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F0D4CC"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7520513A" w14:textId="145AE27D" w:rsidR="00642EFE" w:rsidRPr="005E1F72" w:rsidRDefault="007A7F48"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AF1218">
        <w:rPr>
          <w:rFonts w:ascii="GHEA Grapalat" w:hAnsi="GHEA Grapalat"/>
          <w:i w:val="0"/>
          <w:lang w:val="hy-AM"/>
        </w:rPr>
        <w:t xml:space="preserve"> </w:t>
      </w:r>
      <w:r w:rsidR="00642EFE" w:rsidRPr="005E1F72">
        <w:rPr>
          <w:rFonts w:ascii="GHEA Grapalat" w:hAnsi="GHEA Grapalat"/>
          <w:i w:val="0"/>
          <w:lang w:val="af-ZA"/>
        </w:rPr>
        <w:t>ՄԱՍԻՆ</w:t>
      </w:r>
      <w:r w:rsidR="00E449ED">
        <w:rPr>
          <w:rFonts w:ascii="GHEA Grapalat" w:hAnsi="GHEA Grapalat"/>
          <w:i w:val="0"/>
          <w:lang w:val="af-ZA"/>
        </w:rPr>
        <w:t>*</w:t>
      </w:r>
    </w:p>
    <w:p w14:paraId="73D903F8" w14:textId="77777777" w:rsidR="00642EFE" w:rsidRPr="005E1F72" w:rsidRDefault="00642EFE" w:rsidP="00EF3662">
      <w:pPr>
        <w:pStyle w:val="BodyTextIndent"/>
        <w:spacing w:line="240" w:lineRule="auto"/>
        <w:jc w:val="center"/>
        <w:rPr>
          <w:rFonts w:ascii="GHEA Grapalat" w:hAnsi="GHEA Grapalat"/>
          <w:i w:val="0"/>
          <w:lang w:val="af-ZA"/>
        </w:rPr>
      </w:pPr>
    </w:p>
    <w:p w14:paraId="677A427E"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sidR="00C0193C">
        <w:rPr>
          <w:rFonts w:ascii="GHEA Grapalat" w:hAnsi="GHEA Grapalat"/>
          <w:i w:val="0"/>
          <w:lang w:val="af-ZA"/>
        </w:rPr>
        <w:t xml:space="preserve">գնահատող </w:t>
      </w:r>
      <w:r w:rsidRPr="005E1F72">
        <w:rPr>
          <w:rFonts w:ascii="GHEA Grapalat" w:hAnsi="GHEA Grapalat"/>
          <w:i w:val="0"/>
          <w:lang w:val="af-ZA"/>
        </w:rPr>
        <w:t>հանձնաժողովի</w:t>
      </w:r>
    </w:p>
    <w:p w14:paraId="57575021" w14:textId="1F974F78" w:rsidR="00C41818" w:rsidRPr="00FA5146" w:rsidRDefault="007A7F48" w:rsidP="00C41818">
      <w:pPr>
        <w:pStyle w:val="BodyTextIndent"/>
        <w:spacing w:line="240" w:lineRule="auto"/>
        <w:jc w:val="center"/>
        <w:rPr>
          <w:rFonts w:ascii="GHEA Grapalat" w:hAnsi="GHEA Grapalat"/>
          <w:i w:val="0"/>
          <w:highlight w:val="yellow"/>
          <w:lang w:val="af-ZA"/>
        </w:rPr>
      </w:pPr>
      <w:r w:rsidRPr="00FA5146">
        <w:rPr>
          <w:rFonts w:ascii="GHEA Grapalat" w:hAnsi="GHEA Grapalat"/>
          <w:i w:val="0"/>
          <w:highlight w:val="yellow"/>
          <w:lang w:val="af-ZA"/>
        </w:rPr>
        <w:t>202</w:t>
      </w:r>
      <w:r w:rsidR="00F33914" w:rsidRPr="00FA5146">
        <w:rPr>
          <w:rFonts w:ascii="GHEA Grapalat" w:hAnsi="GHEA Grapalat"/>
          <w:i w:val="0"/>
          <w:highlight w:val="yellow"/>
          <w:lang w:val="af-ZA"/>
        </w:rPr>
        <w:t>5</w:t>
      </w:r>
      <w:r w:rsidR="00BE1A44" w:rsidRPr="00FA5146">
        <w:rPr>
          <w:rFonts w:ascii="GHEA Grapalat" w:hAnsi="GHEA Grapalat"/>
          <w:i w:val="0"/>
          <w:highlight w:val="yellow"/>
          <w:lang w:val="af-ZA"/>
        </w:rPr>
        <w:t xml:space="preserve"> </w:t>
      </w:r>
      <w:r w:rsidR="00642EFE" w:rsidRPr="00FA5146">
        <w:rPr>
          <w:rFonts w:ascii="GHEA Grapalat" w:hAnsi="GHEA Grapalat"/>
          <w:i w:val="0"/>
          <w:highlight w:val="yellow"/>
          <w:lang w:val="af-ZA"/>
        </w:rPr>
        <w:t xml:space="preserve">թվականի </w:t>
      </w:r>
      <w:r w:rsidR="00F33914" w:rsidRPr="00FA5146">
        <w:rPr>
          <w:rFonts w:ascii="GHEA Grapalat" w:hAnsi="GHEA Grapalat"/>
          <w:i w:val="0"/>
          <w:highlight w:val="yellow"/>
          <w:lang w:val="hy-AM"/>
        </w:rPr>
        <w:t>նոյեմբերի</w:t>
      </w:r>
      <w:r w:rsidR="00A20663" w:rsidRPr="00FA5146">
        <w:rPr>
          <w:rFonts w:ascii="GHEA Grapalat" w:hAnsi="GHEA Grapalat"/>
          <w:i w:val="0"/>
          <w:highlight w:val="yellow"/>
          <w:lang w:val="hy-AM"/>
        </w:rPr>
        <w:t xml:space="preserve"> </w:t>
      </w:r>
      <w:r w:rsidR="003C53D4" w:rsidRPr="00FA5146">
        <w:rPr>
          <w:rFonts w:ascii="GHEA Grapalat" w:hAnsi="GHEA Grapalat"/>
          <w:i w:val="0"/>
          <w:highlight w:val="yellow"/>
          <w:lang w:val="af-ZA"/>
        </w:rPr>
        <w:t>«</w:t>
      </w:r>
      <w:r w:rsidR="00F33914" w:rsidRPr="00FA5146">
        <w:rPr>
          <w:rFonts w:ascii="GHEA Grapalat" w:hAnsi="GHEA Grapalat"/>
          <w:i w:val="0"/>
          <w:highlight w:val="yellow"/>
          <w:lang w:val="hy-AM"/>
        </w:rPr>
        <w:t>2</w:t>
      </w:r>
      <w:r w:rsidR="00107344">
        <w:rPr>
          <w:rFonts w:ascii="GHEA Grapalat" w:hAnsi="GHEA Grapalat"/>
          <w:i w:val="0"/>
          <w:highlight w:val="yellow"/>
          <w:lang w:val="hy-AM"/>
        </w:rPr>
        <w:t>8</w:t>
      </w:r>
      <w:r w:rsidR="003C53D4" w:rsidRPr="00FA5146">
        <w:rPr>
          <w:rFonts w:ascii="GHEA Grapalat" w:hAnsi="GHEA Grapalat"/>
          <w:i w:val="0"/>
          <w:highlight w:val="yellow"/>
          <w:lang w:val="af-ZA"/>
        </w:rPr>
        <w:t>»</w:t>
      </w:r>
      <w:r w:rsidR="00642EFE" w:rsidRPr="00FA5146">
        <w:rPr>
          <w:rFonts w:ascii="GHEA Grapalat" w:hAnsi="GHEA Grapalat"/>
          <w:i w:val="0"/>
          <w:highlight w:val="yellow"/>
          <w:lang w:val="af-ZA"/>
        </w:rPr>
        <w:t xml:space="preserve"> </w:t>
      </w:r>
      <w:r w:rsidR="00B24F59" w:rsidRPr="00FA5146">
        <w:rPr>
          <w:rFonts w:ascii="GHEA Grapalat" w:hAnsi="GHEA Grapalat"/>
          <w:i w:val="0"/>
          <w:highlight w:val="yellow"/>
          <w:lang w:val="af-ZA"/>
        </w:rPr>
        <w:t xml:space="preserve"> </w:t>
      </w:r>
      <w:r w:rsidR="00B42F30" w:rsidRPr="00FA5146">
        <w:rPr>
          <w:rFonts w:ascii="GHEA Grapalat" w:hAnsi="GHEA Grapalat"/>
          <w:i w:val="0"/>
          <w:highlight w:val="yellow"/>
          <w:lang w:val="hy-AM"/>
        </w:rPr>
        <w:t>1</w:t>
      </w:r>
      <w:r w:rsidR="003C53D4" w:rsidRPr="00FA5146">
        <w:rPr>
          <w:rFonts w:ascii="GHEA Grapalat" w:hAnsi="GHEA Grapalat"/>
          <w:i w:val="0"/>
          <w:highlight w:val="yellow"/>
          <w:lang w:val="af-ZA"/>
        </w:rPr>
        <w:t xml:space="preserve"> </w:t>
      </w:r>
      <w:r w:rsidR="00642EFE" w:rsidRPr="00FA5146">
        <w:rPr>
          <w:rFonts w:ascii="GHEA Grapalat" w:hAnsi="GHEA Grapalat"/>
          <w:i w:val="0"/>
          <w:highlight w:val="yellow"/>
          <w:lang w:val="af-ZA"/>
        </w:rPr>
        <w:t xml:space="preserve">որոշմամբ </w:t>
      </w:r>
    </w:p>
    <w:p w14:paraId="38D95A02" w14:textId="77777777" w:rsidR="009020ED" w:rsidRPr="00FA5146" w:rsidRDefault="009020ED" w:rsidP="00C41818">
      <w:pPr>
        <w:pStyle w:val="BodyTextIndent"/>
        <w:spacing w:line="240" w:lineRule="auto"/>
        <w:jc w:val="center"/>
        <w:rPr>
          <w:rFonts w:ascii="GHEA Grapalat" w:hAnsi="GHEA Grapalat"/>
          <w:i w:val="0"/>
          <w:highlight w:val="yellow"/>
          <w:lang w:val="af-ZA"/>
        </w:rPr>
      </w:pPr>
    </w:p>
    <w:p w14:paraId="639E20A6" w14:textId="1E50093E" w:rsidR="00BE3AF9" w:rsidRDefault="009020ED" w:rsidP="00AE411D">
      <w:pPr>
        <w:pStyle w:val="BodyTextIndent"/>
        <w:spacing w:line="240" w:lineRule="auto"/>
        <w:jc w:val="center"/>
        <w:rPr>
          <w:rFonts w:ascii="GHEA Grapalat" w:hAnsi="GHEA Grapalat"/>
          <w:b/>
          <w:i w:val="0"/>
          <w:lang w:val="af-ZA"/>
        </w:rPr>
      </w:pPr>
      <w:r w:rsidRPr="00FA5146">
        <w:rPr>
          <w:rFonts w:ascii="GHEA Grapalat" w:hAnsi="GHEA Grapalat"/>
          <w:i w:val="0"/>
          <w:highlight w:val="yellow"/>
          <w:lang w:val="af-ZA"/>
        </w:rPr>
        <w:t xml:space="preserve">Ընթացակարգի ծածկագիրը`  </w:t>
      </w:r>
      <w:r w:rsidR="00BE3AF9" w:rsidRPr="00FA5146">
        <w:rPr>
          <w:rFonts w:ascii="GHEA Grapalat" w:hAnsi="GHEA Grapalat"/>
          <w:b/>
          <w:i w:val="0"/>
          <w:highlight w:val="yellow"/>
          <w:lang w:val="af-ZA"/>
        </w:rPr>
        <w:t>ԵՔ-ԳՀԱՊՁԲ-2</w:t>
      </w:r>
      <w:r w:rsidR="00B42F30" w:rsidRPr="00FA5146">
        <w:rPr>
          <w:rFonts w:ascii="GHEA Grapalat" w:hAnsi="GHEA Grapalat"/>
          <w:b/>
          <w:i w:val="0"/>
          <w:highlight w:val="yellow"/>
          <w:lang w:val="af-ZA"/>
        </w:rPr>
        <w:t>6</w:t>
      </w:r>
      <w:r w:rsidR="00BE3AF9" w:rsidRPr="00FA5146">
        <w:rPr>
          <w:rFonts w:ascii="GHEA Grapalat" w:hAnsi="GHEA Grapalat"/>
          <w:b/>
          <w:i w:val="0"/>
          <w:highlight w:val="yellow"/>
          <w:lang w:val="af-ZA"/>
        </w:rPr>
        <w:t>/</w:t>
      </w:r>
      <w:r w:rsidR="00B42F30" w:rsidRPr="00FA5146">
        <w:rPr>
          <w:rFonts w:ascii="GHEA Grapalat" w:hAnsi="GHEA Grapalat"/>
          <w:b/>
          <w:i w:val="0"/>
          <w:highlight w:val="yellow"/>
          <w:lang w:val="af-ZA"/>
        </w:rPr>
        <w:t>3</w:t>
      </w:r>
      <w:r w:rsidR="00BE3AF9">
        <w:rPr>
          <w:rFonts w:ascii="GHEA Grapalat" w:hAnsi="GHEA Grapalat"/>
          <w:b/>
          <w:i w:val="0"/>
          <w:lang w:val="af-ZA"/>
        </w:rPr>
        <w:t xml:space="preserve">    </w:t>
      </w:r>
    </w:p>
    <w:p w14:paraId="12C6E71D" w14:textId="445763BC" w:rsidR="00AE411D" w:rsidRPr="009D3764" w:rsidRDefault="00AE411D" w:rsidP="00AE411D">
      <w:pPr>
        <w:pStyle w:val="BodyTextIndent"/>
        <w:spacing w:line="240" w:lineRule="auto"/>
        <w:jc w:val="center"/>
        <w:rPr>
          <w:rFonts w:ascii="GHEA Grapalat" w:hAnsi="GHEA Grapalat"/>
          <w:b/>
          <w:i w:val="0"/>
          <w:sz w:val="22"/>
          <w:szCs w:val="22"/>
          <w:lang w:val="hy-AM"/>
        </w:rPr>
      </w:pPr>
      <w:r w:rsidRPr="00FD2B1C">
        <w:rPr>
          <w:rFonts w:ascii="GHEA Grapalat" w:hAnsi="GHEA Grapalat"/>
          <w:b/>
          <w:i w:val="0"/>
          <w:sz w:val="22"/>
          <w:szCs w:val="22"/>
          <w:lang w:val="hy-AM"/>
        </w:rPr>
        <w:t xml:space="preserve">Գնման ընթացակարգը հայտարարվում է </w:t>
      </w:r>
      <w:r w:rsidRPr="00FD2B1C">
        <w:rPr>
          <w:rFonts w:ascii="GHEA Grapalat" w:hAnsi="GHEA Grapalat"/>
          <w:b/>
          <w:i w:val="0"/>
          <w:sz w:val="22"/>
          <w:szCs w:val="22"/>
          <w:lang w:val="af-ZA"/>
        </w:rPr>
        <w:t xml:space="preserve">«Գնումների մասին» օրենքի </w:t>
      </w:r>
      <w:r w:rsidRPr="00FD2B1C">
        <w:rPr>
          <w:rFonts w:ascii="GHEA Grapalat" w:hAnsi="GHEA Grapalat"/>
          <w:b/>
          <w:i w:val="0"/>
          <w:sz w:val="22"/>
          <w:szCs w:val="22"/>
          <w:lang w:val="hy-AM"/>
        </w:rPr>
        <w:t>1</w:t>
      </w:r>
      <w:r>
        <w:rPr>
          <w:rFonts w:ascii="GHEA Grapalat" w:hAnsi="GHEA Grapalat"/>
          <w:b/>
          <w:i w:val="0"/>
          <w:sz w:val="22"/>
          <w:szCs w:val="22"/>
          <w:lang w:val="hy-AM"/>
        </w:rPr>
        <w:t>5</w:t>
      </w:r>
      <w:r w:rsidRPr="00FD2B1C">
        <w:rPr>
          <w:rFonts w:ascii="GHEA Grapalat" w:hAnsi="GHEA Grapalat"/>
          <w:b/>
          <w:i w:val="0"/>
          <w:sz w:val="22"/>
          <w:szCs w:val="22"/>
          <w:lang w:val="af-ZA"/>
        </w:rPr>
        <w:t>-րդ հոդվածի</w:t>
      </w:r>
      <w:r w:rsidRPr="00FD2B1C">
        <w:rPr>
          <w:rFonts w:ascii="GHEA Grapalat" w:hAnsi="GHEA Grapalat"/>
          <w:b/>
          <w:i w:val="0"/>
          <w:sz w:val="22"/>
          <w:szCs w:val="22"/>
          <w:lang w:val="hy-AM"/>
        </w:rPr>
        <w:t xml:space="preserve"> </w:t>
      </w:r>
      <w:r>
        <w:rPr>
          <w:rFonts w:ascii="GHEA Grapalat" w:hAnsi="GHEA Grapalat"/>
          <w:b/>
          <w:i w:val="0"/>
          <w:sz w:val="22"/>
          <w:szCs w:val="22"/>
          <w:lang w:val="hy-AM"/>
        </w:rPr>
        <w:t xml:space="preserve">            </w:t>
      </w:r>
      <w:r w:rsidRPr="00C56C87">
        <w:rPr>
          <w:rFonts w:ascii="GHEA Grapalat" w:hAnsi="GHEA Grapalat"/>
          <w:b/>
          <w:i w:val="0"/>
          <w:sz w:val="22"/>
          <w:szCs w:val="22"/>
          <w:lang w:val="hy-AM"/>
        </w:rPr>
        <w:t>6</w:t>
      </w:r>
      <w:r w:rsidRPr="00FD2B1C">
        <w:rPr>
          <w:rFonts w:ascii="GHEA Grapalat" w:hAnsi="GHEA Grapalat"/>
          <w:b/>
          <w:i w:val="0"/>
          <w:sz w:val="22"/>
          <w:szCs w:val="22"/>
          <w:lang w:val="hy-AM"/>
        </w:rPr>
        <w:t>-րդ մասի</w:t>
      </w:r>
      <w:r w:rsidRPr="00915B71">
        <w:rPr>
          <w:rFonts w:ascii="GHEA Grapalat" w:hAnsi="GHEA Grapalat"/>
          <w:b/>
          <w:i w:val="0"/>
          <w:sz w:val="22"/>
          <w:szCs w:val="22"/>
          <w:lang w:val="af-ZA"/>
        </w:rPr>
        <w:t xml:space="preserve"> </w:t>
      </w:r>
      <w:r>
        <w:rPr>
          <w:rFonts w:ascii="GHEA Grapalat" w:hAnsi="GHEA Grapalat"/>
          <w:b/>
          <w:i w:val="0"/>
          <w:sz w:val="22"/>
          <w:szCs w:val="22"/>
          <w:lang w:val="hy-AM"/>
        </w:rPr>
        <w:t>2-րդ ենթակետ</w:t>
      </w:r>
    </w:p>
    <w:p w14:paraId="739CFA4E" w14:textId="77777777" w:rsidR="00AE411D" w:rsidRPr="00201221" w:rsidRDefault="00AE411D" w:rsidP="00AE411D">
      <w:pPr>
        <w:pStyle w:val="BodyTextIndent"/>
        <w:spacing w:line="240" w:lineRule="auto"/>
        <w:jc w:val="center"/>
        <w:rPr>
          <w:rFonts w:ascii="GHEA Grapalat" w:hAnsi="GHEA Grapalat"/>
          <w:i w:val="0"/>
          <w:u w:val="single"/>
          <w:lang w:val="af-ZA"/>
        </w:rPr>
      </w:pPr>
      <w:r w:rsidRPr="006F5CD3">
        <w:rPr>
          <w:rFonts w:ascii="GHEA Grapalat" w:hAnsi="GHEA Grapalat"/>
          <w:i w:val="0"/>
          <w:u w:val="single"/>
          <w:lang w:val="af-ZA"/>
        </w:rPr>
        <w:t xml:space="preserve"> </w:t>
      </w:r>
    </w:p>
    <w:p w14:paraId="1EBAF68A" w14:textId="215A6BC7" w:rsidR="00B24F59" w:rsidRPr="00F5465D" w:rsidRDefault="00B24F59" w:rsidP="00B24F59">
      <w:pPr>
        <w:pStyle w:val="BodyTextIndent"/>
        <w:spacing w:line="240" w:lineRule="auto"/>
        <w:ind w:firstLine="708"/>
        <w:rPr>
          <w:rFonts w:ascii="GHEA Grapalat" w:hAnsi="GHEA Grapalat"/>
          <w:i w:val="0"/>
          <w:lang w:val="af-ZA"/>
        </w:rPr>
      </w:pPr>
      <w:r w:rsidRPr="00F5465D">
        <w:rPr>
          <w:rFonts w:ascii="GHEA Grapalat" w:hAnsi="GHEA Grapalat"/>
          <w:i w:val="0"/>
          <w:lang w:val="af-ZA"/>
        </w:rPr>
        <w:t xml:space="preserve">Պատվիրատուն` </w:t>
      </w:r>
      <w:r w:rsidRPr="00F5465D">
        <w:rPr>
          <w:rFonts w:ascii="GHEA Grapalat" w:hAnsi="GHEA Grapalat"/>
          <w:i w:val="0"/>
          <w:lang w:val="hy-AM"/>
        </w:rPr>
        <w:t>Երևանի քաղաքապետարանը</w:t>
      </w:r>
      <w:r w:rsidRPr="00F5465D">
        <w:rPr>
          <w:rFonts w:ascii="GHEA Grapalat" w:hAnsi="GHEA Grapalat"/>
          <w:i w:val="0"/>
          <w:lang w:val="af-ZA"/>
        </w:rPr>
        <w:t>, որը գտնվում է</w:t>
      </w:r>
      <w:r w:rsidRPr="00F5465D">
        <w:rPr>
          <w:rFonts w:ascii="GHEA Grapalat" w:hAnsi="GHEA Grapalat"/>
          <w:i w:val="0"/>
          <w:lang w:val="hy-AM"/>
        </w:rPr>
        <w:t xml:space="preserve"> ՀՀ, ք.Երևան, Արգիշտիի 1</w:t>
      </w:r>
      <w:r w:rsidRPr="00F5465D">
        <w:rPr>
          <w:rFonts w:ascii="GHEA Grapalat" w:hAnsi="GHEA Grapalat"/>
          <w:i w:val="0"/>
          <w:lang w:val="af-ZA"/>
        </w:rPr>
        <w:t xml:space="preserve"> հասցեում,</w:t>
      </w:r>
      <w:r w:rsidRPr="00F5465D">
        <w:rPr>
          <w:rFonts w:ascii="GHEA Grapalat" w:hAnsi="GHEA Grapalat"/>
          <w:i w:val="0"/>
          <w:lang w:val="hy-AM"/>
        </w:rPr>
        <w:t xml:space="preserve"> </w:t>
      </w:r>
      <w:r w:rsidRPr="00F5465D">
        <w:rPr>
          <w:rFonts w:ascii="GHEA Grapalat" w:hAnsi="GHEA Grapalat"/>
          <w:i w:val="0"/>
          <w:lang w:val="af-ZA"/>
        </w:rPr>
        <w:t xml:space="preserve">հայտարարում է </w:t>
      </w:r>
      <w:r w:rsidR="00F0744D">
        <w:rPr>
          <w:rFonts w:ascii="GHEA Grapalat" w:hAnsi="GHEA Grapalat"/>
          <w:i w:val="0"/>
          <w:lang w:val="af-ZA"/>
        </w:rPr>
        <w:t>գնանշման հարցման</w:t>
      </w:r>
      <w:r w:rsidR="00D84F32">
        <w:rPr>
          <w:rFonts w:ascii="GHEA Grapalat" w:hAnsi="GHEA Grapalat"/>
          <w:i w:val="0"/>
          <w:lang w:val="hy-AM"/>
        </w:rPr>
        <w:t xml:space="preserve"> </w:t>
      </w:r>
      <w:r w:rsidR="00220AEB">
        <w:rPr>
          <w:rFonts w:ascii="GHEA Grapalat" w:hAnsi="GHEA Grapalat"/>
          <w:i w:val="0"/>
          <w:lang w:val="hy-AM"/>
        </w:rPr>
        <w:t>ընթացակարգ,</w:t>
      </w:r>
      <w:r w:rsidRPr="00F5465D">
        <w:rPr>
          <w:rFonts w:ascii="GHEA Grapalat" w:hAnsi="GHEA Grapalat"/>
          <w:i w:val="0"/>
          <w:lang w:val="af-ZA"/>
        </w:rPr>
        <w:t xml:space="preserve"> որն իրականացվում է մեկ փուլով` էլեկտրոնային գնումների </w:t>
      </w:r>
      <w:r w:rsidRPr="00F5465D">
        <w:rPr>
          <w:rFonts w:ascii="GHEA Grapalat" w:hAnsi="GHEA Grapalat"/>
          <w:i w:val="0"/>
          <w:lang w:val="af-ZA" w:eastAsia="ru-RU"/>
        </w:rPr>
        <w:t>Armeps (</w:t>
      </w:r>
      <w:r>
        <w:fldChar w:fldCharType="begin"/>
      </w:r>
      <w:r w:rsidRPr="00F44C90">
        <w:rPr>
          <w:lang w:val="af-ZA"/>
        </w:rPr>
        <w:instrText>HYPERLINK "http://www.armeps.am"</w:instrText>
      </w:r>
      <w:r>
        <w:fldChar w:fldCharType="separate"/>
      </w:r>
      <w:r w:rsidRPr="00F5465D">
        <w:rPr>
          <w:rFonts w:ascii="Times Armenian" w:hAnsi="Times Armenian"/>
          <w:i w:val="0"/>
          <w:u w:val="single"/>
          <w:lang w:val="af-ZA" w:eastAsia="ru-RU"/>
        </w:rPr>
        <w:t>www.armeps.am</w:t>
      </w:r>
      <w:r>
        <w:fldChar w:fldCharType="end"/>
      </w:r>
      <w:r w:rsidRPr="00F5465D">
        <w:rPr>
          <w:rFonts w:ascii="GHEA Grapalat" w:hAnsi="GHEA Grapalat"/>
          <w:i w:val="0"/>
          <w:lang w:val="af-ZA" w:eastAsia="ru-RU"/>
        </w:rPr>
        <w:t xml:space="preserve">) </w:t>
      </w:r>
      <w:r w:rsidRPr="00F5465D">
        <w:rPr>
          <w:rFonts w:ascii="GHEA Grapalat" w:hAnsi="GHEA Grapalat"/>
          <w:i w:val="0"/>
          <w:lang w:val="af-ZA"/>
        </w:rPr>
        <w:t>համակարգի միջոցով:</w:t>
      </w:r>
    </w:p>
    <w:p w14:paraId="1238DB3D" w14:textId="08A1B743" w:rsidR="00B24F59" w:rsidRPr="00CC3D99" w:rsidRDefault="00A20B69" w:rsidP="00611D0C">
      <w:pPr>
        <w:ind w:hanging="366"/>
        <w:jc w:val="both"/>
        <w:rPr>
          <w:rFonts w:ascii="GHEA Grapalat" w:hAnsi="GHEA Grapalat"/>
          <w:sz w:val="20"/>
          <w:szCs w:val="20"/>
          <w:lang w:val="af-ZA"/>
        </w:rPr>
      </w:pPr>
      <w:r w:rsidRPr="005E1F72">
        <w:rPr>
          <w:rFonts w:ascii="GHEA Grapalat" w:hAnsi="GHEA Grapalat"/>
          <w:lang w:val="af-ZA"/>
        </w:rPr>
        <w:tab/>
      </w:r>
      <w:bookmarkStart w:id="0" w:name="_Hlk23167417"/>
      <w:r w:rsidR="004B41A4">
        <w:rPr>
          <w:rFonts w:ascii="GHEA Grapalat" w:hAnsi="GHEA Grapalat"/>
          <w:lang w:val="af-ZA"/>
        </w:rPr>
        <w:tab/>
      </w:r>
      <w:r w:rsidR="00496E18" w:rsidRPr="00FA5146">
        <w:rPr>
          <w:rFonts w:ascii="GHEA Grapalat" w:hAnsi="GHEA Grapalat"/>
          <w:sz w:val="20"/>
          <w:szCs w:val="20"/>
          <w:highlight w:val="yellow"/>
          <w:lang w:val="af-ZA"/>
        </w:rPr>
        <w:t>Սույն ընթացակարգի</w:t>
      </w:r>
      <w:bookmarkEnd w:id="0"/>
      <w:r w:rsidR="00496E18" w:rsidRPr="00FA5146">
        <w:rPr>
          <w:rFonts w:ascii="GHEA Grapalat" w:hAnsi="GHEA Grapalat"/>
          <w:sz w:val="20"/>
          <w:szCs w:val="20"/>
          <w:highlight w:val="yellow"/>
          <w:lang w:val="af-ZA"/>
        </w:rPr>
        <w:t xml:space="preserve"> արդյունքում</w:t>
      </w:r>
      <w:r w:rsidR="00642EFE" w:rsidRPr="00FA5146">
        <w:rPr>
          <w:rFonts w:ascii="GHEA Grapalat" w:hAnsi="GHEA Grapalat"/>
          <w:sz w:val="20"/>
          <w:szCs w:val="20"/>
          <w:highlight w:val="yellow"/>
          <w:lang w:val="af-ZA"/>
        </w:rPr>
        <w:t xml:space="preserve"> </w:t>
      </w:r>
      <w:r w:rsidR="002E7EE1" w:rsidRPr="00FA5146">
        <w:rPr>
          <w:rFonts w:ascii="GHEA Grapalat" w:hAnsi="GHEA Grapalat"/>
          <w:sz w:val="20"/>
          <w:szCs w:val="20"/>
          <w:highlight w:val="yellow"/>
          <w:lang w:val="af-ZA"/>
        </w:rPr>
        <w:t>ընտրված</w:t>
      </w:r>
      <w:r w:rsidR="00642EFE" w:rsidRPr="00FA5146">
        <w:rPr>
          <w:rFonts w:ascii="GHEA Grapalat" w:hAnsi="GHEA Grapalat"/>
          <w:sz w:val="20"/>
          <w:szCs w:val="20"/>
          <w:highlight w:val="yellow"/>
          <w:lang w:val="af-ZA"/>
        </w:rPr>
        <w:t xml:space="preserve"> </w:t>
      </w:r>
      <w:r w:rsidR="00642EFE" w:rsidRPr="00FA5146">
        <w:rPr>
          <w:rFonts w:ascii="GHEA Grapalat" w:hAnsi="GHEA Grapalat"/>
          <w:sz w:val="22"/>
          <w:szCs w:val="22"/>
          <w:highlight w:val="yellow"/>
          <w:lang w:val="hy-AM"/>
        </w:rPr>
        <w:t>մասնակցին սահմանված կարգով կառաջարկվի կնքել</w:t>
      </w:r>
      <w:r w:rsidR="00496E18" w:rsidRPr="00FA5146">
        <w:rPr>
          <w:rFonts w:ascii="GHEA Grapalat" w:hAnsi="GHEA Grapalat"/>
          <w:sz w:val="22"/>
          <w:szCs w:val="22"/>
          <w:highlight w:val="yellow"/>
          <w:lang w:val="hy-AM"/>
        </w:rPr>
        <w:t xml:space="preserve"> </w:t>
      </w:r>
      <w:r w:rsidR="0023757C" w:rsidRPr="00FA5146">
        <w:rPr>
          <w:rFonts w:ascii="GHEA Grapalat" w:hAnsi="GHEA Grapalat"/>
          <w:sz w:val="22"/>
          <w:szCs w:val="22"/>
          <w:highlight w:val="yellow"/>
          <w:lang w:val="hy-AM"/>
        </w:rPr>
        <w:t xml:space="preserve"> </w:t>
      </w:r>
      <w:r w:rsidR="00B42F30" w:rsidRPr="00FA5146">
        <w:rPr>
          <w:rFonts w:ascii="GHEA Grapalat" w:hAnsi="GHEA Grapalat"/>
          <w:sz w:val="20"/>
          <w:szCs w:val="20"/>
          <w:highlight w:val="yellow"/>
          <w:lang w:val="af-ZA"/>
        </w:rPr>
        <w:t>Քանաքեռ-Զեյթուն</w:t>
      </w:r>
      <w:r w:rsidR="00BE3AF9" w:rsidRPr="00FA5146">
        <w:rPr>
          <w:rFonts w:ascii="GHEA Grapalat" w:hAnsi="GHEA Grapalat"/>
          <w:sz w:val="20"/>
          <w:szCs w:val="20"/>
          <w:highlight w:val="yellow"/>
          <w:lang w:val="af-ZA"/>
        </w:rPr>
        <w:t xml:space="preserve"> </w:t>
      </w:r>
      <w:r w:rsidR="0023757C" w:rsidRPr="00FA5146">
        <w:rPr>
          <w:rFonts w:ascii="GHEA Grapalat" w:hAnsi="GHEA Grapalat"/>
          <w:sz w:val="20"/>
          <w:szCs w:val="20"/>
          <w:highlight w:val="yellow"/>
          <w:lang w:val="af-ZA"/>
        </w:rPr>
        <w:t>վարչական շրջանի</w:t>
      </w:r>
      <w:r w:rsidR="007C1D02" w:rsidRPr="00FA5146">
        <w:rPr>
          <w:rFonts w:ascii="GHEA Grapalat" w:hAnsi="GHEA Grapalat"/>
          <w:sz w:val="20"/>
          <w:szCs w:val="20"/>
          <w:highlight w:val="yellow"/>
          <w:lang w:val="af-ZA"/>
        </w:rPr>
        <w:t xml:space="preserve"> </w:t>
      </w:r>
      <w:r w:rsidR="0023757C" w:rsidRPr="00FA5146">
        <w:rPr>
          <w:rFonts w:ascii="GHEA Grapalat" w:hAnsi="GHEA Grapalat"/>
          <w:sz w:val="20"/>
          <w:szCs w:val="20"/>
          <w:highlight w:val="yellow"/>
          <w:lang w:val="af-ZA"/>
        </w:rPr>
        <w:t xml:space="preserve">կարիքների համար </w:t>
      </w:r>
      <w:r w:rsidR="00B42F30" w:rsidRPr="00FA5146">
        <w:rPr>
          <w:rFonts w:ascii="GHEA Grapalat" w:hAnsi="GHEA Grapalat"/>
          <w:sz w:val="20"/>
          <w:szCs w:val="20"/>
          <w:highlight w:val="yellow"/>
          <w:lang w:val="af-ZA"/>
        </w:rPr>
        <w:t xml:space="preserve">մարզասարքերի </w:t>
      </w:r>
      <w:r w:rsidR="009D1B9C" w:rsidRPr="00FA5146">
        <w:rPr>
          <w:rFonts w:ascii="GHEA Grapalat" w:hAnsi="GHEA Grapalat"/>
          <w:sz w:val="20"/>
          <w:szCs w:val="20"/>
          <w:highlight w:val="yellow"/>
          <w:lang w:val="hy-AM"/>
        </w:rPr>
        <w:t>ձեռքբեր</w:t>
      </w:r>
      <w:r w:rsidR="00B42F30" w:rsidRPr="00FA5146">
        <w:rPr>
          <w:rFonts w:ascii="GHEA Grapalat" w:hAnsi="GHEA Grapalat"/>
          <w:sz w:val="20"/>
          <w:szCs w:val="20"/>
          <w:highlight w:val="yellow"/>
          <w:lang w:val="hy-AM"/>
        </w:rPr>
        <w:t xml:space="preserve">ման պայմանագիր </w:t>
      </w:r>
      <w:r w:rsidR="00341A74" w:rsidRPr="00FA5146">
        <w:rPr>
          <w:rFonts w:ascii="GHEA Grapalat" w:hAnsi="GHEA Grapalat"/>
          <w:sz w:val="20"/>
          <w:szCs w:val="20"/>
          <w:highlight w:val="yellow"/>
          <w:lang w:val="af-ZA"/>
        </w:rPr>
        <w:t>(այսուհետ`</w:t>
      </w:r>
      <w:r w:rsidR="00B375A2" w:rsidRPr="00FA5146">
        <w:rPr>
          <w:rFonts w:ascii="GHEA Grapalat" w:hAnsi="GHEA Grapalat"/>
          <w:sz w:val="20"/>
          <w:szCs w:val="20"/>
          <w:highlight w:val="yellow"/>
          <w:lang w:val="af-ZA"/>
        </w:rPr>
        <w:t xml:space="preserve"> </w:t>
      </w:r>
      <w:r w:rsidR="00B24F59" w:rsidRPr="00FA5146">
        <w:rPr>
          <w:rFonts w:ascii="GHEA Grapalat" w:hAnsi="GHEA Grapalat"/>
          <w:sz w:val="20"/>
          <w:szCs w:val="20"/>
          <w:highlight w:val="yellow"/>
          <w:lang w:val="af-ZA"/>
        </w:rPr>
        <w:t>պայմանագիր)։</w:t>
      </w:r>
    </w:p>
    <w:p w14:paraId="073082F6" w14:textId="2A3F5CE6" w:rsidR="00357D48" w:rsidRPr="005E1F72" w:rsidRDefault="00691009" w:rsidP="00B24F59">
      <w:pPr>
        <w:pStyle w:val="BodyTextIndent"/>
        <w:spacing w:line="240" w:lineRule="auto"/>
        <w:ind w:firstLine="708"/>
        <w:rPr>
          <w:rFonts w:ascii="GHEA Grapalat" w:hAnsi="GHEA Grapalat"/>
          <w:i w:val="0"/>
          <w:lang w:val="af-ZA"/>
        </w:rPr>
      </w:pPr>
      <w:r w:rsidRPr="005E1F72">
        <w:rPr>
          <w:rFonts w:ascii="GHEA Grapalat" w:hAnsi="GHEA Grapalat"/>
          <w:i w:val="0"/>
          <w:sz w:val="16"/>
          <w:szCs w:val="16"/>
          <w:lang w:val="af-ZA"/>
        </w:rPr>
        <w:t xml:space="preserve"> </w:t>
      </w:r>
      <w:r w:rsidR="00A76C15" w:rsidRPr="005E1F72">
        <w:rPr>
          <w:rFonts w:ascii="GHEA Grapalat" w:hAnsi="GHEA Grapalat"/>
          <w:i w:val="0"/>
          <w:lang w:val="af-ZA"/>
        </w:rPr>
        <w:t>«</w:t>
      </w:r>
      <w:r w:rsidR="00357D48" w:rsidRPr="005E1F72">
        <w:rPr>
          <w:rFonts w:ascii="GHEA Grapalat" w:hAnsi="GHEA Grapalat"/>
          <w:i w:val="0"/>
          <w:lang w:val="af-ZA"/>
        </w:rPr>
        <w:t>Գնումների մասին</w:t>
      </w:r>
      <w:r w:rsidR="00A76C15" w:rsidRPr="005E1F72">
        <w:rPr>
          <w:rFonts w:ascii="GHEA Grapalat" w:hAnsi="GHEA Grapalat"/>
          <w:i w:val="0"/>
          <w:lang w:val="af-ZA"/>
        </w:rPr>
        <w:t>»</w:t>
      </w:r>
      <w:r w:rsidR="00A96293" w:rsidRPr="005E1F72">
        <w:rPr>
          <w:rFonts w:ascii="GHEA Grapalat" w:hAnsi="GHEA Grapalat"/>
          <w:i w:val="0"/>
          <w:lang w:val="af-ZA"/>
        </w:rPr>
        <w:t xml:space="preserve"> </w:t>
      </w:r>
      <w:r w:rsidR="00357D48" w:rsidRPr="005E1F72">
        <w:rPr>
          <w:rFonts w:ascii="GHEA Grapalat" w:hAnsi="GHEA Grapalat"/>
          <w:i w:val="0"/>
          <w:lang w:val="af-ZA"/>
        </w:rPr>
        <w:t xml:space="preserve">ՀՀ օրենքի </w:t>
      </w:r>
      <w:r w:rsidR="00955E87" w:rsidRPr="005E1F72">
        <w:rPr>
          <w:rFonts w:ascii="GHEA Grapalat" w:hAnsi="GHEA Grapalat"/>
          <w:i w:val="0"/>
          <w:lang w:val="af-ZA"/>
        </w:rPr>
        <w:t>7</w:t>
      </w:r>
      <w:r w:rsidR="00357D48" w:rsidRPr="005E1F72">
        <w:rPr>
          <w:rFonts w:ascii="GHEA Grapalat" w:hAnsi="GHEA Grapalat"/>
          <w:i w:val="0"/>
          <w:lang w:val="af-ZA"/>
        </w:rPr>
        <w:t xml:space="preserve">-րդ հոդվածի համաձայն` </w:t>
      </w:r>
      <w:r w:rsidR="00DB4CC7" w:rsidRPr="005E1F7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E1F72">
        <w:rPr>
          <w:rFonts w:ascii="GHEA Grapalat" w:hAnsi="GHEA Grapalat"/>
          <w:i w:val="0"/>
          <w:lang w:val="af-ZA"/>
        </w:rPr>
        <w:t xml:space="preserve">սույն </w:t>
      </w:r>
      <w:r w:rsidR="00496E18">
        <w:rPr>
          <w:rFonts w:ascii="GHEA Grapalat" w:hAnsi="GHEA Grapalat"/>
          <w:i w:val="0"/>
          <w:lang w:val="af-ZA"/>
        </w:rPr>
        <w:t xml:space="preserve">ընթացակարգին </w:t>
      </w:r>
      <w:r w:rsidR="00DB4CC7" w:rsidRPr="005E1F72">
        <w:rPr>
          <w:rFonts w:ascii="GHEA Grapalat" w:hAnsi="GHEA Grapalat"/>
          <w:i w:val="0"/>
          <w:lang w:val="af-ZA"/>
        </w:rPr>
        <w:t>մասնակցելու հավասար իրավունք:</w:t>
      </w:r>
    </w:p>
    <w:p w14:paraId="6B1CCAD7" w14:textId="77777777" w:rsidR="00A20B69" w:rsidRPr="005E1F72" w:rsidRDefault="00496E18" w:rsidP="00EF3662">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00357D48" w:rsidRPr="005E1F72">
        <w:rPr>
          <w:rFonts w:ascii="GHEA Grapalat" w:hAnsi="GHEA Grapalat"/>
          <w:sz w:val="20"/>
          <w:szCs w:val="20"/>
          <w:lang w:val="af-ZA"/>
        </w:rPr>
        <w:t>մասնակցելու իրավունք</w:t>
      </w:r>
      <w:r w:rsidR="00124461" w:rsidRPr="005E1F72">
        <w:rPr>
          <w:rFonts w:ascii="GHEA Grapalat" w:hAnsi="GHEA Grapalat"/>
          <w:sz w:val="20"/>
          <w:szCs w:val="20"/>
          <w:lang w:val="af-ZA"/>
        </w:rPr>
        <w:t xml:space="preserve"> </w:t>
      </w:r>
      <w:r w:rsidR="003C3660" w:rsidRPr="005E1F72">
        <w:rPr>
          <w:rFonts w:ascii="GHEA Grapalat" w:hAnsi="GHEA Grapalat"/>
          <w:sz w:val="20"/>
          <w:szCs w:val="20"/>
          <w:lang w:val="af-ZA"/>
        </w:rPr>
        <w:t xml:space="preserve">չունեցող </w:t>
      </w:r>
      <w:r w:rsidR="006E7947" w:rsidRPr="005E1F72">
        <w:rPr>
          <w:rFonts w:ascii="GHEA Grapalat" w:hAnsi="GHEA Grapalat"/>
          <w:sz w:val="20"/>
          <w:szCs w:val="20"/>
          <w:lang w:val="af-ZA"/>
        </w:rPr>
        <w:t xml:space="preserve">անձանց, ինչպես </w:t>
      </w:r>
      <w:r w:rsidR="00A20B69" w:rsidRPr="005E1F72">
        <w:rPr>
          <w:rFonts w:ascii="GHEA Grapalat" w:hAnsi="GHEA Grapalat"/>
          <w:sz w:val="20"/>
          <w:szCs w:val="20"/>
          <w:lang w:val="af-ZA"/>
        </w:rPr>
        <w:t xml:space="preserve">նաև մասնակիցներին ներկայացվող </w:t>
      </w:r>
      <w:r w:rsidR="00542B06">
        <w:rPr>
          <w:rFonts w:ascii="GHEA Grapalat" w:hAnsi="GHEA Grapalat"/>
          <w:sz w:val="20"/>
          <w:szCs w:val="20"/>
          <w:lang w:val="af-ZA"/>
        </w:rPr>
        <w:t xml:space="preserve">պայմանները </w:t>
      </w:r>
      <w:r w:rsidR="00A20B69" w:rsidRPr="005E1F72">
        <w:rPr>
          <w:rFonts w:ascii="GHEA Grapalat" w:hAnsi="GHEA Grapalat"/>
          <w:sz w:val="20"/>
          <w:szCs w:val="20"/>
          <w:lang w:val="af-ZA"/>
        </w:rPr>
        <w:t>սահմանված են սույն ընթացակարգի հրավերով:</w:t>
      </w:r>
    </w:p>
    <w:p w14:paraId="4A9E9224" w14:textId="77777777" w:rsidR="00357D48" w:rsidRPr="005E1F72" w:rsidRDefault="00EE73A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w:t>
      </w:r>
      <w:r w:rsidR="00357D48" w:rsidRPr="005E1F72">
        <w:rPr>
          <w:rFonts w:ascii="GHEA Grapalat" w:hAnsi="GHEA Grapalat"/>
          <w:i w:val="0"/>
          <w:lang w:val="af-ZA"/>
        </w:rPr>
        <w:t xml:space="preserve">մասնակիցը որոշվում է </w:t>
      </w:r>
      <w:bookmarkStart w:id="1" w:name="_Hlk23167512"/>
      <w:r w:rsidR="00496E18">
        <w:rPr>
          <w:rFonts w:ascii="GHEA Grapalat" w:hAnsi="GHEA Grapalat"/>
          <w:i w:val="0"/>
          <w:lang w:val="af-ZA"/>
        </w:rPr>
        <w:t xml:space="preserve">ոչ գնային պայմաններով բավարար գնահատված </w:t>
      </w:r>
      <w:bookmarkEnd w:id="1"/>
      <w:r w:rsidR="00357D48" w:rsidRPr="005E1F7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E1F72">
        <w:rPr>
          <w:rFonts w:ascii="GHEA Grapalat" w:hAnsi="GHEA Grapalat"/>
          <w:i w:val="0"/>
          <w:lang w:val="af-ZA"/>
        </w:rPr>
        <w:t>։</w:t>
      </w:r>
      <w:r w:rsidR="00357D48" w:rsidRPr="005E1F72">
        <w:rPr>
          <w:rFonts w:ascii="GHEA Grapalat" w:hAnsi="GHEA Grapalat"/>
          <w:i w:val="0"/>
          <w:lang w:val="af-ZA"/>
        </w:rPr>
        <w:t xml:space="preserve"> </w:t>
      </w:r>
    </w:p>
    <w:p w14:paraId="3C43B190" w14:textId="43BA3313" w:rsidR="0067579A" w:rsidRPr="005E1F72" w:rsidRDefault="00357D4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w:t>
      </w:r>
      <w:r w:rsidR="00E222A7" w:rsidRPr="005E1F72">
        <w:rPr>
          <w:rFonts w:ascii="GHEA Grapalat" w:hAnsi="GHEA Grapalat"/>
          <w:i w:val="0"/>
          <w:lang w:val="af-ZA"/>
        </w:rPr>
        <w:t xml:space="preserve">անվճար </w:t>
      </w:r>
      <w:r w:rsidRPr="005E1F72">
        <w:rPr>
          <w:rFonts w:ascii="GHEA Grapalat" w:hAnsi="GHEA Grapalat"/>
          <w:i w:val="0"/>
          <w:lang w:val="af-ZA"/>
        </w:rPr>
        <w:t>ապահովում է հրավերի` էլեկտրոնային ձևով տրամադրումը</w:t>
      </w:r>
      <w:r w:rsidR="008971B4">
        <w:rPr>
          <w:rFonts w:ascii="GHEA Grapalat" w:hAnsi="GHEA Grapalat"/>
          <w:i w:val="0"/>
          <w:lang w:val="af-ZA"/>
        </w:rPr>
        <w:t>`</w:t>
      </w:r>
      <w:r w:rsidRPr="005E1F72">
        <w:rPr>
          <w:rFonts w:ascii="GHEA Grapalat" w:hAnsi="GHEA Grapalat"/>
          <w:i w:val="0"/>
          <w:lang w:val="af-ZA"/>
        </w:rPr>
        <w:t xml:space="preserve"> դիմում</w:t>
      </w:r>
      <w:r w:rsidR="0006311D" w:rsidRPr="005E1F72">
        <w:rPr>
          <w:rFonts w:ascii="GHEA Grapalat" w:hAnsi="GHEA Grapalat"/>
          <w:i w:val="0"/>
          <w:lang w:val="af-ZA"/>
        </w:rPr>
        <w:t>ը</w:t>
      </w:r>
      <w:r w:rsidRPr="005E1F72">
        <w:rPr>
          <w:rFonts w:ascii="GHEA Grapalat" w:hAnsi="GHEA Grapalat"/>
          <w:i w:val="0"/>
          <w:lang w:val="af-ZA"/>
        </w:rPr>
        <w:t xml:space="preserve"> ստանալու օրվան հաջորդող աշխատանքային օրվա ընթացքում</w:t>
      </w:r>
      <w:r w:rsidR="004D5671" w:rsidRPr="005E1F72">
        <w:rPr>
          <w:rFonts w:ascii="GHEA Grapalat" w:hAnsi="GHEA Grapalat"/>
          <w:i w:val="0"/>
          <w:lang w:val="af-ZA"/>
        </w:rPr>
        <w:t>։</w:t>
      </w:r>
      <w:r w:rsidRPr="005E1F72">
        <w:rPr>
          <w:rFonts w:ascii="GHEA Grapalat" w:hAnsi="GHEA Grapalat"/>
          <w:i w:val="0"/>
          <w:lang w:val="af-ZA"/>
        </w:rPr>
        <w:t xml:space="preserve"> </w:t>
      </w:r>
    </w:p>
    <w:p w14:paraId="15EC0615" w14:textId="6CAB7B5B" w:rsidR="00357D48" w:rsidRPr="005E1F72" w:rsidRDefault="003B5AE9" w:rsidP="00B24F59">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w:t>
      </w:r>
      <w:r w:rsidR="00357D48" w:rsidRPr="005E1F72">
        <w:rPr>
          <w:rFonts w:ascii="GHEA Grapalat" w:hAnsi="GHEA Grapalat"/>
          <w:i w:val="0"/>
          <w:lang w:val="af-ZA"/>
        </w:rPr>
        <w:t>հայտերն անհրաժեշտ է ներկայացնել</w:t>
      </w:r>
      <w:r w:rsidR="00DB4CC7" w:rsidRPr="005E1F72">
        <w:rPr>
          <w:rFonts w:ascii="GHEA Grapalat" w:hAnsi="GHEA Grapalat"/>
          <w:i w:val="0"/>
          <w:lang w:val="af-ZA" w:eastAsia="ru-RU"/>
        </w:rPr>
        <w:t xml:space="preserve"> էլեկտրոնային ձևով` </w:t>
      </w:r>
      <w:r w:rsidR="007E15A7" w:rsidRPr="005E1F72">
        <w:rPr>
          <w:rFonts w:ascii="GHEA Grapalat" w:hAnsi="GHEA Grapalat"/>
          <w:i w:val="0"/>
          <w:lang w:val="af-ZA" w:eastAsia="ru-RU"/>
        </w:rPr>
        <w:t>էլեկտրոնային գնումների Armeps (</w:t>
      </w:r>
      <w:r w:rsidR="00DB4CC7">
        <w:fldChar w:fldCharType="begin"/>
      </w:r>
      <w:r w:rsidR="00DB4CC7" w:rsidRPr="00F44C90">
        <w:rPr>
          <w:lang w:val="af-ZA"/>
        </w:rPr>
        <w:instrText>HYPERLINK "http://www.armeps.am"</w:instrText>
      </w:r>
      <w:r w:rsidR="00DB4CC7">
        <w:fldChar w:fldCharType="separate"/>
      </w:r>
      <w:r w:rsidR="00DB4CC7" w:rsidRPr="005E1F72">
        <w:rPr>
          <w:rFonts w:ascii="GHEA Grapalat" w:hAnsi="GHEA Grapalat"/>
          <w:i w:val="0"/>
          <w:lang w:val="af-ZA" w:eastAsia="ru-RU"/>
        </w:rPr>
        <w:t>www.armeps.am</w:t>
      </w:r>
      <w:r w:rsidR="00DB4CC7">
        <w:fldChar w:fldCharType="end"/>
      </w:r>
      <w:r w:rsidR="007E15A7" w:rsidRPr="005E1F72">
        <w:rPr>
          <w:rFonts w:ascii="GHEA Grapalat" w:hAnsi="GHEA Grapalat"/>
          <w:i w:val="0"/>
          <w:lang w:val="af-ZA" w:eastAsia="ru-RU"/>
        </w:rPr>
        <w:t xml:space="preserve">) </w:t>
      </w:r>
      <w:r w:rsidR="007E15A7" w:rsidRPr="00E878E9">
        <w:rPr>
          <w:rFonts w:ascii="GHEA Grapalat" w:hAnsi="GHEA Grapalat"/>
          <w:i w:val="0"/>
          <w:lang w:val="af-ZA" w:eastAsia="ru-RU"/>
        </w:rPr>
        <w:t>համակարգի</w:t>
      </w:r>
      <w:r w:rsidR="001A43A4" w:rsidRPr="00E878E9">
        <w:rPr>
          <w:rFonts w:ascii="GHEA Grapalat" w:hAnsi="GHEA Grapalat"/>
          <w:i w:val="0"/>
          <w:lang w:val="af-ZA" w:eastAsia="ru-RU"/>
        </w:rPr>
        <w:t xml:space="preserve"> </w:t>
      </w:r>
      <w:r w:rsidR="00DB4CC7" w:rsidRPr="00E878E9">
        <w:rPr>
          <w:rFonts w:ascii="GHEA Grapalat" w:hAnsi="GHEA Grapalat"/>
          <w:i w:val="0"/>
          <w:lang w:val="af-ZA" w:eastAsia="ru-RU"/>
        </w:rPr>
        <w:t xml:space="preserve"> միջոցով</w:t>
      </w:r>
      <w:r w:rsidR="00357D48" w:rsidRPr="00E878E9">
        <w:rPr>
          <w:rFonts w:ascii="GHEA Grapalat" w:hAnsi="GHEA Grapalat"/>
          <w:i w:val="0"/>
          <w:lang w:val="af-ZA"/>
        </w:rPr>
        <w:t xml:space="preserve"> սույն հայտարարությ</w:t>
      </w:r>
      <w:r w:rsidR="00A70355" w:rsidRPr="00E878E9">
        <w:rPr>
          <w:rFonts w:ascii="GHEA Grapalat" w:hAnsi="GHEA Grapalat"/>
          <w:i w:val="0"/>
          <w:lang w:val="af-ZA"/>
        </w:rPr>
        <w:t>ան</w:t>
      </w:r>
      <w:r w:rsidR="00357D48" w:rsidRPr="00E878E9">
        <w:rPr>
          <w:rFonts w:ascii="GHEA Grapalat" w:hAnsi="GHEA Grapalat"/>
          <w:i w:val="0"/>
          <w:lang w:val="af-ZA"/>
        </w:rPr>
        <w:t xml:space="preserve"> հրապարակման օրվանից հաշված </w:t>
      </w:r>
      <w:r w:rsidR="00B24F59" w:rsidRPr="008971B4">
        <w:rPr>
          <w:rFonts w:ascii="GHEA Grapalat" w:hAnsi="GHEA Grapalat"/>
          <w:i w:val="0"/>
          <w:highlight w:val="yellow"/>
          <w:lang w:val="af-ZA"/>
        </w:rPr>
        <w:t xml:space="preserve">մինչև </w:t>
      </w:r>
      <w:r w:rsidR="00BE3AF9" w:rsidRPr="008971B4">
        <w:rPr>
          <w:rFonts w:ascii="GHEA Grapalat" w:hAnsi="GHEA Grapalat"/>
          <w:b/>
          <w:i w:val="0"/>
          <w:highlight w:val="yellow"/>
          <w:lang w:val="af-ZA"/>
        </w:rPr>
        <w:t xml:space="preserve">2025 թվականի </w:t>
      </w:r>
      <w:r w:rsidR="00FA5146" w:rsidRPr="008971B4">
        <w:rPr>
          <w:rFonts w:ascii="GHEA Grapalat" w:hAnsi="GHEA Grapalat"/>
          <w:b/>
          <w:i w:val="0"/>
          <w:highlight w:val="yellow"/>
          <w:lang w:val="af-ZA"/>
        </w:rPr>
        <w:t>դեկտեմբերի 11</w:t>
      </w:r>
      <w:r w:rsidR="0023757C" w:rsidRPr="008971B4">
        <w:rPr>
          <w:rFonts w:ascii="GHEA Grapalat" w:hAnsi="GHEA Grapalat"/>
          <w:b/>
          <w:i w:val="0"/>
          <w:highlight w:val="yellow"/>
          <w:lang w:val="af-ZA"/>
        </w:rPr>
        <w:t>-</w:t>
      </w:r>
      <w:r w:rsidR="00FA5146" w:rsidRPr="008971B4">
        <w:rPr>
          <w:rFonts w:ascii="GHEA Grapalat" w:hAnsi="GHEA Grapalat"/>
          <w:b/>
          <w:i w:val="0"/>
          <w:highlight w:val="yellow"/>
          <w:lang w:val="af-ZA"/>
        </w:rPr>
        <w:t>ի</w:t>
      </w:r>
      <w:r w:rsidR="0023757C" w:rsidRPr="008971B4">
        <w:rPr>
          <w:rFonts w:ascii="GHEA Grapalat" w:hAnsi="GHEA Grapalat"/>
          <w:b/>
          <w:i w:val="0"/>
          <w:highlight w:val="yellow"/>
          <w:lang w:val="af-ZA"/>
        </w:rPr>
        <w:t xml:space="preserve"> ժամը </w:t>
      </w:r>
      <w:r w:rsidR="00FA5146" w:rsidRPr="008971B4">
        <w:rPr>
          <w:rFonts w:ascii="GHEA Grapalat" w:hAnsi="GHEA Grapalat"/>
          <w:b/>
          <w:i w:val="0"/>
          <w:highlight w:val="yellow"/>
          <w:lang w:val="af-ZA"/>
        </w:rPr>
        <w:t>09</w:t>
      </w:r>
      <w:r w:rsidR="0023757C" w:rsidRPr="008971B4">
        <w:rPr>
          <w:rFonts w:ascii="GHEA Grapalat" w:hAnsi="GHEA Grapalat"/>
          <w:b/>
          <w:i w:val="0"/>
          <w:highlight w:val="yellow"/>
          <w:lang w:val="af-ZA"/>
        </w:rPr>
        <w:t>:00</w:t>
      </w:r>
      <w:r w:rsidR="00C02B86" w:rsidRPr="008971B4">
        <w:rPr>
          <w:rFonts w:ascii="GHEA Grapalat" w:hAnsi="GHEA Grapalat"/>
          <w:b/>
          <w:i w:val="0"/>
          <w:highlight w:val="yellow"/>
          <w:lang w:val="af-ZA"/>
        </w:rPr>
        <w:t>-ը</w:t>
      </w:r>
      <w:r w:rsidR="000076A1" w:rsidRPr="008971B4">
        <w:rPr>
          <w:rFonts w:ascii="GHEA Grapalat" w:hAnsi="GHEA Grapalat"/>
          <w:i w:val="0"/>
          <w:highlight w:val="yellow"/>
          <w:lang w:val="af-ZA"/>
        </w:rPr>
        <w:t>:</w:t>
      </w:r>
      <w:r w:rsidR="000076A1" w:rsidRPr="005E1F72">
        <w:rPr>
          <w:rFonts w:ascii="GHEA Grapalat" w:hAnsi="GHEA Grapalat"/>
          <w:i w:val="0"/>
          <w:lang w:val="af-ZA"/>
        </w:rPr>
        <w:t xml:space="preserve"> Հայտերը, հայերենից բացի, կարող են ներկայացվել նաև անգլերեն կամ ռուսերեն:</w:t>
      </w:r>
      <w:r w:rsidR="00357D48" w:rsidRPr="005E1F72">
        <w:rPr>
          <w:rFonts w:ascii="GHEA Grapalat" w:hAnsi="GHEA Grapalat"/>
          <w:i w:val="0"/>
          <w:lang w:val="af-ZA"/>
        </w:rPr>
        <w:t xml:space="preserve"> </w:t>
      </w:r>
    </w:p>
    <w:p w14:paraId="1AB1FEF1" w14:textId="317B2554" w:rsidR="004E2FC6" w:rsidRPr="005E1F72" w:rsidRDefault="0060526C" w:rsidP="00EF3662">
      <w:pPr>
        <w:pStyle w:val="BodyTextIndent"/>
        <w:spacing w:line="240" w:lineRule="auto"/>
        <w:ind w:firstLine="708"/>
        <w:rPr>
          <w:rFonts w:ascii="GHEA Grapalat" w:hAnsi="GHEA Grapalat"/>
          <w:i w:val="0"/>
          <w:lang w:val="af-ZA"/>
        </w:rPr>
      </w:pPr>
      <w:r w:rsidRPr="005E1F72">
        <w:rPr>
          <w:rFonts w:ascii="GHEA Grapalat" w:hAnsi="GHEA Grapalat"/>
          <w:i w:val="0"/>
          <w:lang w:val="af-ZA"/>
        </w:rPr>
        <w:t xml:space="preserve">Հայտերի բացումը տեղի կունենա </w:t>
      </w:r>
      <w:r w:rsidR="00DB4CC7" w:rsidRPr="005E1F72">
        <w:rPr>
          <w:rFonts w:ascii="GHEA Grapalat" w:hAnsi="GHEA Grapalat"/>
          <w:i w:val="0"/>
          <w:lang w:val="af-ZA"/>
        </w:rPr>
        <w:t>էլեկտրոնային ձևով</w:t>
      </w:r>
      <w:r w:rsidR="001A43A4" w:rsidRPr="005E1F72">
        <w:rPr>
          <w:rFonts w:ascii="GHEA Grapalat" w:hAnsi="GHEA Grapalat"/>
          <w:i w:val="0"/>
          <w:lang w:val="af-ZA"/>
        </w:rPr>
        <w:t>`</w:t>
      </w:r>
      <w:r w:rsidR="001A43A4" w:rsidRPr="005E1F72">
        <w:rPr>
          <w:rFonts w:ascii="GHEA Grapalat" w:hAnsi="GHEA Grapalat"/>
          <w:i w:val="0"/>
          <w:lang w:val="af-ZA" w:eastAsia="ru-RU"/>
        </w:rPr>
        <w:t xml:space="preserve"> </w:t>
      </w:r>
      <w:r w:rsidR="00236B75" w:rsidRPr="005E1F72">
        <w:rPr>
          <w:rFonts w:ascii="GHEA Grapalat" w:hAnsi="GHEA Grapalat"/>
          <w:i w:val="0"/>
          <w:lang w:val="af-ZA" w:eastAsia="ru-RU"/>
        </w:rPr>
        <w:t>էլեկտրոնային գնումների Armeps հ</w:t>
      </w:r>
      <w:r w:rsidR="001A43A4" w:rsidRPr="005E1F72">
        <w:rPr>
          <w:rFonts w:ascii="GHEA Grapalat" w:hAnsi="GHEA Grapalat"/>
          <w:i w:val="0"/>
          <w:lang w:val="af-ZA" w:eastAsia="ru-RU"/>
        </w:rPr>
        <w:t>ամակարգի</w:t>
      </w:r>
      <w:r w:rsidR="001A43A4" w:rsidRPr="005E1F72">
        <w:rPr>
          <w:rFonts w:ascii="GHEA Grapalat" w:hAnsi="GHEA Grapalat"/>
          <w:i w:val="0"/>
          <w:lang w:val="af-ZA"/>
        </w:rPr>
        <w:t xml:space="preserve"> </w:t>
      </w:r>
      <w:r w:rsidR="00DB4CC7" w:rsidRPr="005E1F72">
        <w:rPr>
          <w:rFonts w:ascii="GHEA Grapalat" w:hAnsi="GHEA Grapalat"/>
          <w:i w:val="0"/>
          <w:lang w:val="af-ZA"/>
        </w:rPr>
        <w:t>միջոցով</w:t>
      </w:r>
      <w:r w:rsidR="00B24F59">
        <w:rPr>
          <w:rFonts w:ascii="GHEA Grapalat" w:hAnsi="GHEA Grapalat"/>
          <w:i w:val="0"/>
          <w:lang w:val="hy-AM"/>
        </w:rPr>
        <w:t xml:space="preserve"> </w:t>
      </w:r>
      <w:r w:rsidR="00BE3AF9" w:rsidRPr="008971B4">
        <w:rPr>
          <w:rFonts w:ascii="GHEA Grapalat" w:hAnsi="GHEA Grapalat"/>
          <w:b/>
          <w:i w:val="0"/>
          <w:highlight w:val="yellow"/>
          <w:lang w:val="af-ZA"/>
        </w:rPr>
        <w:t xml:space="preserve">2025 թվականի </w:t>
      </w:r>
      <w:r w:rsidR="008971B4" w:rsidRPr="008971B4">
        <w:rPr>
          <w:rFonts w:ascii="GHEA Grapalat" w:hAnsi="GHEA Grapalat"/>
          <w:b/>
          <w:i w:val="0"/>
          <w:highlight w:val="yellow"/>
          <w:lang w:val="af-ZA"/>
        </w:rPr>
        <w:t>դեկտեմբերի 11</w:t>
      </w:r>
      <w:r w:rsidR="0023757C" w:rsidRPr="008971B4">
        <w:rPr>
          <w:rFonts w:ascii="GHEA Grapalat" w:hAnsi="GHEA Grapalat"/>
          <w:b/>
          <w:i w:val="0"/>
          <w:highlight w:val="yellow"/>
          <w:lang w:val="af-ZA"/>
        </w:rPr>
        <w:t>-ին</w:t>
      </w:r>
      <w:r w:rsidR="008971B4" w:rsidRPr="008971B4">
        <w:rPr>
          <w:rFonts w:ascii="GHEA Grapalat" w:hAnsi="GHEA Grapalat"/>
          <w:b/>
          <w:i w:val="0"/>
          <w:highlight w:val="yellow"/>
          <w:lang w:val="af-ZA"/>
        </w:rPr>
        <w:t>,</w:t>
      </w:r>
      <w:r w:rsidR="0023757C" w:rsidRPr="008971B4">
        <w:rPr>
          <w:rFonts w:ascii="GHEA Grapalat" w:hAnsi="GHEA Grapalat"/>
          <w:b/>
          <w:i w:val="0"/>
          <w:highlight w:val="yellow"/>
          <w:lang w:val="af-ZA"/>
        </w:rPr>
        <w:t xml:space="preserve"> ժամը</w:t>
      </w:r>
      <w:r w:rsidR="008971B4" w:rsidRPr="008971B4">
        <w:rPr>
          <w:rFonts w:ascii="GHEA Grapalat" w:hAnsi="GHEA Grapalat"/>
          <w:b/>
          <w:i w:val="0"/>
          <w:highlight w:val="yellow"/>
          <w:lang w:val="af-ZA"/>
        </w:rPr>
        <w:t>՝</w:t>
      </w:r>
      <w:r w:rsidR="0023757C" w:rsidRPr="008971B4">
        <w:rPr>
          <w:rFonts w:ascii="GHEA Grapalat" w:hAnsi="GHEA Grapalat"/>
          <w:b/>
          <w:i w:val="0"/>
          <w:highlight w:val="yellow"/>
          <w:lang w:val="af-ZA"/>
        </w:rPr>
        <w:t xml:space="preserve"> </w:t>
      </w:r>
      <w:r w:rsidR="000E2660">
        <w:rPr>
          <w:rFonts w:ascii="GHEA Grapalat" w:hAnsi="GHEA Grapalat"/>
          <w:b/>
          <w:i w:val="0"/>
          <w:highlight w:val="yellow"/>
          <w:lang w:val="af-ZA"/>
        </w:rPr>
        <w:t>09</w:t>
      </w:r>
      <w:r w:rsidR="0023757C" w:rsidRPr="008971B4">
        <w:rPr>
          <w:rFonts w:ascii="GHEA Grapalat" w:hAnsi="GHEA Grapalat"/>
          <w:b/>
          <w:i w:val="0"/>
          <w:highlight w:val="yellow"/>
          <w:lang w:val="af-ZA"/>
        </w:rPr>
        <w:t>:00-ին</w:t>
      </w:r>
      <w:r w:rsidR="004E2FC6" w:rsidRPr="008971B4">
        <w:rPr>
          <w:rFonts w:ascii="GHEA Grapalat" w:hAnsi="GHEA Grapalat"/>
          <w:i w:val="0"/>
          <w:highlight w:val="yellow"/>
          <w:lang w:val="af-ZA"/>
        </w:rPr>
        <w:t>։</w:t>
      </w:r>
      <w:r w:rsidR="004E2FC6" w:rsidRPr="005E1F72">
        <w:rPr>
          <w:rFonts w:ascii="GHEA Grapalat" w:hAnsi="GHEA Grapalat"/>
          <w:i w:val="0"/>
          <w:lang w:val="af-ZA"/>
        </w:rPr>
        <w:t xml:space="preserve"> </w:t>
      </w:r>
    </w:p>
    <w:p w14:paraId="398E1694" w14:textId="77777777" w:rsidR="007919B5" w:rsidRPr="001F3550" w:rsidRDefault="007919B5" w:rsidP="00EF3662">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1F3550">
        <w:rPr>
          <w:rFonts w:ascii="GHEA Grapalat" w:hAnsi="GHEA Grapalat"/>
          <w:i w:val="0"/>
          <w:lang w:val="hy-AM"/>
        </w:rPr>
        <w:t>Գնումների</w:t>
      </w:r>
      <w:r w:rsidRPr="00BA41C0">
        <w:rPr>
          <w:rFonts w:ascii="GHEA Grapalat" w:hAnsi="GHEA Grapalat"/>
          <w:i w:val="0"/>
          <w:lang w:val="af-ZA"/>
        </w:rPr>
        <w:t xml:space="preserve"> </w:t>
      </w:r>
      <w:r w:rsidRPr="001F3550">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1F3550">
        <w:rPr>
          <w:rFonts w:ascii="GHEA Grapalat" w:hAnsi="GHEA Grapalat"/>
          <w:i w:val="0"/>
          <w:lang w:val="hy-AM"/>
        </w:rPr>
        <w:t>ՀՀ</w:t>
      </w:r>
      <w:r w:rsidRPr="00BA41C0">
        <w:rPr>
          <w:rFonts w:ascii="GHEA Grapalat" w:hAnsi="GHEA Grapalat"/>
          <w:i w:val="0"/>
          <w:lang w:val="af-ZA"/>
        </w:rPr>
        <w:t xml:space="preserve"> </w:t>
      </w:r>
      <w:r w:rsidRPr="001F3550">
        <w:rPr>
          <w:rFonts w:ascii="GHEA Grapalat" w:hAnsi="GHEA Grapalat"/>
          <w:i w:val="0"/>
          <w:lang w:val="hy-AM"/>
        </w:rPr>
        <w:t>օրենքով</w:t>
      </w:r>
      <w:r w:rsidRPr="00BA41C0">
        <w:rPr>
          <w:rFonts w:ascii="GHEA Grapalat" w:hAnsi="GHEA Grapalat"/>
          <w:i w:val="0"/>
          <w:lang w:val="af-ZA"/>
        </w:rPr>
        <w:t xml:space="preserve"> </w:t>
      </w:r>
      <w:r w:rsidRPr="001F3550">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7DFA459D" w14:textId="1187564D" w:rsidR="00B24F59" w:rsidRPr="00E87070" w:rsidRDefault="00754697" w:rsidP="00B24F59">
      <w:pPr>
        <w:pStyle w:val="BodyTextIndent"/>
        <w:spacing w:line="240" w:lineRule="auto"/>
        <w:rPr>
          <w:rFonts w:ascii="GHEA Grapalat" w:hAnsi="GHEA Grapalat"/>
          <w:i w:val="0"/>
          <w:highlight w:val="yellow"/>
          <w:lang w:val="hy-AM"/>
        </w:rPr>
      </w:pPr>
      <w:r w:rsidRPr="005E1F72">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7C0ED9">
        <w:rPr>
          <w:rFonts w:ascii="GHEA Grapalat" w:hAnsi="GHEA Grapalat"/>
          <w:i w:val="0"/>
          <w:lang w:val="af-ZA"/>
        </w:rPr>
        <w:t>գնահատող հանձնաժողովի քարտուղար</w:t>
      </w:r>
      <w:r w:rsidRPr="005E1F72">
        <w:rPr>
          <w:rFonts w:ascii="GHEA Grapalat" w:hAnsi="GHEA Grapalat"/>
          <w:i w:val="0"/>
          <w:lang w:val="af-ZA"/>
        </w:rPr>
        <w:t>`</w:t>
      </w:r>
      <w:r w:rsidR="00B24F59">
        <w:rPr>
          <w:rFonts w:ascii="GHEA Grapalat" w:hAnsi="GHEA Grapalat"/>
          <w:i w:val="0"/>
          <w:lang w:val="hy-AM"/>
        </w:rPr>
        <w:t xml:space="preserve"> </w:t>
      </w:r>
      <w:r w:rsidR="008971B4" w:rsidRPr="00E87070">
        <w:rPr>
          <w:rFonts w:ascii="GHEA Grapalat" w:hAnsi="GHEA Grapalat"/>
          <w:b/>
          <w:i w:val="0"/>
          <w:highlight w:val="yellow"/>
          <w:u w:val="single"/>
          <w:lang w:val="hy-AM"/>
        </w:rPr>
        <w:t>Նարինե Ղազարյանին</w:t>
      </w:r>
      <w:r w:rsidR="00B24F59" w:rsidRPr="00E87070">
        <w:rPr>
          <w:rFonts w:ascii="GHEA Grapalat" w:hAnsi="GHEA Grapalat"/>
          <w:i w:val="0"/>
          <w:highlight w:val="yellow"/>
          <w:lang w:val="hy-AM"/>
        </w:rPr>
        <w:t>:</w:t>
      </w:r>
    </w:p>
    <w:p w14:paraId="478E50EC" w14:textId="1064CC0E" w:rsidR="00B24F59" w:rsidRPr="00E87070" w:rsidRDefault="00B24F59" w:rsidP="00B24F59">
      <w:pPr>
        <w:pStyle w:val="BodyTextIndent"/>
        <w:spacing w:line="240" w:lineRule="auto"/>
        <w:rPr>
          <w:rFonts w:ascii="GHEA Grapalat" w:hAnsi="GHEA Grapalat"/>
          <w:i w:val="0"/>
          <w:highlight w:val="yellow"/>
          <w:lang w:val="hy-AM"/>
        </w:rPr>
      </w:pPr>
      <w:r w:rsidRPr="00E87070">
        <w:rPr>
          <w:rFonts w:ascii="GHEA Grapalat" w:hAnsi="GHEA Grapalat"/>
          <w:i w:val="0"/>
          <w:highlight w:val="yellow"/>
          <w:lang w:val="hy-AM"/>
        </w:rPr>
        <w:t xml:space="preserve"> </w:t>
      </w:r>
      <w:r w:rsidRPr="00E87070">
        <w:rPr>
          <w:rFonts w:ascii="GHEA Grapalat" w:hAnsi="GHEA Grapalat"/>
          <w:i w:val="0"/>
          <w:highlight w:val="yellow"/>
          <w:lang w:val="af-ZA"/>
        </w:rPr>
        <w:t>Հեռախոս`</w:t>
      </w:r>
      <w:r w:rsidRPr="00E87070">
        <w:rPr>
          <w:rFonts w:ascii="GHEA Grapalat" w:hAnsi="GHEA Grapalat"/>
          <w:i w:val="0"/>
          <w:highlight w:val="yellow"/>
          <w:lang w:val="hy-AM"/>
        </w:rPr>
        <w:t xml:space="preserve"> 011514</w:t>
      </w:r>
      <w:r w:rsidR="0023757C" w:rsidRPr="00E87070">
        <w:rPr>
          <w:rFonts w:ascii="GHEA Grapalat" w:hAnsi="GHEA Grapalat"/>
          <w:i w:val="0"/>
          <w:highlight w:val="yellow"/>
          <w:lang w:val="hy-AM"/>
        </w:rPr>
        <w:t>299</w:t>
      </w:r>
      <w:r w:rsidRPr="00E87070">
        <w:rPr>
          <w:rFonts w:ascii="GHEA Grapalat" w:hAnsi="GHEA Grapalat"/>
          <w:i w:val="0"/>
          <w:highlight w:val="yellow"/>
          <w:lang w:val="af-ZA"/>
        </w:rPr>
        <w:t>։</w:t>
      </w:r>
    </w:p>
    <w:p w14:paraId="39C340FB" w14:textId="511B638D" w:rsidR="00B24F59" w:rsidRPr="00B00EB4" w:rsidRDefault="00B24F59" w:rsidP="00B00EB4">
      <w:pPr>
        <w:pStyle w:val="BodyTextIndent"/>
        <w:spacing w:line="240" w:lineRule="auto"/>
        <w:rPr>
          <w:rFonts w:ascii="GHEA Grapalat" w:hAnsi="GHEA Grapalat"/>
          <w:b/>
          <w:i w:val="0"/>
          <w:u w:val="single"/>
          <w:lang w:val="af-ZA"/>
        </w:rPr>
      </w:pPr>
      <w:r w:rsidRPr="00E87070">
        <w:rPr>
          <w:rFonts w:ascii="GHEA Grapalat" w:hAnsi="GHEA Grapalat"/>
          <w:i w:val="0"/>
          <w:highlight w:val="yellow"/>
          <w:lang w:val="af-ZA"/>
        </w:rPr>
        <w:t xml:space="preserve"> Էլ.փոստ`</w:t>
      </w:r>
      <w:r w:rsidR="003517CC" w:rsidRPr="00E87070">
        <w:rPr>
          <w:rFonts w:ascii="GHEA Grapalat" w:hAnsi="GHEA Grapalat"/>
          <w:i w:val="0"/>
          <w:highlight w:val="yellow"/>
          <w:lang w:val="af-ZA"/>
        </w:rPr>
        <w:t xml:space="preserve"> </w:t>
      </w:r>
      <w:r w:rsidR="008971B4" w:rsidRPr="00E87070">
        <w:rPr>
          <w:rFonts w:ascii="Arial" w:hAnsi="Arial" w:cs="Arial"/>
          <w:b/>
          <w:bCs/>
          <w:i w:val="0"/>
          <w:color w:val="2C363A"/>
          <w:sz w:val="21"/>
          <w:szCs w:val="21"/>
          <w:highlight w:val="yellow"/>
          <w:shd w:val="clear" w:color="auto" w:fill="F4F4F4"/>
          <w:lang w:val="af-ZA"/>
        </w:rPr>
        <w:t>narine.ghazaryan</w:t>
      </w:r>
      <w:r w:rsidR="00B00EB4" w:rsidRPr="00E87070">
        <w:rPr>
          <w:rFonts w:ascii="Arial" w:hAnsi="Arial" w:cs="Arial"/>
          <w:b/>
          <w:bCs/>
          <w:i w:val="0"/>
          <w:color w:val="2C363A"/>
          <w:sz w:val="21"/>
          <w:szCs w:val="21"/>
          <w:highlight w:val="yellow"/>
          <w:shd w:val="clear" w:color="auto" w:fill="F4F4F4"/>
          <w:lang w:val="af-ZA"/>
        </w:rPr>
        <w:t>@yerevan</w:t>
      </w:r>
      <w:r w:rsidR="00B00EB4" w:rsidRPr="00E87070">
        <w:rPr>
          <w:rFonts w:ascii="GHEA Grapalat" w:hAnsi="GHEA Grapalat"/>
          <w:i w:val="0"/>
          <w:highlight w:val="yellow"/>
          <w:lang w:val="hy-AM"/>
        </w:rPr>
        <w:t>.am</w:t>
      </w:r>
    </w:p>
    <w:p w14:paraId="12A0AF75" w14:textId="77777777" w:rsidR="00B24F59" w:rsidRPr="00F5465D" w:rsidRDefault="00B24F59" w:rsidP="00B24F59">
      <w:pPr>
        <w:pStyle w:val="BodyTextIndent"/>
        <w:spacing w:line="240" w:lineRule="auto"/>
        <w:rPr>
          <w:rFonts w:ascii="GHEA Grapalat" w:hAnsi="GHEA Grapalat"/>
          <w:b/>
          <w:i w:val="0"/>
          <w:lang w:val="af-ZA"/>
        </w:rPr>
      </w:pPr>
      <w:r w:rsidRPr="00F5465D">
        <w:rPr>
          <w:rFonts w:ascii="GHEA Grapalat" w:hAnsi="GHEA Grapalat"/>
          <w:b/>
          <w:i w:val="0"/>
          <w:lang w:val="af-ZA"/>
        </w:rPr>
        <w:t>Պատվիրատու`</w:t>
      </w:r>
      <w:r w:rsidRPr="00F5465D">
        <w:rPr>
          <w:rFonts w:ascii="GHEA Grapalat" w:hAnsi="GHEA Grapalat"/>
          <w:b/>
          <w:i w:val="0"/>
          <w:lang w:val="hy-AM"/>
        </w:rPr>
        <w:t xml:space="preserve"> Երևանի քաղաքապետարան</w:t>
      </w:r>
      <w:r w:rsidRPr="00F5465D">
        <w:rPr>
          <w:rFonts w:ascii="GHEA Grapalat" w:hAnsi="GHEA Grapalat"/>
          <w:b/>
          <w:i w:val="0"/>
          <w:lang w:val="af-ZA"/>
        </w:rPr>
        <w:t>։</w:t>
      </w:r>
    </w:p>
    <w:p w14:paraId="19BA4BAC" w14:textId="3699DBB4" w:rsidR="009F18D0" w:rsidRPr="005E1F72" w:rsidRDefault="009F18D0" w:rsidP="00B24F59">
      <w:pPr>
        <w:pStyle w:val="BodyTextIndent"/>
        <w:spacing w:line="240" w:lineRule="auto"/>
        <w:ind w:firstLine="0"/>
        <w:rPr>
          <w:rFonts w:ascii="GHEA Grapalat" w:hAnsi="GHEA Grapalat"/>
          <w:i w:val="0"/>
          <w:lang w:val="af-ZA"/>
        </w:rPr>
      </w:pPr>
    </w:p>
    <w:p w14:paraId="1AF5D476" w14:textId="77777777" w:rsidR="00754697" w:rsidRPr="005E1F72" w:rsidRDefault="00754697" w:rsidP="00EF3662">
      <w:pPr>
        <w:pStyle w:val="BodyTextIndent3"/>
        <w:spacing w:after="240" w:line="240" w:lineRule="auto"/>
        <w:ind w:firstLine="709"/>
        <w:rPr>
          <w:rFonts w:ascii="GHEA Grapalat" w:hAnsi="GHEA Grapalat" w:cs="Sylfaen"/>
          <w:b/>
          <w:lang w:val="es-ES"/>
        </w:rPr>
      </w:pPr>
    </w:p>
    <w:p w14:paraId="63E47793" w14:textId="77777777" w:rsidR="00754697" w:rsidRPr="005E1F72" w:rsidRDefault="00754697" w:rsidP="00EF3662">
      <w:pPr>
        <w:pStyle w:val="BodyTextIndent"/>
        <w:spacing w:line="240" w:lineRule="auto"/>
        <w:ind w:left="1404"/>
        <w:rPr>
          <w:rFonts w:ascii="GHEA Grapalat" w:hAnsi="GHEA Grapalat"/>
          <w:i w:val="0"/>
          <w:lang w:val="af-ZA"/>
        </w:rPr>
      </w:pPr>
    </w:p>
    <w:p w14:paraId="4ECC31E5" w14:textId="77777777" w:rsidR="00A12C95" w:rsidRPr="005E1F72" w:rsidRDefault="00A12C95" w:rsidP="00EF3662">
      <w:pPr>
        <w:pStyle w:val="BodyTextIndent"/>
        <w:spacing w:line="240" w:lineRule="auto"/>
        <w:ind w:left="1404"/>
        <w:rPr>
          <w:rFonts w:ascii="GHEA Grapalat" w:hAnsi="GHEA Grapalat"/>
          <w:i w:val="0"/>
          <w:lang w:val="af-ZA"/>
        </w:rPr>
      </w:pPr>
    </w:p>
    <w:p w14:paraId="0AA302D3" w14:textId="77777777" w:rsidR="00055CC2" w:rsidRPr="005E1F72" w:rsidRDefault="00055CC2" w:rsidP="00EF3662">
      <w:pPr>
        <w:pStyle w:val="BodyText"/>
        <w:ind w:right="-7" w:firstLine="567"/>
        <w:jc w:val="right"/>
        <w:rPr>
          <w:rFonts w:ascii="GHEA Grapalat" w:hAnsi="GHEA Grapalat" w:cs="Sylfaen"/>
          <w:i/>
          <w:sz w:val="22"/>
          <w:lang w:val="af-ZA"/>
        </w:rPr>
      </w:pPr>
    </w:p>
    <w:p w14:paraId="2AB009F5" w14:textId="77777777" w:rsidR="00055CC2" w:rsidRPr="005E1F72" w:rsidRDefault="00055CC2" w:rsidP="00EF3662">
      <w:pPr>
        <w:pStyle w:val="BodyText"/>
        <w:ind w:right="-7" w:firstLine="567"/>
        <w:jc w:val="right"/>
        <w:rPr>
          <w:rFonts w:ascii="GHEA Grapalat" w:hAnsi="GHEA Grapalat" w:cs="Sylfaen"/>
          <w:i/>
          <w:sz w:val="22"/>
          <w:lang w:val="af-ZA"/>
        </w:rPr>
      </w:pPr>
    </w:p>
    <w:p w14:paraId="3E7AC369" w14:textId="77777777" w:rsidR="00055CC2" w:rsidRPr="005E1F72" w:rsidRDefault="00055CC2" w:rsidP="00EF3662">
      <w:pPr>
        <w:pStyle w:val="BodyText"/>
        <w:ind w:right="-7" w:firstLine="567"/>
        <w:jc w:val="right"/>
        <w:rPr>
          <w:rFonts w:ascii="GHEA Grapalat" w:hAnsi="GHEA Grapalat" w:cs="Sylfaen"/>
          <w:i/>
          <w:sz w:val="22"/>
          <w:lang w:val="af-ZA"/>
        </w:rPr>
      </w:pPr>
    </w:p>
    <w:p w14:paraId="06A770F5" w14:textId="77777777" w:rsidR="00037DDE" w:rsidRPr="005E1F72" w:rsidRDefault="00037DDE" w:rsidP="00EF3662">
      <w:pPr>
        <w:pStyle w:val="BodyText"/>
        <w:ind w:right="-7" w:firstLine="567"/>
        <w:jc w:val="right"/>
        <w:rPr>
          <w:rFonts w:ascii="GHEA Grapalat" w:hAnsi="GHEA Grapalat" w:cs="Sylfaen"/>
          <w:i/>
          <w:sz w:val="22"/>
          <w:lang w:val="af-ZA"/>
        </w:rPr>
      </w:pPr>
    </w:p>
    <w:p w14:paraId="60A52A5D" w14:textId="77777777" w:rsidR="00037DDE" w:rsidRPr="005E1F72" w:rsidRDefault="00037DDE" w:rsidP="00EF3662">
      <w:pPr>
        <w:pStyle w:val="BodyText"/>
        <w:ind w:right="-7" w:firstLine="567"/>
        <w:jc w:val="right"/>
        <w:rPr>
          <w:rFonts w:ascii="GHEA Grapalat" w:hAnsi="GHEA Grapalat" w:cs="Sylfaen"/>
          <w:i/>
          <w:sz w:val="22"/>
          <w:lang w:val="af-ZA"/>
        </w:rPr>
      </w:pPr>
    </w:p>
    <w:p w14:paraId="3B5716F0" w14:textId="77777777" w:rsidR="00037DDE" w:rsidRPr="005E1F72" w:rsidRDefault="00037DDE" w:rsidP="00EF3662">
      <w:pPr>
        <w:pStyle w:val="BodyText"/>
        <w:ind w:right="-7" w:firstLine="567"/>
        <w:jc w:val="right"/>
        <w:rPr>
          <w:rFonts w:ascii="GHEA Grapalat" w:hAnsi="GHEA Grapalat" w:cs="Sylfaen"/>
          <w:i/>
          <w:sz w:val="22"/>
          <w:lang w:val="af-ZA"/>
        </w:rPr>
      </w:pPr>
    </w:p>
    <w:p w14:paraId="1717D745" w14:textId="77777777" w:rsidR="00037DDE" w:rsidRPr="005E1F72" w:rsidRDefault="00037DDE" w:rsidP="00EF3662">
      <w:pPr>
        <w:pStyle w:val="BodyText"/>
        <w:ind w:right="-7" w:firstLine="567"/>
        <w:jc w:val="right"/>
        <w:rPr>
          <w:rFonts w:ascii="GHEA Grapalat" w:hAnsi="GHEA Grapalat" w:cs="Sylfaen"/>
          <w:i/>
          <w:sz w:val="22"/>
          <w:lang w:val="af-ZA"/>
        </w:rPr>
      </w:pPr>
    </w:p>
    <w:p w14:paraId="14F387C6" w14:textId="77777777" w:rsidR="00055CC2" w:rsidRDefault="00055CC2" w:rsidP="00EF3662">
      <w:pPr>
        <w:pStyle w:val="BodyText"/>
        <w:spacing w:after="0"/>
        <w:ind w:firstLine="567"/>
        <w:jc w:val="right"/>
        <w:rPr>
          <w:rFonts w:ascii="GHEA Grapalat" w:hAnsi="GHEA Grapalat" w:cs="Sylfaen"/>
          <w:i/>
          <w:sz w:val="20"/>
          <w:szCs w:val="20"/>
          <w:lang w:val="af-ZA"/>
        </w:rPr>
      </w:pPr>
    </w:p>
    <w:p w14:paraId="21DB95F4" w14:textId="77777777" w:rsidR="0073400E" w:rsidRDefault="0073400E" w:rsidP="00EF3662">
      <w:pPr>
        <w:pStyle w:val="BodyText"/>
        <w:spacing w:after="0"/>
        <w:ind w:firstLine="567"/>
        <w:jc w:val="right"/>
        <w:rPr>
          <w:rFonts w:ascii="GHEA Grapalat" w:hAnsi="GHEA Grapalat" w:cs="Sylfaen"/>
          <w:i/>
          <w:sz w:val="20"/>
          <w:szCs w:val="20"/>
          <w:lang w:val="af-ZA"/>
        </w:rPr>
      </w:pPr>
    </w:p>
    <w:p w14:paraId="06EDB1C7" w14:textId="77777777" w:rsidR="003517CC" w:rsidRDefault="003517CC" w:rsidP="00EF3662">
      <w:pPr>
        <w:pStyle w:val="BodyText"/>
        <w:spacing w:after="0"/>
        <w:ind w:firstLine="567"/>
        <w:jc w:val="right"/>
        <w:rPr>
          <w:rFonts w:ascii="GHEA Grapalat" w:hAnsi="GHEA Grapalat" w:cs="Sylfaen"/>
          <w:i/>
          <w:sz w:val="20"/>
          <w:szCs w:val="20"/>
          <w:lang w:val="af-ZA"/>
        </w:rPr>
      </w:pPr>
    </w:p>
    <w:p w14:paraId="67C9CCFF" w14:textId="77777777" w:rsidR="003517CC" w:rsidRDefault="003517CC" w:rsidP="00EF3662">
      <w:pPr>
        <w:pStyle w:val="BodyText"/>
        <w:spacing w:after="0"/>
        <w:ind w:firstLine="567"/>
        <w:jc w:val="right"/>
        <w:rPr>
          <w:rFonts w:ascii="GHEA Grapalat" w:hAnsi="GHEA Grapalat" w:cs="Sylfaen"/>
          <w:i/>
          <w:sz w:val="20"/>
          <w:szCs w:val="20"/>
          <w:lang w:val="af-ZA"/>
        </w:rPr>
      </w:pPr>
    </w:p>
    <w:p w14:paraId="69DDF4D3" w14:textId="77777777" w:rsidR="00534EDE" w:rsidRDefault="00534EDE" w:rsidP="00B24F59">
      <w:pPr>
        <w:pStyle w:val="BodyText2"/>
        <w:tabs>
          <w:tab w:val="clear" w:pos="720"/>
        </w:tabs>
        <w:spacing w:line="240" w:lineRule="auto"/>
        <w:jc w:val="right"/>
        <w:rPr>
          <w:rFonts w:ascii="GHEA Grapalat" w:hAnsi="GHEA Grapalat" w:cs="Sylfaen"/>
          <w:lang w:val="hy-AM"/>
        </w:rPr>
      </w:pPr>
    </w:p>
    <w:p w14:paraId="75516F99" w14:textId="6DC73628" w:rsidR="00B24F59" w:rsidRPr="00B24F59" w:rsidRDefault="00BE3AF9" w:rsidP="00B24F59">
      <w:pPr>
        <w:pStyle w:val="BodyText2"/>
        <w:tabs>
          <w:tab w:val="clear" w:pos="720"/>
        </w:tabs>
        <w:spacing w:line="240" w:lineRule="auto"/>
        <w:jc w:val="right"/>
        <w:rPr>
          <w:rFonts w:ascii="GHEA Grapalat" w:hAnsi="GHEA Grapalat" w:cs="Sylfaen"/>
          <w:lang w:val="hy-AM"/>
        </w:rPr>
      </w:pPr>
      <w:r w:rsidRPr="00676114">
        <w:rPr>
          <w:rFonts w:ascii="GHEA Grapalat" w:hAnsi="GHEA Grapalat"/>
          <w:b/>
          <w:highlight w:val="yellow"/>
          <w:lang w:val="af-ZA"/>
        </w:rPr>
        <w:t>ԵՔ-ԳՀԱՊՁԲ-2</w:t>
      </w:r>
      <w:r w:rsidR="00931CE2" w:rsidRPr="00676114">
        <w:rPr>
          <w:rFonts w:ascii="GHEA Grapalat" w:hAnsi="GHEA Grapalat"/>
          <w:b/>
          <w:highlight w:val="yellow"/>
          <w:lang w:val="af-ZA"/>
        </w:rPr>
        <w:t>6</w:t>
      </w:r>
      <w:r w:rsidRPr="00676114">
        <w:rPr>
          <w:rFonts w:ascii="GHEA Grapalat" w:hAnsi="GHEA Grapalat"/>
          <w:b/>
          <w:highlight w:val="yellow"/>
          <w:lang w:val="af-ZA"/>
        </w:rPr>
        <w:t>/</w:t>
      </w:r>
      <w:r w:rsidR="00931CE2" w:rsidRPr="00676114">
        <w:rPr>
          <w:rFonts w:ascii="GHEA Grapalat" w:hAnsi="GHEA Grapalat"/>
          <w:b/>
          <w:highlight w:val="yellow"/>
          <w:lang w:val="af-ZA"/>
        </w:rPr>
        <w:t>3</w:t>
      </w:r>
      <w:r>
        <w:rPr>
          <w:rFonts w:ascii="GHEA Grapalat" w:hAnsi="GHEA Grapalat"/>
          <w:b/>
          <w:lang w:val="af-ZA"/>
        </w:rPr>
        <w:t xml:space="preserve">     </w:t>
      </w:r>
      <w:r w:rsidR="00B24F59" w:rsidRPr="00B24F59">
        <w:rPr>
          <w:rFonts w:ascii="GHEA Grapalat" w:hAnsi="GHEA Grapalat" w:cs="Sylfaen"/>
          <w:lang w:val="hy-AM"/>
        </w:rPr>
        <w:t xml:space="preserve">ծածկագրով </w:t>
      </w:r>
    </w:p>
    <w:p w14:paraId="50333DB6" w14:textId="28F261AC" w:rsidR="00B24F59" w:rsidRPr="00B24F59" w:rsidRDefault="00F0744D" w:rsidP="00B24F59">
      <w:pPr>
        <w:pStyle w:val="BodyText2"/>
        <w:tabs>
          <w:tab w:val="clear" w:pos="720"/>
        </w:tabs>
        <w:spacing w:line="240" w:lineRule="auto"/>
        <w:jc w:val="right"/>
        <w:rPr>
          <w:rFonts w:ascii="GHEA Grapalat" w:hAnsi="GHEA Grapalat" w:cs="Sylfaen"/>
          <w:lang w:val="hy-AM"/>
        </w:rPr>
      </w:pPr>
      <w:r>
        <w:rPr>
          <w:rFonts w:ascii="GHEA Grapalat" w:hAnsi="GHEA Grapalat" w:cs="Sylfaen"/>
          <w:lang w:val="hy-AM"/>
        </w:rPr>
        <w:t>գնանշման հարցման</w:t>
      </w:r>
      <w:r w:rsidR="003337C3">
        <w:rPr>
          <w:rFonts w:ascii="GHEA Grapalat" w:hAnsi="GHEA Grapalat" w:cs="Sylfaen"/>
          <w:lang w:val="hy-AM"/>
        </w:rPr>
        <w:t xml:space="preserve"> </w:t>
      </w:r>
      <w:r w:rsidR="00B24F59" w:rsidRPr="00B24F59">
        <w:rPr>
          <w:rFonts w:ascii="GHEA Grapalat" w:hAnsi="GHEA Grapalat" w:cs="Sylfaen"/>
          <w:lang w:val="hy-AM"/>
        </w:rPr>
        <w:t>ընթացակարգի գնահատող հանձնաժողովի</w:t>
      </w:r>
    </w:p>
    <w:p w14:paraId="58D35624" w14:textId="798E0458" w:rsidR="00B24F59" w:rsidRPr="00B24F59" w:rsidRDefault="00B24F59" w:rsidP="00B24F59">
      <w:pPr>
        <w:pStyle w:val="BodyText2"/>
        <w:tabs>
          <w:tab w:val="clear" w:pos="720"/>
        </w:tabs>
        <w:spacing w:line="240" w:lineRule="auto"/>
        <w:jc w:val="right"/>
        <w:rPr>
          <w:rFonts w:ascii="GHEA Grapalat" w:hAnsi="GHEA Grapalat" w:cs="Sylfaen"/>
          <w:lang w:val="hy-AM"/>
        </w:rPr>
      </w:pPr>
      <w:r w:rsidRPr="00B24F59">
        <w:rPr>
          <w:rFonts w:ascii="GHEA Grapalat" w:hAnsi="GHEA Grapalat" w:cs="Sylfaen"/>
          <w:lang w:val="hy-AM"/>
        </w:rPr>
        <w:t xml:space="preserve"> </w:t>
      </w:r>
      <w:r w:rsidR="00CF3B92" w:rsidRPr="00676114">
        <w:rPr>
          <w:rFonts w:ascii="GHEA Grapalat" w:hAnsi="GHEA Grapalat" w:cs="Sylfaen"/>
          <w:highlight w:val="yellow"/>
          <w:lang w:val="hy-AM"/>
        </w:rPr>
        <w:t>202</w:t>
      </w:r>
      <w:r w:rsidR="00931CE2" w:rsidRPr="00676114">
        <w:rPr>
          <w:rFonts w:ascii="GHEA Grapalat" w:hAnsi="GHEA Grapalat" w:cs="Sylfaen"/>
          <w:highlight w:val="yellow"/>
          <w:lang w:val="hy-AM"/>
        </w:rPr>
        <w:t>5</w:t>
      </w:r>
      <w:r w:rsidR="0023757C" w:rsidRPr="00676114">
        <w:rPr>
          <w:rFonts w:ascii="GHEA Grapalat" w:hAnsi="GHEA Grapalat" w:cs="Sylfaen"/>
          <w:highlight w:val="yellow"/>
          <w:lang w:val="hy-AM"/>
        </w:rPr>
        <w:t xml:space="preserve">թ.  </w:t>
      </w:r>
      <w:r w:rsidR="00931CE2" w:rsidRPr="00676114">
        <w:rPr>
          <w:rFonts w:ascii="GHEA Grapalat" w:hAnsi="GHEA Grapalat" w:cs="Sylfaen"/>
          <w:highlight w:val="yellow"/>
          <w:lang w:val="hy-AM"/>
        </w:rPr>
        <w:t>նոյեմբերի</w:t>
      </w:r>
      <w:r w:rsidR="0023757C" w:rsidRPr="00676114">
        <w:rPr>
          <w:rFonts w:ascii="GHEA Grapalat" w:hAnsi="GHEA Grapalat" w:cs="Sylfaen"/>
          <w:highlight w:val="yellow"/>
          <w:lang w:val="hy-AM"/>
        </w:rPr>
        <w:t xml:space="preserve"> </w:t>
      </w:r>
      <w:r w:rsidR="0009024B" w:rsidRPr="00676114">
        <w:rPr>
          <w:rFonts w:ascii="GHEA Grapalat" w:hAnsi="GHEA Grapalat" w:cs="Sylfaen"/>
          <w:highlight w:val="yellow"/>
          <w:lang w:val="hy-AM"/>
        </w:rPr>
        <w:t>2</w:t>
      </w:r>
      <w:r w:rsidR="00107344">
        <w:rPr>
          <w:rFonts w:ascii="GHEA Grapalat" w:hAnsi="GHEA Grapalat" w:cs="Sylfaen"/>
          <w:highlight w:val="yellow"/>
          <w:lang w:val="hy-AM"/>
        </w:rPr>
        <w:t>8</w:t>
      </w:r>
      <w:r w:rsidRPr="00676114">
        <w:rPr>
          <w:rFonts w:ascii="GHEA Grapalat" w:hAnsi="GHEA Grapalat" w:cs="Sylfaen"/>
          <w:highlight w:val="yellow"/>
          <w:lang w:val="hy-AM"/>
        </w:rPr>
        <w:t>-ի</w:t>
      </w:r>
      <w:r w:rsidR="003517CC" w:rsidRPr="00676114">
        <w:rPr>
          <w:rFonts w:ascii="GHEA Grapalat" w:hAnsi="GHEA Grapalat" w:cs="Sylfaen"/>
          <w:highlight w:val="yellow"/>
          <w:lang w:val="hy-AM"/>
        </w:rPr>
        <w:t xml:space="preserve"> N </w:t>
      </w:r>
      <w:r w:rsidR="000A770A" w:rsidRPr="00676114">
        <w:rPr>
          <w:rFonts w:ascii="GHEA Grapalat" w:hAnsi="GHEA Grapalat" w:cs="Sylfaen"/>
          <w:highlight w:val="yellow"/>
          <w:lang w:val="hy-AM"/>
        </w:rPr>
        <w:t>1</w:t>
      </w:r>
      <w:r w:rsidRPr="00676114">
        <w:rPr>
          <w:rFonts w:ascii="GHEA Grapalat" w:hAnsi="GHEA Grapalat" w:cs="Sylfaen"/>
          <w:highlight w:val="yellow"/>
          <w:lang w:val="hy-AM"/>
        </w:rPr>
        <w:t xml:space="preserve"> որոշմամբ</w:t>
      </w:r>
    </w:p>
    <w:p w14:paraId="1F63A821" w14:textId="77777777" w:rsidR="00096865" w:rsidRPr="005E1F72" w:rsidRDefault="00096865" w:rsidP="00EF3662">
      <w:pPr>
        <w:pStyle w:val="BodyText"/>
        <w:ind w:right="-7" w:firstLine="567"/>
        <w:jc w:val="center"/>
        <w:rPr>
          <w:rFonts w:ascii="GHEA Grapalat" w:hAnsi="GHEA Grapalat"/>
          <w:lang w:val="af-ZA"/>
        </w:rPr>
      </w:pPr>
    </w:p>
    <w:p w14:paraId="4384D7A1" w14:textId="26423653" w:rsidR="00096865" w:rsidRPr="00B14E2D" w:rsidRDefault="006445D5" w:rsidP="006445D5">
      <w:pPr>
        <w:pStyle w:val="BodyText"/>
        <w:ind w:right="-7"/>
        <w:rPr>
          <w:rFonts w:ascii="GHEA Grapalat" w:hAnsi="GHEA Grapalat"/>
          <w:b/>
          <w:sz w:val="28"/>
          <w:szCs w:val="28"/>
          <w:lang w:val="af-ZA"/>
        </w:rPr>
      </w:pPr>
      <w:r>
        <w:rPr>
          <w:rFonts w:ascii="GHEA Grapalat" w:hAnsi="GHEA Grapalat"/>
          <w:lang w:val="af-ZA"/>
        </w:rPr>
        <w:t xml:space="preserve">                                              </w:t>
      </w:r>
      <w:r w:rsidR="00A76C15" w:rsidRPr="00B14E2D">
        <w:rPr>
          <w:rFonts w:ascii="GHEA Grapalat" w:hAnsi="GHEA Grapalat" w:cs="Times Armenian"/>
          <w:b/>
          <w:i/>
          <w:sz w:val="28"/>
          <w:szCs w:val="28"/>
          <w:lang w:val="af-ZA"/>
        </w:rPr>
        <w:t>«</w:t>
      </w:r>
      <w:r w:rsidR="00B24F59" w:rsidRPr="00B14E2D">
        <w:rPr>
          <w:rFonts w:ascii="GHEA Grapalat" w:hAnsi="GHEA Grapalat" w:cs="Times Armenian"/>
          <w:b/>
          <w:sz w:val="28"/>
          <w:szCs w:val="28"/>
          <w:lang w:val="hy-AM"/>
        </w:rPr>
        <w:t>Երևանի քաղաքապետարան</w:t>
      </w:r>
      <w:r w:rsidR="00A76C15" w:rsidRPr="00B14E2D">
        <w:rPr>
          <w:rFonts w:ascii="GHEA Grapalat" w:hAnsi="GHEA Grapalat" w:cs="Sylfaen"/>
          <w:b/>
          <w:sz w:val="28"/>
          <w:szCs w:val="28"/>
          <w:lang w:val="af-ZA"/>
        </w:rPr>
        <w:t>»</w:t>
      </w:r>
    </w:p>
    <w:p w14:paraId="5A512356" w14:textId="77777777" w:rsidR="00096865" w:rsidRPr="005E1F72" w:rsidRDefault="00096865" w:rsidP="00EF3662">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3BE14346" w14:textId="77777777" w:rsidR="00096865" w:rsidRPr="005E1F72" w:rsidRDefault="00096865" w:rsidP="00EF3662">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22B40AD3" w14:textId="3AFB6518" w:rsidR="00096865" w:rsidRPr="00DC0528" w:rsidRDefault="00DC0528" w:rsidP="006D1643">
      <w:pPr>
        <w:pStyle w:val="BodyText"/>
        <w:ind w:right="-7" w:firstLine="567"/>
        <w:jc w:val="center"/>
        <w:rPr>
          <w:rFonts w:ascii="GHEA Grapalat" w:hAnsi="GHEA Grapalat" w:cs="Sylfaen"/>
          <w:lang w:val="af-ZA"/>
        </w:rPr>
      </w:pPr>
      <w:r w:rsidRPr="00676114">
        <w:rPr>
          <w:rFonts w:ascii="GHEA Grapalat" w:hAnsi="GHEA Grapalat" w:cs="Sylfaen"/>
          <w:highlight w:val="yellow"/>
        </w:rPr>
        <w:t>ԵՐԵՎԱՆԻ</w:t>
      </w:r>
      <w:r w:rsidRPr="00676114">
        <w:rPr>
          <w:rFonts w:ascii="GHEA Grapalat" w:hAnsi="GHEA Grapalat" w:cs="Sylfaen"/>
          <w:highlight w:val="yellow"/>
          <w:lang w:val="af-ZA"/>
        </w:rPr>
        <w:t xml:space="preserve"> </w:t>
      </w:r>
      <w:r w:rsidRPr="00676114">
        <w:rPr>
          <w:rFonts w:ascii="GHEA Grapalat" w:hAnsi="GHEA Grapalat" w:cs="Sylfaen"/>
          <w:highlight w:val="yellow"/>
        </w:rPr>
        <w:t>ՔԱՂԱՔԱՊԵՏԱՐԱՆԻ</w:t>
      </w:r>
      <w:r w:rsidRPr="00676114">
        <w:rPr>
          <w:rFonts w:ascii="GHEA Grapalat" w:hAnsi="GHEA Grapalat" w:cs="Sylfaen"/>
          <w:highlight w:val="yellow"/>
          <w:lang w:val="af-ZA"/>
        </w:rPr>
        <w:t xml:space="preserve"> </w:t>
      </w:r>
      <w:r w:rsidRPr="00676114">
        <w:rPr>
          <w:rFonts w:ascii="GHEA Grapalat" w:hAnsi="GHEA Grapalat" w:cs="Sylfaen"/>
          <w:highlight w:val="yellow"/>
        </w:rPr>
        <w:t>ԿԱՐԻՔՆԵՐԻ</w:t>
      </w:r>
      <w:r w:rsidRPr="00676114">
        <w:rPr>
          <w:rFonts w:ascii="GHEA Grapalat" w:hAnsi="GHEA Grapalat" w:cs="Sylfaen"/>
          <w:highlight w:val="yellow"/>
          <w:lang w:val="af-ZA"/>
        </w:rPr>
        <w:t xml:space="preserve"> </w:t>
      </w:r>
      <w:r w:rsidRPr="00676114">
        <w:rPr>
          <w:rFonts w:ascii="GHEA Grapalat" w:hAnsi="GHEA Grapalat" w:cs="Sylfaen"/>
          <w:highlight w:val="yellow"/>
        </w:rPr>
        <w:t>ՀԱՄԱՐ</w:t>
      </w:r>
      <w:r w:rsidRPr="00676114">
        <w:rPr>
          <w:rFonts w:ascii="GHEA Grapalat" w:hAnsi="GHEA Grapalat" w:cs="Sylfaen"/>
          <w:highlight w:val="yellow"/>
          <w:lang w:val="af-ZA"/>
        </w:rPr>
        <w:t xml:space="preserve"> </w:t>
      </w:r>
      <w:r w:rsidRPr="00676114">
        <w:rPr>
          <w:rFonts w:ascii="GHEA Grapalat" w:hAnsi="GHEA Grapalat" w:cs="Sylfaen"/>
          <w:highlight w:val="yellow"/>
        </w:rPr>
        <w:t>ՄԱՐԶԱՍԱՐՔԵՐԻ</w:t>
      </w:r>
      <w:r w:rsidRPr="00676114">
        <w:rPr>
          <w:rFonts w:ascii="GHEA Grapalat" w:hAnsi="GHEA Grapalat" w:cs="Sylfaen"/>
          <w:highlight w:val="yellow"/>
          <w:lang w:val="af-ZA"/>
        </w:rPr>
        <w:t xml:space="preserve"> </w:t>
      </w:r>
      <w:r w:rsidRPr="00676114">
        <w:rPr>
          <w:rFonts w:ascii="GHEA Grapalat" w:hAnsi="GHEA Grapalat" w:cs="Sylfaen"/>
          <w:highlight w:val="yellow"/>
        </w:rPr>
        <w:t>ՁԵՌՔԲԵՐՄԱՆ</w:t>
      </w:r>
      <w:r w:rsidRPr="00676114">
        <w:rPr>
          <w:rFonts w:ascii="GHEA Grapalat" w:hAnsi="GHEA Grapalat" w:cs="Sylfaen"/>
          <w:highlight w:val="yellow"/>
          <w:lang w:val="af-ZA"/>
        </w:rPr>
        <w:t xml:space="preserve"> </w:t>
      </w:r>
      <w:r w:rsidRPr="00676114">
        <w:rPr>
          <w:rFonts w:ascii="GHEA Grapalat" w:hAnsi="GHEA Grapalat" w:cs="Sylfaen"/>
          <w:highlight w:val="yellow"/>
        </w:rPr>
        <w:t>ՆՊԱՏԱԿՈՎ</w:t>
      </w:r>
      <w:r w:rsidRPr="00676114">
        <w:rPr>
          <w:rFonts w:ascii="GHEA Grapalat" w:hAnsi="GHEA Grapalat" w:cs="Sylfaen"/>
          <w:highlight w:val="yellow"/>
          <w:lang w:val="af-ZA"/>
        </w:rPr>
        <w:t xml:space="preserve">  </w:t>
      </w:r>
      <w:r w:rsidRPr="00676114">
        <w:rPr>
          <w:rFonts w:ascii="GHEA Grapalat" w:hAnsi="GHEA Grapalat" w:cs="Sylfaen"/>
          <w:highlight w:val="yellow"/>
        </w:rPr>
        <w:t>ՀԱՅՏԱՐԱՐՎԱԾ</w:t>
      </w:r>
      <w:r w:rsidRPr="00676114">
        <w:rPr>
          <w:rFonts w:ascii="GHEA Grapalat" w:hAnsi="GHEA Grapalat" w:cs="Sylfaen"/>
          <w:highlight w:val="yellow"/>
          <w:lang w:val="af-ZA"/>
        </w:rPr>
        <w:t xml:space="preserve"> </w:t>
      </w:r>
      <w:r w:rsidRPr="00676114">
        <w:rPr>
          <w:rFonts w:ascii="GHEA Grapalat" w:hAnsi="GHEA Grapalat" w:cs="Sylfaen"/>
          <w:highlight w:val="yellow"/>
        </w:rPr>
        <w:t>ԳՆԱՆՇՄԱՆ</w:t>
      </w:r>
      <w:r w:rsidRPr="00676114">
        <w:rPr>
          <w:rFonts w:ascii="GHEA Grapalat" w:hAnsi="GHEA Grapalat" w:cs="Sylfaen"/>
          <w:highlight w:val="yellow"/>
          <w:lang w:val="af-ZA"/>
        </w:rPr>
        <w:t xml:space="preserve"> </w:t>
      </w:r>
      <w:r w:rsidRPr="00676114">
        <w:rPr>
          <w:rFonts w:ascii="GHEA Grapalat" w:hAnsi="GHEA Grapalat" w:cs="Sylfaen"/>
          <w:highlight w:val="yellow"/>
        </w:rPr>
        <w:t>ՀԱՐՑՄԱՆ</w:t>
      </w:r>
    </w:p>
    <w:p w14:paraId="45946EF2" w14:textId="6B5490C1" w:rsidR="001A43A4" w:rsidRPr="005E1F72" w:rsidRDefault="00096865" w:rsidP="00DC0528">
      <w:pPr>
        <w:ind w:firstLine="567"/>
        <w:jc w:val="both"/>
        <w:rPr>
          <w:rFonts w:ascii="GHEA Grapalat" w:hAnsi="GHEA Grapalat" w:cs="Sylfaen"/>
          <w:i/>
          <w:sz w:val="22"/>
          <w:szCs w:val="22"/>
          <w:lang w:val="af-ZA"/>
        </w:rPr>
      </w:pPr>
      <w:r w:rsidRPr="00D7776E">
        <w:rPr>
          <w:rFonts w:ascii="GHEA Grapalat" w:hAnsi="GHEA Grapalat" w:cs="Sylfaen"/>
          <w:i/>
          <w:sz w:val="22"/>
          <w:szCs w:val="22"/>
          <w:lang w:val="hy-AM"/>
        </w:rPr>
        <w:t>Հարգելի</w:t>
      </w:r>
      <w:r w:rsidRPr="005E1F72">
        <w:rPr>
          <w:rFonts w:ascii="GHEA Grapalat" w:hAnsi="GHEA Grapalat" w:cs="Times Armenian"/>
          <w:i/>
          <w:sz w:val="22"/>
          <w:szCs w:val="22"/>
          <w:lang w:val="af-ZA"/>
        </w:rPr>
        <w:t xml:space="preserve"> </w:t>
      </w:r>
      <w:r w:rsidRPr="00D7776E">
        <w:rPr>
          <w:rFonts w:ascii="GHEA Grapalat" w:hAnsi="GHEA Grapalat" w:cs="Sylfaen"/>
          <w:i/>
          <w:sz w:val="22"/>
          <w:szCs w:val="22"/>
          <w:lang w:val="hy-AM"/>
        </w:rPr>
        <w:t>մասնակից</w:t>
      </w:r>
      <w:r w:rsidR="00677658" w:rsidRPr="005E1F72">
        <w:rPr>
          <w:rFonts w:ascii="GHEA Grapalat" w:hAnsi="GHEA Grapalat" w:cs="Sylfaen"/>
          <w:i/>
          <w:sz w:val="22"/>
          <w:szCs w:val="22"/>
          <w:lang w:val="af-ZA"/>
        </w:rPr>
        <w:t xml:space="preserve"> </w:t>
      </w:r>
      <w:r w:rsidR="00884204" w:rsidRPr="00D7776E">
        <w:rPr>
          <w:rFonts w:ascii="GHEA Grapalat" w:hAnsi="GHEA Grapalat" w:cs="Sylfaen"/>
          <w:i/>
          <w:sz w:val="22"/>
          <w:szCs w:val="22"/>
          <w:lang w:val="hy-AM"/>
        </w:rPr>
        <w:t>ն</w:t>
      </w:r>
      <w:r w:rsidRPr="00D7776E">
        <w:rPr>
          <w:rFonts w:ascii="GHEA Grapalat" w:hAnsi="GHEA Grapalat" w:cs="Sylfaen"/>
          <w:i/>
          <w:sz w:val="22"/>
          <w:szCs w:val="22"/>
          <w:lang w:val="hy-AM"/>
        </w:rPr>
        <w:t>ախքան</w:t>
      </w:r>
      <w:r w:rsidRPr="005E1F72">
        <w:rPr>
          <w:rFonts w:ascii="GHEA Grapalat" w:hAnsi="GHEA Grapalat" w:cs="Times Armenian"/>
          <w:i/>
          <w:sz w:val="22"/>
          <w:szCs w:val="22"/>
          <w:lang w:val="af-ZA"/>
        </w:rPr>
        <w:t xml:space="preserve"> </w:t>
      </w:r>
      <w:r w:rsidRPr="00D7776E">
        <w:rPr>
          <w:rFonts w:ascii="GHEA Grapalat" w:hAnsi="GHEA Grapalat" w:cs="Sylfaen"/>
          <w:i/>
          <w:sz w:val="22"/>
          <w:szCs w:val="22"/>
          <w:lang w:val="hy-AM"/>
        </w:rPr>
        <w:t>հայտ</w:t>
      </w:r>
      <w:r w:rsidRPr="005E1F72">
        <w:rPr>
          <w:rFonts w:ascii="GHEA Grapalat" w:hAnsi="GHEA Grapalat" w:cs="Times Armenian"/>
          <w:i/>
          <w:sz w:val="22"/>
          <w:szCs w:val="22"/>
          <w:lang w:val="af-ZA"/>
        </w:rPr>
        <w:t xml:space="preserve"> </w:t>
      </w:r>
      <w:r w:rsidRPr="00D7776E">
        <w:rPr>
          <w:rFonts w:ascii="GHEA Grapalat" w:hAnsi="GHEA Grapalat" w:cs="Sylfaen"/>
          <w:i/>
          <w:sz w:val="22"/>
          <w:szCs w:val="22"/>
          <w:lang w:val="hy-AM"/>
        </w:rPr>
        <w:t>կազմելը</w:t>
      </w:r>
      <w:r w:rsidRPr="005E1F72">
        <w:rPr>
          <w:rFonts w:ascii="GHEA Grapalat" w:hAnsi="GHEA Grapalat" w:cs="Times Armenian"/>
          <w:i/>
          <w:sz w:val="22"/>
          <w:szCs w:val="22"/>
          <w:lang w:val="af-ZA"/>
        </w:rPr>
        <w:t xml:space="preserve"> </w:t>
      </w:r>
      <w:r w:rsidRPr="00D7776E">
        <w:rPr>
          <w:rFonts w:ascii="GHEA Grapalat" w:hAnsi="GHEA Grapalat" w:cs="Sylfaen"/>
          <w:i/>
          <w:sz w:val="22"/>
          <w:szCs w:val="22"/>
          <w:lang w:val="hy-AM"/>
        </w:rPr>
        <w:t>և</w:t>
      </w:r>
      <w:r w:rsidRPr="005E1F72">
        <w:rPr>
          <w:rFonts w:ascii="GHEA Grapalat" w:hAnsi="GHEA Grapalat" w:cs="Times Armenian"/>
          <w:i/>
          <w:sz w:val="22"/>
          <w:szCs w:val="22"/>
          <w:lang w:val="af-ZA"/>
        </w:rPr>
        <w:t xml:space="preserve"> </w:t>
      </w:r>
      <w:r w:rsidRPr="00D7776E">
        <w:rPr>
          <w:rFonts w:ascii="GHEA Grapalat" w:hAnsi="GHEA Grapalat" w:cs="Sylfaen"/>
          <w:i/>
          <w:sz w:val="22"/>
          <w:szCs w:val="22"/>
          <w:lang w:val="hy-AM"/>
        </w:rPr>
        <w:t>ներկայացնելը</w:t>
      </w:r>
      <w:r w:rsidRPr="005E1F72">
        <w:rPr>
          <w:rFonts w:ascii="GHEA Grapalat" w:hAnsi="GHEA Grapalat" w:cs="Times Armenian"/>
          <w:i/>
          <w:sz w:val="22"/>
          <w:szCs w:val="22"/>
          <w:lang w:val="af-ZA"/>
        </w:rPr>
        <w:t xml:space="preserve"> </w:t>
      </w:r>
      <w:r w:rsidRPr="00D7776E">
        <w:rPr>
          <w:rFonts w:ascii="GHEA Grapalat" w:hAnsi="GHEA Grapalat" w:cs="Sylfaen"/>
          <w:i/>
          <w:sz w:val="22"/>
          <w:szCs w:val="22"/>
          <w:lang w:val="hy-AM"/>
        </w:rPr>
        <w:t>խնդրում</w:t>
      </w:r>
      <w:r w:rsidRPr="005E1F72">
        <w:rPr>
          <w:rFonts w:ascii="GHEA Grapalat" w:hAnsi="GHEA Grapalat" w:cs="Times Armenian"/>
          <w:i/>
          <w:sz w:val="22"/>
          <w:szCs w:val="22"/>
          <w:lang w:val="af-ZA"/>
        </w:rPr>
        <w:t xml:space="preserve"> </w:t>
      </w:r>
      <w:r w:rsidRPr="00D7776E">
        <w:rPr>
          <w:rFonts w:ascii="GHEA Grapalat" w:hAnsi="GHEA Grapalat" w:cs="Sylfaen"/>
          <w:i/>
          <w:sz w:val="22"/>
          <w:szCs w:val="22"/>
          <w:lang w:val="hy-AM"/>
        </w:rPr>
        <w:t>ենք</w:t>
      </w:r>
      <w:r w:rsidRPr="005E1F72">
        <w:rPr>
          <w:rFonts w:ascii="GHEA Grapalat" w:hAnsi="GHEA Grapalat" w:cs="Times Armenian"/>
          <w:i/>
          <w:sz w:val="22"/>
          <w:szCs w:val="22"/>
          <w:lang w:val="af-ZA"/>
        </w:rPr>
        <w:t xml:space="preserve"> </w:t>
      </w:r>
      <w:r w:rsidRPr="00D7776E">
        <w:rPr>
          <w:rFonts w:ascii="GHEA Grapalat" w:hAnsi="GHEA Grapalat" w:cs="Sylfaen"/>
          <w:i/>
          <w:sz w:val="22"/>
          <w:szCs w:val="22"/>
          <w:lang w:val="hy-AM"/>
        </w:rPr>
        <w:t>մանրամասնորեն</w:t>
      </w:r>
      <w:r w:rsidRPr="005E1F72">
        <w:rPr>
          <w:rFonts w:ascii="GHEA Grapalat" w:hAnsi="GHEA Grapalat" w:cs="Times Armenian"/>
          <w:i/>
          <w:sz w:val="22"/>
          <w:szCs w:val="22"/>
          <w:lang w:val="af-ZA"/>
        </w:rPr>
        <w:t xml:space="preserve"> </w:t>
      </w:r>
      <w:r w:rsidRPr="00D7776E">
        <w:rPr>
          <w:rFonts w:ascii="GHEA Grapalat" w:hAnsi="GHEA Grapalat" w:cs="Sylfaen"/>
          <w:i/>
          <w:sz w:val="22"/>
          <w:szCs w:val="22"/>
          <w:lang w:val="hy-AM"/>
        </w:rPr>
        <w:t>ուսումնասիրել</w:t>
      </w:r>
      <w:r w:rsidRPr="005E1F72">
        <w:rPr>
          <w:rFonts w:ascii="GHEA Grapalat" w:hAnsi="GHEA Grapalat" w:cs="Times Armenian"/>
          <w:i/>
          <w:sz w:val="22"/>
          <w:szCs w:val="22"/>
          <w:lang w:val="af-ZA"/>
        </w:rPr>
        <w:t xml:space="preserve"> </w:t>
      </w:r>
      <w:r w:rsidRPr="00D7776E">
        <w:rPr>
          <w:rFonts w:ascii="GHEA Grapalat" w:hAnsi="GHEA Grapalat" w:cs="Sylfaen"/>
          <w:i/>
          <w:sz w:val="22"/>
          <w:szCs w:val="22"/>
          <w:lang w:val="hy-AM"/>
        </w:rPr>
        <w:t>սույն</w:t>
      </w:r>
      <w:r w:rsidRPr="005E1F72">
        <w:rPr>
          <w:rFonts w:ascii="GHEA Grapalat" w:hAnsi="GHEA Grapalat" w:cs="Times Armenian"/>
          <w:i/>
          <w:sz w:val="22"/>
          <w:szCs w:val="22"/>
          <w:lang w:val="af-ZA"/>
        </w:rPr>
        <w:t xml:space="preserve"> </w:t>
      </w:r>
      <w:r w:rsidRPr="00D7776E">
        <w:rPr>
          <w:rFonts w:ascii="GHEA Grapalat" w:hAnsi="GHEA Grapalat" w:cs="Sylfaen"/>
          <w:i/>
          <w:sz w:val="22"/>
          <w:szCs w:val="22"/>
          <w:lang w:val="hy-AM"/>
        </w:rPr>
        <w:t>հրավերը</w:t>
      </w:r>
      <w:r w:rsidRPr="005E1F72">
        <w:rPr>
          <w:rFonts w:ascii="GHEA Grapalat" w:hAnsi="GHEA Grapalat" w:cs="Times Armenian"/>
          <w:i/>
          <w:sz w:val="22"/>
          <w:szCs w:val="22"/>
          <w:lang w:val="af-ZA"/>
        </w:rPr>
        <w:t xml:space="preserve">, </w:t>
      </w:r>
      <w:r w:rsidRPr="00D7776E">
        <w:rPr>
          <w:rFonts w:ascii="GHEA Grapalat" w:hAnsi="GHEA Grapalat" w:cs="Sylfaen"/>
          <w:i/>
          <w:sz w:val="22"/>
          <w:szCs w:val="22"/>
          <w:lang w:val="hy-AM"/>
        </w:rPr>
        <w:t>քանի</w:t>
      </w:r>
      <w:r w:rsidRPr="005E1F72">
        <w:rPr>
          <w:rFonts w:ascii="GHEA Grapalat" w:hAnsi="GHEA Grapalat" w:cs="Times Armenian"/>
          <w:i/>
          <w:sz w:val="22"/>
          <w:szCs w:val="22"/>
          <w:lang w:val="af-ZA"/>
        </w:rPr>
        <w:t xml:space="preserve"> </w:t>
      </w:r>
      <w:r w:rsidRPr="00D7776E">
        <w:rPr>
          <w:rFonts w:ascii="GHEA Grapalat" w:hAnsi="GHEA Grapalat" w:cs="Sylfaen"/>
          <w:i/>
          <w:sz w:val="22"/>
          <w:szCs w:val="22"/>
          <w:lang w:val="hy-AM"/>
        </w:rPr>
        <w:t>որ</w:t>
      </w:r>
      <w:r w:rsidRPr="005E1F72">
        <w:rPr>
          <w:rFonts w:ascii="GHEA Grapalat" w:hAnsi="GHEA Grapalat" w:cs="Times Armenian"/>
          <w:i/>
          <w:sz w:val="22"/>
          <w:szCs w:val="22"/>
          <w:lang w:val="af-ZA"/>
        </w:rPr>
        <w:t xml:space="preserve"> </w:t>
      </w:r>
      <w:r w:rsidRPr="00D7776E">
        <w:rPr>
          <w:rFonts w:ascii="GHEA Grapalat" w:hAnsi="GHEA Grapalat" w:cs="Sylfaen"/>
          <w:i/>
          <w:sz w:val="22"/>
          <w:szCs w:val="22"/>
          <w:lang w:val="hy-AM"/>
        </w:rPr>
        <w:t>հրավերին</w:t>
      </w:r>
      <w:r w:rsidRPr="005E1F72">
        <w:rPr>
          <w:rFonts w:ascii="GHEA Grapalat" w:hAnsi="GHEA Grapalat" w:cs="Times Armenian"/>
          <w:i/>
          <w:sz w:val="22"/>
          <w:szCs w:val="22"/>
          <w:lang w:val="af-ZA"/>
        </w:rPr>
        <w:t xml:space="preserve"> </w:t>
      </w:r>
      <w:r w:rsidRPr="00D7776E">
        <w:rPr>
          <w:rFonts w:ascii="GHEA Grapalat" w:hAnsi="GHEA Grapalat" w:cs="Sylfaen"/>
          <w:i/>
          <w:sz w:val="22"/>
          <w:szCs w:val="22"/>
          <w:lang w:val="hy-AM"/>
        </w:rPr>
        <w:t>չհամապատասխանող</w:t>
      </w:r>
      <w:r w:rsidRPr="005E1F72">
        <w:rPr>
          <w:rFonts w:ascii="GHEA Grapalat" w:hAnsi="GHEA Grapalat" w:cs="Times Armenian"/>
          <w:i/>
          <w:sz w:val="22"/>
          <w:szCs w:val="22"/>
          <w:lang w:val="af-ZA"/>
        </w:rPr>
        <w:t xml:space="preserve"> </w:t>
      </w:r>
      <w:r w:rsidRPr="00D7776E">
        <w:rPr>
          <w:rFonts w:ascii="GHEA Grapalat" w:hAnsi="GHEA Grapalat" w:cs="Sylfaen"/>
          <w:i/>
          <w:sz w:val="22"/>
          <w:szCs w:val="22"/>
          <w:lang w:val="hy-AM"/>
        </w:rPr>
        <w:t>հայտերը</w:t>
      </w:r>
      <w:r w:rsidRPr="005E1F72">
        <w:rPr>
          <w:rFonts w:ascii="GHEA Grapalat" w:hAnsi="GHEA Grapalat" w:cs="Times Armenian"/>
          <w:i/>
          <w:sz w:val="22"/>
          <w:szCs w:val="22"/>
          <w:lang w:val="af-ZA"/>
        </w:rPr>
        <w:t xml:space="preserve"> </w:t>
      </w:r>
      <w:r w:rsidRPr="00D7776E">
        <w:rPr>
          <w:rFonts w:ascii="GHEA Grapalat" w:hAnsi="GHEA Grapalat" w:cs="Sylfaen"/>
          <w:i/>
          <w:sz w:val="22"/>
          <w:szCs w:val="22"/>
          <w:lang w:val="hy-AM"/>
        </w:rPr>
        <w:t>ենթակա</w:t>
      </w:r>
      <w:r w:rsidRPr="005E1F72">
        <w:rPr>
          <w:rFonts w:ascii="GHEA Grapalat" w:hAnsi="GHEA Grapalat" w:cs="Times Armenian"/>
          <w:i/>
          <w:sz w:val="22"/>
          <w:szCs w:val="22"/>
          <w:lang w:val="af-ZA"/>
        </w:rPr>
        <w:t xml:space="preserve"> </w:t>
      </w:r>
      <w:r w:rsidRPr="00D7776E">
        <w:rPr>
          <w:rFonts w:ascii="GHEA Grapalat" w:hAnsi="GHEA Grapalat" w:cs="Sylfaen"/>
          <w:i/>
          <w:sz w:val="22"/>
          <w:szCs w:val="22"/>
          <w:lang w:val="hy-AM"/>
        </w:rPr>
        <w:t>են</w:t>
      </w:r>
      <w:r w:rsidRPr="005E1F72">
        <w:rPr>
          <w:rFonts w:ascii="GHEA Grapalat" w:hAnsi="GHEA Grapalat" w:cs="Times Armenian"/>
          <w:i/>
          <w:sz w:val="22"/>
          <w:szCs w:val="22"/>
          <w:lang w:val="af-ZA"/>
        </w:rPr>
        <w:t xml:space="preserve"> </w:t>
      </w:r>
      <w:r w:rsidRPr="00D7776E">
        <w:rPr>
          <w:rFonts w:ascii="GHEA Grapalat" w:hAnsi="GHEA Grapalat" w:cs="Sylfaen"/>
          <w:i/>
          <w:sz w:val="22"/>
          <w:szCs w:val="22"/>
          <w:lang w:val="hy-AM"/>
        </w:rPr>
        <w:t>մերժման</w:t>
      </w:r>
      <w:r w:rsidR="0046586E" w:rsidRPr="005E1F72">
        <w:rPr>
          <w:rFonts w:ascii="GHEA Grapalat" w:hAnsi="GHEA Grapalat" w:cs="Sylfaen"/>
          <w:i/>
          <w:sz w:val="22"/>
          <w:szCs w:val="22"/>
          <w:lang w:val="af-ZA"/>
        </w:rPr>
        <w:t xml:space="preserve">: </w:t>
      </w:r>
    </w:p>
    <w:p w14:paraId="6A712210" w14:textId="77777777" w:rsidR="00F60C5F" w:rsidRPr="002A4619" w:rsidRDefault="00F60C5F" w:rsidP="00F60C5F">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Եթե</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Դուք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չեք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սակայն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ցանկություն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ունեք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մասնակցել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սույն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ընթացակարգին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ապա</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ներկայացնելու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անհրաժեշտ</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ինքնագրանցվել</w:t>
      </w:r>
      <w:proofErr w:type="spellEnd"/>
      <w:r w:rsidRPr="002A4619">
        <w:rPr>
          <w:rFonts w:ascii="GHEA Grapalat" w:hAnsi="GHEA Grapalat" w:cs="Sylfaen"/>
          <w:i/>
          <w:sz w:val="22"/>
          <w:szCs w:val="22"/>
          <w:lang w:val="af-ZA"/>
        </w:rPr>
        <w:t xml:space="preserve"> Armeps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r>
        <w:fldChar w:fldCharType="begin"/>
      </w:r>
      <w:r w:rsidRPr="00F44C90">
        <w:rPr>
          <w:lang w:val="af-ZA"/>
        </w:rPr>
        <w:instrText>HYPERLINK "http://www.armeps.am"</w:instrText>
      </w:r>
      <w:r>
        <w:fldChar w:fldCharType="separate"/>
      </w:r>
      <w:r w:rsidRPr="002A4619">
        <w:rPr>
          <w:rFonts w:ascii="GHEA Grapalat" w:hAnsi="GHEA Grapalat" w:cs="Sylfaen"/>
          <w:i/>
          <w:sz w:val="22"/>
          <w:szCs w:val="22"/>
          <w:lang w:val="af-ZA"/>
        </w:rPr>
        <w:t>www.armeps.am</w:t>
      </w:r>
      <w:r>
        <w:fldChar w:fldCharType="end"/>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պայմանները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սահմանված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w:t>
      </w:r>
      <w:proofErr w:type="spellEnd"/>
      <w:r w:rsidRPr="002A4619">
        <w:rPr>
          <w:rFonts w:ascii="GHEA Grapalat" w:hAnsi="GHEA Grapalat" w:cs="Sylfaen"/>
          <w:i/>
          <w:sz w:val="22"/>
          <w:szCs w:val="22"/>
          <w:lang w:val="af-ZA"/>
        </w:rPr>
        <w:t xml:space="preserve"> </w:t>
      </w:r>
      <w:hyperlink r:id="rId8" w:history="1">
        <w:r w:rsidRPr="002A4619">
          <w:rPr>
            <w:rFonts w:ascii="GHEA Grapalat" w:hAnsi="GHEA Grapalat" w:cs="Sylfaen"/>
            <w:i/>
            <w:sz w:val="22"/>
            <w:szCs w:val="22"/>
            <w:lang w:val="af-ZA"/>
          </w:rPr>
          <w:t>www.procurement.am</w:t>
        </w:r>
      </w:hyperlink>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հասցեով</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գործող</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պաշտոնական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տեղեկագրի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Օրենսդրություն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բաժնի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ձեռնարկներ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ենթաբաժնում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տեղադրված</w:t>
      </w:r>
      <w:proofErr w:type="spellEnd"/>
      <w:r w:rsidRPr="002A4619">
        <w:rPr>
          <w:rFonts w:ascii="GHEA Grapalat" w:hAnsi="GHEA Grapalat" w:cs="Sylfaen"/>
          <w:i/>
          <w:sz w:val="22"/>
          <w:szCs w:val="22"/>
          <w:lang w:val="af-ZA"/>
        </w:rPr>
        <w:t xml:space="preserve">  </w:t>
      </w:r>
      <w:hyperlink r:id="rId9" w:history="1">
        <w:r w:rsidRPr="002A4619">
          <w:rPr>
            <w:rFonts w:ascii="GHEA Grapalat" w:hAnsi="GHEA Grapalat" w:cs="Sylfaen"/>
            <w:i/>
            <w:sz w:val="22"/>
            <w:szCs w:val="22"/>
            <w:lang w:val="af-ZA"/>
          </w:rPr>
          <w:t xml:space="preserve">Armeps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օգտագործողի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Տնտեսական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օպերատորի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w:t>
        </w:r>
      </w:hyperlink>
      <w:r w:rsidRPr="00A61D46">
        <w:rPr>
          <w:rFonts w:ascii="GHEA Grapalat" w:hAnsi="GHEA Grapalat" w:cs="Sylfaen"/>
          <w:i/>
          <w:sz w:val="22"/>
          <w:szCs w:val="22"/>
        </w:rPr>
        <w:t>ում</w:t>
      </w:r>
      <w:proofErr w:type="spellEnd"/>
      <w:r w:rsidRPr="002A4619">
        <w:rPr>
          <w:rFonts w:ascii="GHEA Grapalat" w:hAnsi="GHEA Grapalat" w:cs="Sylfaen"/>
          <w:i/>
          <w:sz w:val="22"/>
          <w:szCs w:val="22"/>
          <w:lang w:val="af-ZA"/>
        </w:rPr>
        <w:t>:</w:t>
      </w:r>
    </w:p>
    <w:p w14:paraId="1134AC16" w14:textId="77777777" w:rsidR="00F60C5F" w:rsidRPr="002A4619" w:rsidRDefault="00F60C5F" w:rsidP="00F60C5F">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Ուղեցույցը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հասանելի</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հետևյալ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հղումով</w:t>
      </w:r>
      <w:proofErr w:type="spellEnd"/>
      <w:r w:rsidRPr="00A61D46">
        <w:rPr>
          <w:rFonts w:ascii="GHEA Grapalat" w:hAnsi="GHEA Grapalat" w:cs="Sylfaen"/>
          <w:i/>
          <w:sz w:val="22"/>
          <w:szCs w:val="22"/>
        </w:rPr>
        <w:t>՝</w:t>
      </w:r>
      <w:r w:rsidRPr="002A4619">
        <w:rPr>
          <w:rFonts w:ascii="GHEA Grapalat" w:hAnsi="GHEA Grapalat" w:cs="Sylfaen"/>
          <w:i/>
          <w:sz w:val="22"/>
          <w:szCs w:val="22"/>
          <w:lang w:val="af-ZA"/>
        </w:rPr>
        <w:t xml:space="preserve"> </w:t>
      </w:r>
      <w:hyperlink r:id="rId10"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2CBA8D87" w14:textId="77777777" w:rsidR="00F60C5F" w:rsidRPr="002A4619" w:rsidRDefault="0046586E" w:rsidP="00EF3662">
      <w:pPr>
        <w:ind w:firstLine="567"/>
        <w:jc w:val="both"/>
        <w:rPr>
          <w:rFonts w:ascii="GHEA Grapalat" w:hAnsi="GHEA Grapalat" w:cs="Sylfaen"/>
          <w:i/>
          <w:sz w:val="22"/>
          <w:szCs w:val="22"/>
          <w:lang w:val="af-ZA"/>
        </w:rPr>
      </w:pPr>
      <w:proofErr w:type="spellStart"/>
      <w:r w:rsidRPr="005E1F72">
        <w:rPr>
          <w:rFonts w:ascii="GHEA Grapalat" w:hAnsi="GHEA Grapalat" w:cs="Sylfaen"/>
          <w:i/>
          <w:sz w:val="22"/>
          <w:szCs w:val="22"/>
        </w:rPr>
        <w:t>Միաժամանակ</w:t>
      </w:r>
      <w:proofErr w:type="spellEnd"/>
      <w:r w:rsidR="00F60C5F">
        <w:rPr>
          <w:rFonts w:ascii="GHEA Grapalat" w:hAnsi="GHEA Grapalat" w:cs="Sylfaen"/>
          <w:i/>
          <w:sz w:val="22"/>
          <w:szCs w:val="22"/>
        </w:rPr>
        <w:t>՝</w:t>
      </w:r>
    </w:p>
    <w:p w14:paraId="0BD43D1A" w14:textId="77777777" w:rsidR="00F60C5F" w:rsidRPr="00A61D46" w:rsidRDefault="0046586E" w:rsidP="00F60C5F">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00677658" w:rsidRPr="005E1F72">
        <w:rPr>
          <w:rFonts w:ascii="GHEA Grapalat" w:hAnsi="GHEA Grapalat"/>
          <w:i/>
          <w:sz w:val="22"/>
          <w:szCs w:val="22"/>
          <w:lang w:val="af-ZA"/>
        </w:rPr>
        <w:t xml:space="preserve">- </w:t>
      </w:r>
      <w:r w:rsidR="00984BDB" w:rsidRPr="005E1F72">
        <w:rPr>
          <w:rFonts w:ascii="GHEA Grapalat" w:hAnsi="GHEA Grapalat"/>
          <w:i/>
          <w:sz w:val="22"/>
          <w:szCs w:val="22"/>
          <w:lang w:val="af-ZA"/>
        </w:rPr>
        <w:t>հայտ</w:t>
      </w:r>
      <w:r w:rsidR="00677658" w:rsidRPr="005E1F72">
        <w:rPr>
          <w:rFonts w:ascii="GHEA Grapalat" w:hAnsi="GHEA Grapalat"/>
          <w:i/>
          <w:sz w:val="22"/>
          <w:szCs w:val="22"/>
          <w:lang w:val="af-ZA"/>
        </w:rPr>
        <w:t>ը էլեկտրոնային գնումների Armeps (www.armeps.am) համակարգ (այսուհետ` համակարգ) մուտքագրելիս</w:t>
      </w:r>
      <w:r w:rsidR="00984BDB" w:rsidRPr="005E1F72">
        <w:rPr>
          <w:rFonts w:ascii="GHEA Grapalat" w:hAnsi="GHEA Grapalat"/>
          <w:i/>
          <w:sz w:val="22"/>
          <w:szCs w:val="22"/>
          <w:lang w:val="af-ZA"/>
        </w:rPr>
        <w:t xml:space="preserve"> անհրաժեշտ է </w:t>
      </w:r>
      <w:r w:rsidR="00F9448B" w:rsidRPr="005E1F72">
        <w:rPr>
          <w:rFonts w:ascii="GHEA Grapalat" w:hAnsi="GHEA Grapalat"/>
          <w:i/>
          <w:sz w:val="22"/>
          <w:szCs w:val="22"/>
          <w:lang w:val="af-ZA"/>
        </w:rPr>
        <w:t xml:space="preserve">առաջնորդվել </w:t>
      </w:r>
      <w:hyperlink r:id="rId11" w:history="1">
        <w:r w:rsidR="00F60C5F" w:rsidRPr="00A61D46">
          <w:rPr>
            <w:rFonts w:ascii="GHEA Grapalat" w:hAnsi="GHEA Grapalat" w:cs="Sylfaen"/>
            <w:i/>
            <w:sz w:val="22"/>
            <w:szCs w:val="22"/>
            <w:lang w:val="af-ZA"/>
          </w:rPr>
          <w:t>www.procurement.am</w:t>
        </w:r>
      </w:hyperlink>
      <w:r w:rsidR="00F60C5F" w:rsidRPr="00756756">
        <w:rPr>
          <w:rFonts w:ascii="GHEA Grapalat" w:hAnsi="GHEA Grapalat" w:cs="Sylfaen"/>
          <w:i/>
          <w:sz w:val="22"/>
          <w:szCs w:val="22"/>
          <w:lang w:val="af-ZA"/>
        </w:rPr>
        <w:t xml:space="preserve"> հասցեով գործող գնումների պ</w:t>
      </w:r>
      <w:r w:rsidR="00F60C5F"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00F60C5F" w:rsidRPr="00756756">
        <w:rPr>
          <w:rFonts w:ascii="GHEA Grapalat" w:hAnsi="GHEA Grapalat" w:cs="Sylfaen"/>
          <w:i/>
          <w:sz w:val="22"/>
          <w:szCs w:val="22"/>
          <w:lang w:val="af-ZA"/>
        </w:rPr>
        <w:t xml:space="preserve"> տեղադրված  </w:t>
      </w:r>
      <w:hyperlink r:id="rId12" w:history="1">
        <w:r w:rsidR="00F60C5F" w:rsidRPr="00A61D46">
          <w:rPr>
            <w:rFonts w:ascii="GHEA Grapalat" w:hAnsi="GHEA Grapalat" w:cs="Sylfaen"/>
            <w:i/>
            <w:sz w:val="22"/>
            <w:szCs w:val="22"/>
            <w:lang w:val="af-ZA"/>
          </w:rPr>
          <w:t>Էլեկտրոնային գնումների կատարման ուղեցույց</w:t>
        </w:r>
      </w:hyperlink>
      <w:r w:rsidR="00F60C5F" w:rsidRPr="00A61D46">
        <w:rPr>
          <w:rFonts w:ascii="GHEA Grapalat" w:hAnsi="GHEA Grapalat" w:cs="Sylfaen"/>
          <w:i/>
          <w:sz w:val="22"/>
          <w:szCs w:val="22"/>
          <w:lang w:val="af-ZA"/>
        </w:rPr>
        <w:t>ով:</w:t>
      </w:r>
    </w:p>
    <w:p w14:paraId="6838C5BE" w14:textId="77777777" w:rsidR="00F60C5F" w:rsidRPr="00A61D46"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r>
        <w:fldChar w:fldCharType="begin"/>
      </w:r>
      <w:r w:rsidRPr="003F2AD9">
        <w:rPr>
          <w:lang w:val="af-ZA"/>
        </w:rPr>
        <w:instrText>HYPERLINK "http://gnumner.am/hy/page/ughecuycner_dzernarkner/"</w:instrText>
      </w:r>
      <w:r>
        <w:fldChar w:fldCharType="separate"/>
      </w:r>
      <w:r w:rsidRPr="00A61D46">
        <w:rPr>
          <w:rFonts w:ascii="GHEA Grapalat" w:hAnsi="GHEA Grapalat" w:cs="Sylfaen"/>
          <w:i/>
          <w:sz w:val="22"/>
          <w:szCs w:val="22"/>
          <w:lang w:val="af-ZA"/>
        </w:rPr>
        <w:t>http://gnumner.am/hy/page/ughecuycner_dzernarkner/</w:t>
      </w:r>
      <w:r>
        <w:fldChar w:fldCharType="end"/>
      </w:r>
      <w:r w:rsidRPr="00A61D46">
        <w:rPr>
          <w:rFonts w:ascii="GHEA Grapalat" w:hAnsi="GHEA Grapalat" w:cs="Sylfaen"/>
          <w:i/>
          <w:sz w:val="22"/>
          <w:szCs w:val="22"/>
          <w:lang w:val="af-ZA"/>
        </w:rPr>
        <w:t>.</w:t>
      </w:r>
    </w:p>
    <w:p w14:paraId="6506E5CF" w14:textId="77777777" w:rsidR="006E7900" w:rsidRPr="005E1F72" w:rsidRDefault="00884204" w:rsidP="00EF3662">
      <w:pPr>
        <w:ind w:firstLine="567"/>
        <w:jc w:val="both"/>
        <w:rPr>
          <w:rFonts w:ascii="GHEA Grapalat" w:hAnsi="GHEA Grapalat"/>
          <w:i/>
          <w:sz w:val="22"/>
          <w:szCs w:val="22"/>
          <w:lang w:val="af-ZA"/>
        </w:rPr>
      </w:pPr>
      <w:r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677658" w:rsidRPr="005E1F72">
        <w:rPr>
          <w:rFonts w:ascii="GHEA Grapalat" w:hAnsi="GHEA Grapalat"/>
          <w:i/>
          <w:sz w:val="22"/>
          <w:szCs w:val="22"/>
          <w:lang w:val="af-ZA"/>
        </w:rPr>
        <w:t xml:space="preserve">համակարգի </w:t>
      </w:r>
      <w:r w:rsidR="00106D44" w:rsidRPr="005E1F72">
        <w:rPr>
          <w:rFonts w:ascii="GHEA Grapalat" w:hAnsi="GHEA Grapalat"/>
          <w:i/>
          <w:sz w:val="22"/>
          <w:szCs w:val="22"/>
          <w:lang w:val="af-ZA"/>
        </w:rPr>
        <w:t xml:space="preserve">հետ </w:t>
      </w:r>
      <w:r w:rsidR="007E0E5F" w:rsidRPr="005E1F72">
        <w:rPr>
          <w:rFonts w:ascii="GHEA Grapalat" w:hAnsi="GHEA Grapalat"/>
          <w:i/>
          <w:sz w:val="22"/>
          <w:szCs w:val="22"/>
          <w:lang w:val="af-ZA"/>
        </w:rPr>
        <w:t xml:space="preserve">կապված </w:t>
      </w:r>
      <w:r w:rsidR="00B62D06" w:rsidRPr="005E1F72">
        <w:rPr>
          <w:rFonts w:ascii="GHEA Grapalat" w:hAnsi="GHEA Grapalat"/>
          <w:i/>
          <w:sz w:val="22"/>
          <w:szCs w:val="22"/>
          <w:lang w:val="af-ZA"/>
        </w:rPr>
        <w:t>հարցեր</w:t>
      </w:r>
      <w:r w:rsidR="00392525" w:rsidRPr="005E1F72">
        <w:rPr>
          <w:rFonts w:ascii="GHEA Grapalat" w:hAnsi="GHEA Grapalat"/>
          <w:i/>
          <w:sz w:val="22"/>
          <w:szCs w:val="22"/>
          <w:lang w:val="af-ZA"/>
        </w:rPr>
        <w:t xml:space="preserve"> և խնդիրներ</w:t>
      </w:r>
      <w:r w:rsidR="00B62D06" w:rsidRPr="005E1F72">
        <w:rPr>
          <w:rFonts w:ascii="GHEA Grapalat" w:hAnsi="GHEA Grapalat"/>
          <w:i/>
          <w:sz w:val="22"/>
          <w:szCs w:val="22"/>
          <w:lang w:val="af-ZA"/>
        </w:rPr>
        <w:t xml:space="preserve"> առաջանալիս </w:t>
      </w:r>
      <w:r w:rsidR="00F60C5F">
        <w:rPr>
          <w:rFonts w:ascii="GHEA Grapalat" w:hAnsi="GHEA Grapalat"/>
          <w:i/>
          <w:sz w:val="22"/>
          <w:szCs w:val="22"/>
          <w:lang w:val="af-ZA"/>
        </w:rPr>
        <w:t xml:space="preserve">կարող եք դիմել պատվիրատուին, ինչպես նաև </w:t>
      </w:r>
      <w:r w:rsidR="004E1503" w:rsidRPr="005E1F72">
        <w:rPr>
          <w:rFonts w:ascii="GHEA Grapalat" w:hAnsi="GHEA Grapalat"/>
          <w:i/>
          <w:sz w:val="22"/>
          <w:szCs w:val="22"/>
          <w:lang w:val="af-ZA"/>
        </w:rPr>
        <w:t>ՀՀ ֆինանսների նախարարություն</w:t>
      </w:r>
      <w:r w:rsidR="00486B55" w:rsidRPr="005E1F72">
        <w:rPr>
          <w:rFonts w:ascii="GHEA Grapalat" w:hAnsi="GHEA Grapalat"/>
          <w:i/>
          <w:sz w:val="22"/>
          <w:szCs w:val="22"/>
          <w:lang w:val="af-ZA"/>
        </w:rPr>
        <w:t xml:space="preserve"> (այսուհետ նաև</w:t>
      </w:r>
      <w:r w:rsidR="00537E15" w:rsidRPr="005E1F72">
        <w:rPr>
          <w:rFonts w:ascii="GHEA Grapalat" w:hAnsi="GHEA Grapalat"/>
          <w:i/>
          <w:sz w:val="22"/>
          <w:szCs w:val="22"/>
          <w:lang w:val="af-ZA"/>
        </w:rPr>
        <w:t xml:space="preserve">` </w:t>
      </w:r>
      <w:r w:rsidR="0006220B" w:rsidRPr="005E1F72">
        <w:rPr>
          <w:rFonts w:ascii="GHEA Grapalat" w:hAnsi="GHEA Grapalat"/>
          <w:i/>
          <w:sz w:val="22"/>
          <w:szCs w:val="22"/>
          <w:lang w:val="af-ZA"/>
        </w:rPr>
        <w:t>լիազորված մարմին</w:t>
      </w:r>
      <w:r w:rsidR="00486B55"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 xml:space="preserve">ք. Երևան, </w:t>
      </w:r>
      <w:r w:rsidR="00AD305B" w:rsidRPr="005E1F72">
        <w:rPr>
          <w:rFonts w:ascii="GHEA Grapalat" w:hAnsi="GHEA Grapalat"/>
          <w:i/>
          <w:sz w:val="22"/>
          <w:szCs w:val="22"/>
          <w:lang w:val="af-ZA"/>
        </w:rPr>
        <w:t xml:space="preserve">Մելիք-Ադամյան փող. 1 </w:t>
      </w:r>
      <w:r w:rsidR="000D10F1" w:rsidRPr="005E1F72">
        <w:rPr>
          <w:rFonts w:ascii="GHEA Grapalat" w:hAnsi="GHEA Grapalat"/>
          <w:i/>
          <w:lang w:val="af-ZA"/>
        </w:rPr>
        <w:t xml:space="preserve"> </w:t>
      </w:r>
      <w:r w:rsidR="00AB14F4" w:rsidRPr="005E1F72">
        <w:rPr>
          <w:rFonts w:ascii="GHEA Grapalat" w:hAnsi="GHEA Grapalat"/>
          <w:i/>
          <w:sz w:val="22"/>
          <w:szCs w:val="22"/>
          <w:lang w:val="af-ZA"/>
        </w:rPr>
        <w:t>հասցեով (հեռախոս`</w:t>
      </w:r>
      <w:r w:rsidR="007032AC" w:rsidRPr="005E1F72">
        <w:rPr>
          <w:rFonts w:ascii="GHEA Grapalat" w:hAnsi="GHEA Grapalat"/>
          <w:i/>
          <w:sz w:val="22"/>
          <w:szCs w:val="22"/>
          <w:lang w:val="af-ZA"/>
        </w:rPr>
        <w:t>(</w:t>
      </w:r>
      <w:r w:rsidR="00677658" w:rsidRPr="005E1F72">
        <w:rPr>
          <w:rFonts w:ascii="GHEA Grapalat" w:hAnsi="GHEA Grapalat"/>
          <w:i/>
          <w:sz w:val="22"/>
          <w:szCs w:val="22"/>
          <w:lang w:val="af-ZA"/>
        </w:rPr>
        <w:t>+3741</w:t>
      </w:r>
      <w:r w:rsidR="00BE3F61">
        <w:rPr>
          <w:rFonts w:ascii="GHEA Grapalat" w:hAnsi="GHEA Grapalat"/>
          <w:i/>
          <w:sz w:val="22"/>
          <w:szCs w:val="22"/>
          <w:lang w:val="af-ZA"/>
        </w:rPr>
        <w:t>1</w:t>
      </w:r>
      <w:r w:rsidR="007032AC"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28-93-20):</w:t>
      </w:r>
    </w:p>
    <w:p w14:paraId="54AB2398" w14:textId="77777777" w:rsidR="0089384E" w:rsidRPr="003118E2" w:rsidRDefault="0089384E" w:rsidP="0089384E">
      <w:pPr>
        <w:ind w:firstLine="567"/>
        <w:rPr>
          <w:rFonts w:ascii="GHEA Grapalat" w:hAnsi="GHEA Grapalat"/>
          <w:b/>
          <w:sz w:val="20"/>
          <w:szCs w:val="22"/>
          <w:lang w:val="af-ZA"/>
        </w:rPr>
      </w:pPr>
      <w:bookmarkStart w:id="2" w:name="_Hlk9322052"/>
      <w:proofErr w:type="spellStart"/>
      <w:r w:rsidRPr="003E619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գրանցվելը</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ինչպես</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նաև</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ներկայացնելն</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անվճար</w:t>
      </w:r>
      <w:proofErr w:type="spellEnd"/>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2"/>
    </w:p>
    <w:p w14:paraId="44815F8D" w14:textId="77777777" w:rsidR="00984BDB" w:rsidRPr="005E1F72" w:rsidRDefault="0089384E" w:rsidP="0089384E">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323B7C31" w14:textId="77777777" w:rsidR="00096865" w:rsidRPr="005E1F72" w:rsidRDefault="00096865" w:rsidP="00EF3662">
      <w:pPr>
        <w:ind w:firstLine="567"/>
        <w:jc w:val="center"/>
        <w:rPr>
          <w:rFonts w:ascii="GHEA Grapalat" w:hAnsi="GHEA Grapalat"/>
          <w:b/>
          <w:sz w:val="20"/>
          <w:szCs w:val="22"/>
          <w:lang w:val="af-ZA"/>
        </w:rPr>
      </w:pPr>
    </w:p>
    <w:p w14:paraId="2F1820B8" w14:textId="77777777" w:rsidR="00160AE4" w:rsidRPr="005E1F72" w:rsidRDefault="00160AE4" w:rsidP="00EF3662">
      <w:pPr>
        <w:ind w:firstLine="567"/>
        <w:jc w:val="center"/>
        <w:rPr>
          <w:rFonts w:ascii="GHEA Grapalat" w:hAnsi="GHEA Grapalat" w:cs="Sylfaen"/>
          <w:b/>
          <w:sz w:val="22"/>
          <w:szCs w:val="22"/>
          <w:lang w:val="af-ZA"/>
        </w:rPr>
      </w:pPr>
    </w:p>
    <w:p w14:paraId="4BAC002B" w14:textId="77777777" w:rsidR="00160AE4" w:rsidRPr="005E1F72" w:rsidRDefault="00160AE4" w:rsidP="00EF3662">
      <w:pPr>
        <w:ind w:firstLine="567"/>
        <w:jc w:val="center"/>
        <w:rPr>
          <w:rFonts w:ascii="GHEA Grapalat" w:hAnsi="GHEA Grapalat"/>
          <w:b/>
          <w:sz w:val="20"/>
          <w:szCs w:val="20"/>
          <w:lang w:val="af-ZA"/>
        </w:rPr>
      </w:pPr>
      <w:proofErr w:type="spellStart"/>
      <w:r w:rsidRPr="005E1F72">
        <w:rPr>
          <w:rFonts w:ascii="GHEA Grapalat" w:hAnsi="GHEA Grapalat" w:cs="Sylfaen"/>
          <w:b/>
          <w:sz w:val="20"/>
          <w:szCs w:val="20"/>
        </w:rPr>
        <w:t>ԲՈՎԱՆԴԱԿՈւԹՅՈւՆ</w:t>
      </w:r>
      <w:proofErr w:type="spellEnd"/>
    </w:p>
    <w:p w14:paraId="208F5CD9" w14:textId="77777777" w:rsidR="00160AE4" w:rsidRPr="005E1F72" w:rsidRDefault="00160AE4" w:rsidP="00EF3662">
      <w:pPr>
        <w:ind w:firstLine="567"/>
        <w:jc w:val="center"/>
        <w:rPr>
          <w:rFonts w:ascii="GHEA Grapalat" w:hAnsi="GHEA Grapalat"/>
          <w:i/>
          <w:sz w:val="20"/>
          <w:lang w:val="af-ZA"/>
        </w:rPr>
      </w:pPr>
    </w:p>
    <w:p w14:paraId="1A501B8B" w14:textId="3F6A36B7" w:rsidR="009F5D9B" w:rsidRPr="006445D5" w:rsidRDefault="00DC0528" w:rsidP="00EF3662">
      <w:pPr>
        <w:ind w:firstLine="567"/>
        <w:jc w:val="center"/>
        <w:rPr>
          <w:rFonts w:ascii="GHEA Grapalat" w:hAnsi="GHEA Grapalat" w:cs="Sylfaen"/>
          <w:b/>
          <w:sz w:val="20"/>
          <w:szCs w:val="22"/>
          <w:lang w:val="hy-AM"/>
        </w:rPr>
      </w:pPr>
      <w:r w:rsidRPr="00676114">
        <w:rPr>
          <w:rFonts w:ascii="GHEA Grapalat" w:hAnsi="GHEA Grapalat" w:cs="Sylfaen"/>
          <w:sz w:val="20"/>
          <w:szCs w:val="20"/>
          <w:highlight w:val="yellow"/>
          <w:lang w:val="af-ZA"/>
        </w:rPr>
        <w:t>ԵՐԵՎԱՆԻ ՔԱՂԱՔԱՊԵՏԱՐԱՆԻ ԿԱՐԻՔՆԵՐԻ ՀԱՄԱՐ ՔԱՆԱՔԵՌ-ԶԵՅԹՈՒՆ ՎԱՐՉԱԿԱՆ ՇՐՋԱՆԻ ՂԵԿԱՎԱՐԻ ԱՇԽԱՏԱԿԱԶՄԻ ՀԱՄԱՐ ՄԱՐԶԱՍԱՐՔԵՐԻ ՁԵՌՔԲԵՐՄԱՆ ՆՊԱՏԱԿՈՎ  ՀԱՅՏԱՐԱՐՎԱԾ ԳՆԱՆՇՄԱՆ ՀԱՐՑՄԱՆ</w:t>
      </w:r>
    </w:p>
    <w:p w14:paraId="4791246F" w14:textId="77777777" w:rsidR="00DC0528" w:rsidRDefault="00DC0528" w:rsidP="00EF3662">
      <w:pPr>
        <w:ind w:firstLine="567"/>
        <w:jc w:val="center"/>
        <w:rPr>
          <w:rFonts w:ascii="GHEA Grapalat" w:hAnsi="GHEA Grapalat" w:cs="Sylfaen"/>
          <w:b/>
          <w:sz w:val="20"/>
          <w:szCs w:val="22"/>
          <w:lang w:val="hy-AM"/>
        </w:rPr>
      </w:pPr>
    </w:p>
    <w:p w14:paraId="0E3D6A9B" w14:textId="76AF8BBF" w:rsidR="00096865" w:rsidRPr="005E1F72" w:rsidRDefault="00096865" w:rsidP="00EF3662">
      <w:pPr>
        <w:ind w:firstLine="567"/>
        <w:jc w:val="center"/>
        <w:rPr>
          <w:rFonts w:ascii="GHEA Grapalat" w:hAnsi="GHEA Grapalat"/>
          <w:sz w:val="20"/>
          <w:lang w:val="af-ZA"/>
        </w:rPr>
      </w:pPr>
      <w:r w:rsidRPr="00F049EA">
        <w:rPr>
          <w:rFonts w:ascii="GHEA Grapalat" w:hAnsi="GHEA Grapalat" w:cs="Sylfaen"/>
          <w:b/>
          <w:sz w:val="20"/>
          <w:szCs w:val="22"/>
          <w:lang w:val="hy-AM"/>
        </w:rPr>
        <w:t>ՄԱՍ</w:t>
      </w:r>
      <w:r w:rsidRPr="005E1F72">
        <w:rPr>
          <w:rFonts w:ascii="GHEA Grapalat" w:hAnsi="GHEA Grapalat" w:cs="Times Armenian"/>
          <w:b/>
          <w:sz w:val="20"/>
          <w:szCs w:val="22"/>
          <w:lang w:val="af-ZA"/>
        </w:rPr>
        <w:t xml:space="preserve">  I.</w:t>
      </w:r>
    </w:p>
    <w:p w14:paraId="652F7E3E" w14:textId="77777777" w:rsidR="00096865" w:rsidRPr="005E1F72" w:rsidRDefault="00096865" w:rsidP="00EF3662">
      <w:pPr>
        <w:ind w:firstLine="567"/>
        <w:jc w:val="both"/>
        <w:rPr>
          <w:rFonts w:ascii="GHEA Grapalat" w:hAnsi="GHEA Grapalat"/>
          <w:sz w:val="20"/>
          <w:lang w:val="af-ZA"/>
        </w:rPr>
      </w:pPr>
    </w:p>
    <w:p w14:paraId="6A0B0ABB"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1.  </w:t>
      </w:r>
      <w:r w:rsidRPr="007C1D02">
        <w:rPr>
          <w:rFonts w:ascii="GHEA Grapalat" w:hAnsi="GHEA Grapalat" w:cs="Sylfaen"/>
          <w:sz w:val="20"/>
          <w:lang w:val="hy-AM"/>
        </w:rPr>
        <w:t>Գնման</w:t>
      </w:r>
      <w:r w:rsidRPr="00972668">
        <w:rPr>
          <w:rFonts w:ascii="GHEA Grapalat" w:hAnsi="GHEA Grapalat" w:cs="Times Armenian"/>
          <w:sz w:val="20"/>
          <w:lang w:val="af-ZA"/>
        </w:rPr>
        <w:t xml:space="preserve"> </w:t>
      </w:r>
      <w:r w:rsidRPr="007C1D02">
        <w:rPr>
          <w:rFonts w:ascii="GHEA Grapalat" w:hAnsi="GHEA Grapalat" w:cs="Sylfaen"/>
          <w:sz w:val="20"/>
          <w:lang w:val="hy-AM"/>
        </w:rPr>
        <w:t>առարկայի</w:t>
      </w:r>
      <w:r w:rsidRPr="00972668">
        <w:rPr>
          <w:rFonts w:ascii="GHEA Grapalat" w:hAnsi="GHEA Grapalat"/>
          <w:sz w:val="20"/>
          <w:lang w:val="af-ZA"/>
        </w:rPr>
        <w:t xml:space="preserve"> </w:t>
      </w:r>
      <w:r w:rsidRPr="007C1D02">
        <w:rPr>
          <w:rFonts w:ascii="GHEA Grapalat" w:hAnsi="GHEA Grapalat" w:cs="Sylfaen"/>
          <w:sz w:val="20"/>
          <w:lang w:val="hy-AM"/>
        </w:rPr>
        <w:t>բնութա</w:t>
      </w:r>
      <w:r w:rsidRPr="007C1D02">
        <w:rPr>
          <w:rFonts w:ascii="GHEA Grapalat" w:hAnsi="GHEA Grapalat" w:cs="Times Armenian"/>
          <w:sz w:val="20"/>
          <w:lang w:val="hy-AM"/>
        </w:rPr>
        <w:t>գ</w:t>
      </w:r>
      <w:r w:rsidRPr="007C1D02">
        <w:rPr>
          <w:rFonts w:ascii="GHEA Grapalat" w:hAnsi="GHEA Grapalat" w:cs="Sylfaen"/>
          <w:sz w:val="20"/>
          <w:lang w:val="hy-AM"/>
        </w:rPr>
        <w:t>իրը</w:t>
      </w:r>
      <w:r w:rsidRPr="00972668">
        <w:rPr>
          <w:rFonts w:ascii="GHEA Grapalat" w:hAnsi="GHEA Grapalat" w:cs="Times Armenian"/>
          <w:sz w:val="20"/>
          <w:lang w:val="af-ZA"/>
        </w:rPr>
        <w:tab/>
        <w:t xml:space="preserve"> </w:t>
      </w:r>
    </w:p>
    <w:p w14:paraId="44A78B97"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2.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պահանջները</w:t>
      </w:r>
      <w:proofErr w:type="spellEnd"/>
      <w:r w:rsidR="000206DA" w:rsidRPr="00E2073B">
        <w:rPr>
          <w:rFonts w:ascii="GHEA Grapalat" w:hAnsi="GHEA Grapalat" w:cs="Sylfaen"/>
          <w:sz w:val="20"/>
          <w:lang w:val="af-ZA"/>
        </w:rPr>
        <w:t xml:space="preserve"> </w:t>
      </w:r>
      <w:r w:rsidR="000206DA">
        <w:rPr>
          <w:rFonts w:ascii="GHEA Grapalat" w:hAnsi="GHEA Grapalat" w:cs="Sylfaen"/>
          <w:sz w:val="20"/>
        </w:rPr>
        <w:t>և</w:t>
      </w:r>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դրանց</w:t>
      </w:r>
      <w:proofErr w:type="spellEnd"/>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գնահատման</w:t>
      </w:r>
      <w:proofErr w:type="spellEnd"/>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կարգը</w:t>
      </w:r>
      <w:proofErr w:type="spellEnd"/>
      <w:r w:rsidRPr="00972668">
        <w:rPr>
          <w:rFonts w:ascii="GHEA Grapalat" w:hAnsi="GHEA Grapalat" w:cs="Times Armenian"/>
          <w:sz w:val="20"/>
          <w:lang w:val="af-ZA"/>
        </w:rPr>
        <w:t xml:space="preserve">, </w:t>
      </w:r>
      <w:r w:rsidR="000206DA">
        <w:rPr>
          <w:rFonts w:ascii="GHEA Grapalat" w:hAnsi="GHEA Grapalat" w:cs="Times Armenian"/>
          <w:sz w:val="20"/>
          <w:lang w:val="af-ZA"/>
        </w:rPr>
        <w:t xml:space="preserve">ընտրված մասնակից ճանաչվելու դեպքում </w:t>
      </w:r>
      <w:proofErr w:type="spellStart"/>
      <w:r w:rsidRPr="00972668">
        <w:rPr>
          <w:rFonts w:ascii="GHEA Grapalat" w:hAnsi="GHEA Grapalat" w:cs="Sylfaen"/>
          <w:sz w:val="20"/>
        </w:rPr>
        <w:t>որակավորման</w:t>
      </w:r>
      <w:proofErr w:type="spellEnd"/>
      <w:r w:rsidRPr="00972668">
        <w:rPr>
          <w:rFonts w:ascii="GHEA Grapalat" w:hAnsi="GHEA Grapalat" w:cs="Times Armenian"/>
          <w:sz w:val="20"/>
          <w:lang w:val="af-ZA"/>
        </w:rPr>
        <w:t xml:space="preserve"> </w:t>
      </w:r>
      <w:r w:rsidR="000206DA">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6AA2E9A8"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3. </w:t>
      </w:r>
      <w:proofErr w:type="spellStart"/>
      <w:r w:rsidRPr="00972668">
        <w:rPr>
          <w:rFonts w:ascii="GHEA Grapalat" w:hAnsi="GHEA Grapalat" w:cs="Sylfaen"/>
          <w:sz w:val="20"/>
        </w:rPr>
        <w:t>Հրավերի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պարզաբանումը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հրավերում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փոփոխություն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կատարելու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06EACF04" w14:textId="77777777" w:rsidR="00087A30" w:rsidRPr="00972668" w:rsidRDefault="00096865" w:rsidP="00EF3662">
      <w:pPr>
        <w:ind w:firstLine="1134"/>
        <w:jc w:val="both"/>
        <w:rPr>
          <w:rFonts w:ascii="GHEA Grapalat" w:hAnsi="GHEA Grapalat" w:cs="Sylfaen"/>
          <w:sz w:val="20"/>
          <w:lang w:val="af-ZA"/>
        </w:rPr>
      </w:pPr>
      <w:r w:rsidRPr="00972668">
        <w:rPr>
          <w:rFonts w:ascii="GHEA Grapalat" w:hAnsi="GHEA Grapalat"/>
          <w:sz w:val="20"/>
          <w:lang w:val="af-ZA"/>
        </w:rPr>
        <w:t xml:space="preserve">4.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ներկայացնելու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p>
    <w:p w14:paraId="79147F07"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նային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առաջարկը</w:t>
      </w:r>
      <w:proofErr w:type="spellEnd"/>
      <w:r w:rsidR="00096865" w:rsidRPr="00972668">
        <w:rPr>
          <w:rFonts w:ascii="GHEA Grapalat" w:hAnsi="GHEA Grapalat" w:cs="Times Armenian"/>
          <w:sz w:val="20"/>
          <w:lang w:val="af-ZA"/>
        </w:rPr>
        <w:tab/>
        <w:t xml:space="preserve"> </w:t>
      </w:r>
    </w:p>
    <w:p w14:paraId="225A20B0"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6</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Հայտի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Times Armenian"/>
          <w:sz w:val="20"/>
        </w:rPr>
        <w:t>գ</w:t>
      </w:r>
      <w:r w:rsidR="00096865" w:rsidRPr="00972668">
        <w:rPr>
          <w:rFonts w:ascii="GHEA Grapalat" w:hAnsi="GHEA Grapalat" w:cs="Sylfaen"/>
          <w:sz w:val="20"/>
        </w:rPr>
        <w:t>ործողության</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ժամկետը</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հայտերում</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փոփոխություն</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կատարելու</w:t>
      </w:r>
      <w:proofErr w:type="spellEnd"/>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և</w:t>
      </w:r>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դրանք</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հետ</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վերցնելու</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կար</w:t>
      </w:r>
      <w:r w:rsidR="00096865" w:rsidRPr="00972668">
        <w:rPr>
          <w:rFonts w:ascii="GHEA Grapalat" w:hAnsi="GHEA Grapalat" w:cs="Times Armenian"/>
          <w:sz w:val="20"/>
        </w:rPr>
        <w:t>գ</w:t>
      </w:r>
      <w:r w:rsidR="00096865" w:rsidRPr="00972668">
        <w:rPr>
          <w:rFonts w:ascii="GHEA Grapalat" w:hAnsi="GHEA Grapalat" w:cs="Sylfaen"/>
          <w:sz w:val="20"/>
        </w:rPr>
        <w:t>ը</w:t>
      </w:r>
      <w:proofErr w:type="spellEnd"/>
      <w:r w:rsidR="00096865" w:rsidRPr="00972668">
        <w:rPr>
          <w:rFonts w:ascii="GHEA Grapalat" w:hAnsi="GHEA Grapalat" w:cs="Times Armenian"/>
          <w:sz w:val="20"/>
          <w:lang w:val="af-ZA"/>
        </w:rPr>
        <w:tab/>
        <w:t xml:space="preserve"> </w:t>
      </w:r>
    </w:p>
    <w:p w14:paraId="2921A88F" w14:textId="77777777" w:rsidR="00096865" w:rsidRPr="00972668" w:rsidRDefault="00087A30" w:rsidP="00EF3662">
      <w:pPr>
        <w:ind w:firstLine="1134"/>
        <w:jc w:val="both"/>
        <w:rPr>
          <w:rFonts w:ascii="GHEA Grapalat" w:hAnsi="GHEA Grapalat" w:cs="Sylfaen"/>
          <w:sz w:val="20"/>
          <w:lang w:val="af-ZA"/>
        </w:rPr>
      </w:pPr>
      <w:r w:rsidRPr="00972668">
        <w:rPr>
          <w:rFonts w:ascii="GHEA Grapalat" w:hAnsi="GHEA Grapalat"/>
          <w:sz w:val="20"/>
          <w:lang w:val="af-ZA"/>
        </w:rPr>
        <w:t>8</w:t>
      </w:r>
      <w:r w:rsidR="00096865" w:rsidRPr="00972668">
        <w:rPr>
          <w:rFonts w:ascii="GHEA Grapalat" w:hAnsi="GHEA Grapalat"/>
          <w:sz w:val="20"/>
          <w:lang w:val="af-ZA"/>
        </w:rPr>
        <w:t xml:space="preserve">. </w:t>
      </w:r>
      <w:r w:rsidR="00AF7BE8" w:rsidRPr="00972668">
        <w:rPr>
          <w:rFonts w:ascii="GHEA Grapalat" w:hAnsi="GHEA Grapalat"/>
          <w:sz w:val="20"/>
          <w:lang w:val="af-ZA"/>
        </w:rPr>
        <w:t>Հ</w:t>
      </w:r>
      <w:proofErr w:type="spellStart"/>
      <w:r w:rsidR="00AF7BE8" w:rsidRPr="00972668">
        <w:rPr>
          <w:rFonts w:ascii="GHEA Grapalat" w:hAnsi="GHEA Grapalat" w:cs="Sylfaen"/>
          <w:sz w:val="20"/>
        </w:rPr>
        <w:t>այտերի</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բացումը</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գնահատումը</w:t>
      </w:r>
      <w:proofErr w:type="spellEnd"/>
      <w:r w:rsidR="00AF7BE8" w:rsidRPr="00972668">
        <w:rPr>
          <w:rFonts w:ascii="GHEA Grapalat" w:hAnsi="GHEA Grapalat" w:cs="Sylfaen"/>
          <w:sz w:val="20"/>
          <w:lang w:val="af-ZA"/>
        </w:rPr>
        <w:t xml:space="preserve">  </w:t>
      </w:r>
      <w:r w:rsidR="00AF7BE8" w:rsidRPr="00972668">
        <w:rPr>
          <w:rFonts w:ascii="GHEA Grapalat" w:hAnsi="GHEA Grapalat" w:cs="Sylfaen"/>
          <w:sz w:val="20"/>
        </w:rPr>
        <w:t>և</w:t>
      </w:r>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արդյունքների</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ամփոփումը</w:t>
      </w:r>
      <w:proofErr w:type="spellEnd"/>
      <w:r w:rsidR="00096865" w:rsidRPr="00972668">
        <w:rPr>
          <w:rFonts w:ascii="GHEA Grapalat" w:hAnsi="GHEA Grapalat" w:cs="Sylfaen"/>
          <w:sz w:val="20"/>
          <w:lang w:val="af-ZA"/>
        </w:rPr>
        <w:tab/>
      </w:r>
    </w:p>
    <w:p w14:paraId="0B4C3D82"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9</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Պայմանա</w:t>
      </w:r>
      <w:r w:rsidR="00096865" w:rsidRPr="00972668">
        <w:rPr>
          <w:rFonts w:ascii="GHEA Grapalat" w:hAnsi="GHEA Grapalat" w:cs="Times Armenian"/>
          <w:sz w:val="20"/>
        </w:rPr>
        <w:t>գ</w:t>
      </w:r>
      <w:r w:rsidR="00096865" w:rsidRPr="00972668">
        <w:rPr>
          <w:rFonts w:ascii="GHEA Grapalat" w:hAnsi="GHEA Grapalat" w:cs="Sylfaen"/>
          <w:sz w:val="20"/>
        </w:rPr>
        <w:t>րի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կնքումը</w:t>
      </w:r>
      <w:proofErr w:type="spellEnd"/>
      <w:r w:rsidR="00096865" w:rsidRPr="00972668">
        <w:rPr>
          <w:rFonts w:ascii="GHEA Grapalat" w:hAnsi="GHEA Grapalat" w:cs="Times Armenian"/>
          <w:sz w:val="20"/>
          <w:lang w:val="af-ZA"/>
        </w:rPr>
        <w:tab/>
      </w:r>
    </w:p>
    <w:p w14:paraId="06E0699D"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10</w:t>
      </w:r>
      <w:r w:rsidR="00096865" w:rsidRPr="00972668">
        <w:rPr>
          <w:rFonts w:ascii="GHEA Grapalat" w:hAnsi="GHEA Grapalat"/>
          <w:sz w:val="20"/>
          <w:lang w:val="af-ZA"/>
        </w:rPr>
        <w:t xml:space="preserve">. </w:t>
      </w:r>
      <w:r w:rsidR="000206DA">
        <w:rPr>
          <w:rFonts w:ascii="GHEA Grapalat" w:hAnsi="GHEA Grapalat"/>
          <w:sz w:val="20"/>
          <w:lang w:val="af-ZA"/>
        </w:rPr>
        <w:t xml:space="preserve">Որակավորման և </w:t>
      </w:r>
      <w:proofErr w:type="spellStart"/>
      <w:r w:rsidR="000206DA">
        <w:rPr>
          <w:rFonts w:ascii="GHEA Grapalat" w:hAnsi="GHEA Grapalat" w:cs="Sylfaen"/>
          <w:sz w:val="20"/>
        </w:rPr>
        <w:t>պ</w:t>
      </w:r>
      <w:r w:rsidR="00096865" w:rsidRPr="00972668">
        <w:rPr>
          <w:rFonts w:ascii="GHEA Grapalat" w:hAnsi="GHEA Grapalat" w:cs="Sylfaen"/>
          <w:sz w:val="20"/>
        </w:rPr>
        <w:t>այմանա</w:t>
      </w:r>
      <w:r w:rsidR="00096865" w:rsidRPr="00972668">
        <w:rPr>
          <w:rFonts w:ascii="GHEA Grapalat" w:hAnsi="GHEA Grapalat" w:cs="Times Armenian"/>
          <w:sz w:val="20"/>
        </w:rPr>
        <w:t>գ</w:t>
      </w:r>
      <w:r w:rsidR="00096865" w:rsidRPr="00972668">
        <w:rPr>
          <w:rFonts w:ascii="GHEA Grapalat" w:hAnsi="GHEA Grapalat" w:cs="Sylfaen"/>
          <w:sz w:val="20"/>
        </w:rPr>
        <w:t>րի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ապահովում</w:t>
      </w:r>
      <w:r w:rsidR="000206DA">
        <w:rPr>
          <w:rFonts w:ascii="GHEA Grapalat" w:hAnsi="GHEA Grapalat" w:cs="Sylfaen"/>
          <w:sz w:val="20"/>
        </w:rPr>
        <w:t>ներ</w:t>
      </w:r>
      <w:r w:rsidR="00096865" w:rsidRPr="00972668">
        <w:rPr>
          <w:rFonts w:ascii="GHEA Grapalat" w:hAnsi="GHEA Grapalat" w:cs="Sylfaen"/>
          <w:sz w:val="20"/>
        </w:rPr>
        <w:t>ը</w:t>
      </w:r>
      <w:proofErr w:type="spellEnd"/>
      <w:r w:rsidR="00096865" w:rsidRPr="00972668">
        <w:rPr>
          <w:rFonts w:ascii="GHEA Grapalat" w:hAnsi="GHEA Grapalat" w:cs="Times Armenian"/>
          <w:sz w:val="20"/>
          <w:lang w:val="af-ZA"/>
        </w:rPr>
        <w:tab/>
        <w:t xml:space="preserve"> </w:t>
      </w:r>
    </w:p>
    <w:p w14:paraId="6A406727"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1</w:t>
      </w:r>
      <w:r w:rsidRPr="00972668">
        <w:rPr>
          <w:rFonts w:ascii="GHEA Grapalat" w:hAnsi="GHEA Grapalat"/>
          <w:sz w:val="20"/>
          <w:lang w:val="af-ZA"/>
        </w:rPr>
        <w:t xml:space="preserve">. </w:t>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չկայացած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հայտարարելը</w:t>
      </w:r>
      <w:proofErr w:type="spellEnd"/>
      <w:r w:rsidRPr="00972668">
        <w:rPr>
          <w:rFonts w:ascii="GHEA Grapalat" w:hAnsi="GHEA Grapalat" w:cs="Times Armenian"/>
          <w:sz w:val="20"/>
          <w:lang w:val="af-ZA"/>
        </w:rPr>
        <w:tab/>
        <w:t xml:space="preserve"> </w:t>
      </w:r>
    </w:p>
    <w:p w14:paraId="43C22912"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2</w:t>
      </w:r>
      <w:r w:rsidRPr="00972668">
        <w:rPr>
          <w:rFonts w:ascii="GHEA Grapalat" w:hAnsi="GHEA Grapalat"/>
          <w:sz w:val="20"/>
          <w:lang w:val="af-ZA"/>
        </w:rPr>
        <w:t xml:space="preserve">.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ործընթացի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հետ</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կապված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ործողությունները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ընդունված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որոշումները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բողոքարկելու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0AAE7295" w14:textId="77777777" w:rsidR="00096865" w:rsidRPr="00972668" w:rsidRDefault="00096865" w:rsidP="00EF3662">
      <w:pPr>
        <w:ind w:firstLine="567"/>
        <w:jc w:val="both"/>
        <w:rPr>
          <w:rFonts w:ascii="GHEA Grapalat" w:hAnsi="GHEA Grapalat"/>
          <w:sz w:val="20"/>
          <w:lang w:val="af-ZA"/>
        </w:rPr>
      </w:pPr>
    </w:p>
    <w:p w14:paraId="616E65D7" w14:textId="77777777" w:rsidR="00096865" w:rsidRPr="00972668" w:rsidRDefault="00096865" w:rsidP="00EF3662">
      <w:pPr>
        <w:ind w:firstLine="567"/>
        <w:jc w:val="both"/>
        <w:rPr>
          <w:rFonts w:ascii="GHEA Grapalat" w:hAnsi="GHEA Grapalat"/>
          <w:sz w:val="20"/>
          <w:lang w:val="af-ZA"/>
        </w:rPr>
      </w:pPr>
    </w:p>
    <w:p w14:paraId="6345CD48" w14:textId="5D7A8BE0" w:rsidR="00096865" w:rsidRPr="00972668" w:rsidRDefault="00096865" w:rsidP="00EF3662">
      <w:pPr>
        <w:ind w:firstLine="567"/>
        <w:jc w:val="center"/>
        <w:rPr>
          <w:rFonts w:ascii="GHEA Grapalat" w:hAnsi="GHEA Grapalat"/>
          <w:b/>
          <w:sz w:val="20"/>
          <w:lang w:val="af-ZA"/>
        </w:rPr>
      </w:pPr>
      <w:r w:rsidRPr="00972668">
        <w:rPr>
          <w:rFonts w:ascii="GHEA Grapalat" w:hAnsi="GHEA Grapalat" w:cs="Sylfaen"/>
          <w:b/>
          <w:sz w:val="20"/>
        </w:rPr>
        <w:t>ՄԱՍ</w:t>
      </w:r>
      <w:r w:rsidRPr="00972668">
        <w:rPr>
          <w:rFonts w:ascii="GHEA Grapalat" w:hAnsi="GHEA Grapalat" w:cs="Times Armenian"/>
          <w:b/>
          <w:sz w:val="20"/>
          <w:lang w:val="af-ZA"/>
        </w:rPr>
        <w:t xml:space="preserve">  II.  </w:t>
      </w:r>
      <w:r w:rsidR="007A7F48">
        <w:rPr>
          <w:rFonts w:ascii="GHEA Grapalat" w:hAnsi="GHEA Grapalat" w:cs="Sylfaen"/>
          <w:b/>
          <w:sz w:val="20"/>
        </w:rPr>
        <w:t>ԳՆԱՆՇՄԱՆ</w:t>
      </w:r>
      <w:r w:rsidR="007A7F48" w:rsidRPr="007A7F48">
        <w:rPr>
          <w:rFonts w:ascii="GHEA Grapalat" w:hAnsi="GHEA Grapalat" w:cs="Sylfaen"/>
          <w:b/>
          <w:sz w:val="20"/>
          <w:lang w:val="af-ZA"/>
        </w:rPr>
        <w:t xml:space="preserve"> </w:t>
      </w:r>
      <w:r w:rsidR="007A7F48">
        <w:rPr>
          <w:rFonts w:ascii="GHEA Grapalat" w:hAnsi="GHEA Grapalat" w:cs="Sylfaen"/>
          <w:b/>
          <w:sz w:val="20"/>
        </w:rPr>
        <w:t>ՀԱՐՑՄԱՆ</w:t>
      </w:r>
      <w:r w:rsidRPr="00972668">
        <w:rPr>
          <w:rFonts w:ascii="GHEA Grapalat" w:hAnsi="GHEA Grapalat" w:cs="Sylfaen"/>
          <w:b/>
          <w:sz w:val="20"/>
        </w:rPr>
        <w:t>ՀԱՅՏԸ</w:t>
      </w:r>
      <w:r w:rsidRPr="00972668">
        <w:rPr>
          <w:rFonts w:ascii="GHEA Grapalat" w:hAnsi="GHEA Grapalat" w:cs="Times Armenian"/>
          <w:b/>
          <w:sz w:val="20"/>
          <w:lang w:val="af-ZA"/>
        </w:rPr>
        <w:t xml:space="preserve">  </w:t>
      </w:r>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
    <w:p w14:paraId="07E13DBE" w14:textId="77777777" w:rsidR="00096865" w:rsidRPr="00972668" w:rsidRDefault="00096865" w:rsidP="00EF3662">
      <w:pPr>
        <w:ind w:firstLine="567"/>
        <w:jc w:val="both"/>
        <w:rPr>
          <w:rFonts w:ascii="GHEA Grapalat" w:hAnsi="GHEA Grapalat"/>
          <w:sz w:val="20"/>
          <w:lang w:val="af-ZA"/>
        </w:rPr>
      </w:pPr>
    </w:p>
    <w:p w14:paraId="670A5BCB"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proofErr w:type="spellStart"/>
      <w:r w:rsidRPr="00972668">
        <w:rPr>
          <w:rFonts w:ascii="GHEA Grapalat" w:hAnsi="GHEA Grapalat" w:cs="Sylfaen"/>
          <w:sz w:val="20"/>
        </w:rPr>
        <w:t>Ընդհանուր</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դրույթներ</w:t>
      </w:r>
      <w:proofErr w:type="spellEnd"/>
      <w:r w:rsidRPr="00972668">
        <w:rPr>
          <w:rFonts w:ascii="GHEA Grapalat" w:hAnsi="GHEA Grapalat" w:cs="Times Armenian"/>
          <w:sz w:val="20"/>
          <w:lang w:val="af-ZA"/>
        </w:rPr>
        <w:tab/>
      </w:r>
    </w:p>
    <w:p w14:paraId="13705650"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ab/>
      </w:r>
    </w:p>
    <w:p w14:paraId="57ABED30" w14:textId="77777777" w:rsidR="00B375A2" w:rsidRDefault="006F0D3F" w:rsidP="00B375A2">
      <w:pPr>
        <w:ind w:firstLine="1134"/>
        <w:jc w:val="both"/>
        <w:rPr>
          <w:rFonts w:ascii="GHEA Grapalat" w:hAnsi="GHEA Grapalat" w:cs="Times Armenian"/>
          <w:sz w:val="20"/>
          <w:lang w:val="af-ZA"/>
        </w:rPr>
      </w:pPr>
      <w:r w:rsidRPr="00334B2F">
        <w:rPr>
          <w:rFonts w:ascii="GHEA Grapalat" w:hAnsi="GHEA Grapalat"/>
          <w:sz w:val="20"/>
          <w:lang w:val="af-ZA"/>
        </w:rPr>
        <w:t>3</w:t>
      </w:r>
      <w:r w:rsidR="00096865" w:rsidRPr="00334B2F">
        <w:rPr>
          <w:rFonts w:ascii="GHEA Grapalat" w:hAnsi="GHEA Grapalat"/>
          <w:sz w:val="20"/>
          <w:lang w:val="af-ZA"/>
        </w:rPr>
        <w:t>.</w:t>
      </w:r>
      <w:r w:rsidR="00096865" w:rsidRPr="00334B2F">
        <w:rPr>
          <w:rFonts w:ascii="GHEA Grapalat" w:hAnsi="GHEA Grapalat"/>
          <w:sz w:val="20"/>
          <w:lang w:val="af-ZA"/>
        </w:rPr>
        <w:tab/>
      </w:r>
      <w:proofErr w:type="spellStart"/>
      <w:r w:rsidR="00096865" w:rsidRPr="00334B2F">
        <w:rPr>
          <w:rFonts w:ascii="GHEA Grapalat" w:hAnsi="GHEA Grapalat" w:cs="Sylfaen"/>
          <w:sz w:val="20"/>
        </w:rPr>
        <w:t>Հավելվածներ</w:t>
      </w:r>
      <w:proofErr w:type="spellEnd"/>
      <w:r w:rsidR="00BE01AE" w:rsidRPr="00334B2F">
        <w:rPr>
          <w:rFonts w:ascii="GHEA Grapalat" w:hAnsi="GHEA Grapalat" w:cs="Times Armenian"/>
          <w:sz w:val="20"/>
          <w:lang w:val="af-ZA"/>
        </w:rPr>
        <w:t xml:space="preserve"> 1-</w:t>
      </w:r>
      <w:r w:rsidR="00334B2F" w:rsidRPr="00334B2F">
        <w:rPr>
          <w:rFonts w:ascii="GHEA Grapalat" w:hAnsi="GHEA Grapalat" w:cs="Times Armenian"/>
          <w:sz w:val="20"/>
          <w:lang w:val="af-ZA"/>
        </w:rPr>
        <w:t>6</w:t>
      </w:r>
      <w:r w:rsidR="00096865" w:rsidRPr="005E1F72">
        <w:rPr>
          <w:rFonts w:ascii="GHEA Grapalat" w:hAnsi="GHEA Grapalat" w:cs="Times Armenian"/>
          <w:sz w:val="20"/>
          <w:lang w:val="af-ZA"/>
        </w:rPr>
        <w:tab/>
      </w:r>
    </w:p>
    <w:p w14:paraId="79B73821" w14:textId="77777777" w:rsidR="00096865" w:rsidRPr="005E1F72" w:rsidRDefault="00B375A2" w:rsidP="00B375A2">
      <w:pPr>
        <w:ind w:firstLine="1134"/>
        <w:jc w:val="both"/>
        <w:rPr>
          <w:rFonts w:ascii="GHEA Grapalat" w:hAnsi="GHEA Grapalat" w:cs="Times Armenian"/>
          <w:sz w:val="20"/>
          <w:lang w:val="af-ZA"/>
        </w:rPr>
      </w:pPr>
      <w:r>
        <w:rPr>
          <w:rFonts w:ascii="GHEA Grapalat" w:hAnsi="GHEA Grapalat" w:cs="Times Armenian"/>
          <w:sz w:val="20"/>
          <w:lang w:val="af-ZA"/>
        </w:rPr>
        <w:br w:type="page"/>
      </w:r>
      <w:r w:rsidR="00096865" w:rsidRPr="005E1F72">
        <w:rPr>
          <w:rFonts w:ascii="GHEA Grapalat" w:hAnsi="GHEA Grapalat" w:cs="Times Armenian"/>
          <w:sz w:val="20"/>
          <w:lang w:val="af-ZA"/>
        </w:rPr>
        <w:lastRenderedPageBreak/>
        <w:tab/>
      </w:r>
    </w:p>
    <w:p w14:paraId="04F14733" w14:textId="06A89901" w:rsidR="00096865" w:rsidRPr="005E1F72" w:rsidRDefault="00096865" w:rsidP="00D74267">
      <w:pPr>
        <w:jc w:val="both"/>
        <w:rPr>
          <w:rFonts w:ascii="GHEA Grapalat" w:hAnsi="GHEA Grapalat"/>
          <w:sz w:val="20"/>
          <w:lang w:val="af-ZA"/>
        </w:rPr>
      </w:pPr>
      <w:r w:rsidRPr="005E1F72">
        <w:rPr>
          <w:rFonts w:ascii="GHEA Grapalat" w:hAnsi="GHEA Grapalat"/>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տրամադրվում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լրումն</w:t>
      </w:r>
      <w:proofErr w:type="spellEnd"/>
      <w:r w:rsidRPr="005E1F72">
        <w:rPr>
          <w:rFonts w:ascii="GHEA Grapalat" w:hAnsi="GHEA Grapalat"/>
          <w:sz w:val="20"/>
          <w:lang w:val="af-ZA"/>
        </w:rPr>
        <w:t xml:space="preserve"> </w:t>
      </w:r>
      <w:r w:rsidR="006445D5" w:rsidRPr="00676114">
        <w:rPr>
          <w:rFonts w:ascii="GHEA Grapalat" w:hAnsi="GHEA Grapalat" w:cs="Times Armenian"/>
          <w:b/>
          <w:sz w:val="20"/>
          <w:highlight w:val="yellow"/>
          <w:lang w:val="af-ZA"/>
        </w:rPr>
        <w:t>ԵՔ-ԳՀԱՊՁԲ-2</w:t>
      </w:r>
      <w:r w:rsidR="00082922" w:rsidRPr="00676114">
        <w:rPr>
          <w:rFonts w:ascii="GHEA Grapalat" w:hAnsi="GHEA Grapalat" w:cs="Times Armenian"/>
          <w:b/>
          <w:sz w:val="20"/>
          <w:highlight w:val="yellow"/>
          <w:lang w:val="af-ZA"/>
        </w:rPr>
        <w:t>6</w:t>
      </w:r>
      <w:r w:rsidR="006445D5" w:rsidRPr="00676114">
        <w:rPr>
          <w:rFonts w:ascii="GHEA Grapalat" w:hAnsi="GHEA Grapalat" w:cs="Times Armenian"/>
          <w:b/>
          <w:sz w:val="20"/>
          <w:highlight w:val="yellow"/>
          <w:lang w:val="af-ZA"/>
        </w:rPr>
        <w:t>/</w:t>
      </w:r>
      <w:r w:rsidR="00082922" w:rsidRPr="00676114">
        <w:rPr>
          <w:rFonts w:ascii="GHEA Grapalat" w:hAnsi="GHEA Grapalat" w:cs="Times Armenian"/>
          <w:b/>
          <w:sz w:val="20"/>
          <w:highlight w:val="yellow"/>
          <w:lang w:val="af-ZA"/>
        </w:rPr>
        <w:t>3</w:t>
      </w:r>
      <w:r w:rsidR="00082922">
        <w:rPr>
          <w:rFonts w:ascii="GHEA Grapalat" w:hAnsi="GHEA Grapalat" w:cs="Times Armenian"/>
          <w:b/>
          <w:sz w:val="20"/>
          <w:lang w:val="af-ZA"/>
        </w:rPr>
        <w:t xml:space="preserve"> </w:t>
      </w:r>
      <w:proofErr w:type="spellStart"/>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անցկացվող</w:t>
      </w:r>
      <w:proofErr w:type="spellEnd"/>
      <w:r w:rsidRPr="005E1F72">
        <w:rPr>
          <w:rFonts w:ascii="GHEA Grapalat" w:hAnsi="GHEA Grapalat" w:cs="Times Armenian"/>
          <w:sz w:val="20"/>
          <w:lang w:val="af-ZA"/>
        </w:rPr>
        <w:t xml:space="preserve"> </w:t>
      </w:r>
      <w:proofErr w:type="spellStart"/>
      <w:r w:rsidR="007A7F48">
        <w:rPr>
          <w:rFonts w:ascii="GHEA Grapalat" w:hAnsi="GHEA Grapalat" w:cs="Sylfaen"/>
          <w:sz w:val="20"/>
        </w:rPr>
        <w:t>գնանշման</w:t>
      </w:r>
      <w:proofErr w:type="spellEnd"/>
      <w:r w:rsidR="007A7F48" w:rsidRPr="007A7F48">
        <w:rPr>
          <w:rFonts w:ascii="GHEA Grapalat" w:hAnsi="GHEA Grapalat" w:cs="Sylfaen"/>
          <w:sz w:val="20"/>
          <w:lang w:val="af-ZA"/>
        </w:rPr>
        <w:t xml:space="preserve"> </w:t>
      </w:r>
      <w:proofErr w:type="spellStart"/>
      <w:r w:rsidR="007A7F48">
        <w:rPr>
          <w:rFonts w:ascii="GHEA Grapalat" w:hAnsi="GHEA Grapalat" w:cs="Sylfaen"/>
          <w:sz w:val="20"/>
        </w:rPr>
        <w:t>հարցման</w:t>
      </w:r>
      <w:proofErr w:type="spellEnd"/>
      <w:r w:rsidR="00034B88">
        <w:rPr>
          <w:rFonts w:ascii="GHEA Grapalat" w:hAnsi="GHEA Grapalat" w:cs="Sylfaen"/>
          <w:sz w:val="20"/>
          <w:lang w:val="hy-AM"/>
        </w:rPr>
        <w:t xml:space="preserve"> </w:t>
      </w:r>
      <w:r w:rsidRPr="005E1F72">
        <w:rPr>
          <w:rFonts w:ascii="GHEA Grapalat" w:hAnsi="GHEA Grapalat" w:cs="Times Armenian"/>
          <w:sz w:val="20"/>
          <w:lang w:val="af-ZA"/>
        </w:rPr>
        <w:t>(</w:t>
      </w:r>
      <w:proofErr w:type="spellStart"/>
      <w:r w:rsidRPr="005E1F72">
        <w:rPr>
          <w:rFonts w:ascii="GHEA Grapalat" w:hAnsi="GHEA Grapalat" w:cs="Sylfaen"/>
          <w:sz w:val="20"/>
        </w:rPr>
        <w:t>այսուհետև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հայտարարության</w:t>
      </w:r>
      <w:proofErr w:type="spellEnd"/>
      <w:r w:rsidR="004D5671" w:rsidRPr="005E1F72">
        <w:rPr>
          <w:rFonts w:ascii="GHEA Grapalat" w:hAnsi="GHEA Grapalat" w:cs="Times Armenian"/>
          <w:sz w:val="20"/>
          <w:lang w:val="af-ZA"/>
        </w:rPr>
        <w:t>։</w:t>
      </w:r>
    </w:p>
    <w:p w14:paraId="374510B9" w14:textId="0F97C161" w:rsidR="00096865" w:rsidRPr="00373839" w:rsidRDefault="00096865" w:rsidP="00D74267">
      <w:pPr>
        <w:shd w:val="clear" w:color="auto" w:fill="FFFFFF"/>
        <w:ind w:firstLine="375"/>
        <w:jc w:val="both"/>
        <w:rPr>
          <w:rFonts w:ascii="GHEA Grapalat" w:hAnsi="GHEA Grapalat" w:cs="Times Armenian"/>
          <w:sz w:val="20"/>
          <w:lang w:val="af-ZA"/>
        </w:rPr>
      </w:pPr>
      <w:proofErr w:type="spellStart"/>
      <w:r w:rsidRPr="00373839">
        <w:rPr>
          <w:rFonts w:ascii="GHEA Grapalat" w:hAnsi="GHEA Grapalat" w:cs="Sylfaen"/>
          <w:sz w:val="20"/>
        </w:rPr>
        <w:t>Սույն</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հրավերը</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կազմվել</w:t>
      </w:r>
      <w:proofErr w:type="spellEnd"/>
      <w:r w:rsidRPr="00373839">
        <w:rPr>
          <w:rFonts w:ascii="GHEA Grapalat" w:hAnsi="GHEA Grapalat" w:cs="Times Armenian"/>
          <w:sz w:val="20"/>
          <w:lang w:val="af-ZA"/>
        </w:rPr>
        <w:t xml:space="preserve"> </w:t>
      </w:r>
      <w:r w:rsidRPr="00373839">
        <w:rPr>
          <w:rFonts w:ascii="GHEA Grapalat" w:hAnsi="GHEA Grapalat" w:cs="Sylfaen"/>
          <w:sz w:val="20"/>
        </w:rPr>
        <w:t>է</w:t>
      </w:r>
      <w:r w:rsidRPr="00373839">
        <w:rPr>
          <w:rFonts w:ascii="GHEA Grapalat" w:hAnsi="GHEA Grapalat" w:cs="Times Armenian"/>
          <w:sz w:val="20"/>
          <w:lang w:val="af-ZA"/>
        </w:rPr>
        <w:t xml:space="preserve"> </w:t>
      </w:r>
      <w:proofErr w:type="spellStart"/>
      <w:r w:rsidRPr="00373839">
        <w:rPr>
          <w:rFonts w:ascii="GHEA Grapalat" w:hAnsi="GHEA Grapalat" w:cs="Times Armenian"/>
          <w:sz w:val="20"/>
        </w:rPr>
        <w:t>գ</w:t>
      </w:r>
      <w:r w:rsidRPr="00373839">
        <w:rPr>
          <w:rFonts w:ascii="GHEA Grapalat" w:hAnsi="GHEA Grapalat" w:cs="Sylfaen"/>
          <w:sz w:val="20"/>
        </w:rPr>
        <w:t>նումների</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մասին</w:t>
      </w:r>
      <w:proofErr w:type="spellEnd"/>
      <w:r w:rsidRPr="00373839">
        <w:rPr>
          <w:rFonts w:ascii="GHEA Grapalat" w:hAnsi="GHEA Grapalat" w:cs="Sylfaen"/>
          <w:sz w:val="20"/>
          <w:lang w:val="af-ZA"/>
        </w:rPr>
        <w:t xml:space="preserve"> </w:t>
      </w:r>
      <w:r w:rsidRPr="00373839">
        <w:rPr>
          <w:rFonts w:ascii="GHEA Grapalat" w:hAnsi="GHEA Grapalat" w:cs="Sylfaen"/>
          <w:sz w:val="20"/>
        </w:rPr>
        <w:t>ՀՀ</w:t>
      </w:r>
      <w:r w:rsidRPr="00373839">
        <w:rPr>
          <w:rFonts w:ascii="GHEA Grapalat" w:hAnsi="GHEA Grapalat" w:cs="Times Armenian"/>
          <w:sz w:val="20"/>
          <w:lang w:val="af-ZA"/>
        </w:rPr>
        <w:t xml:space="preserve"> </w:t>
      </w:r>
      <w:proofErr w:type="spellStart"/>
      <w:r w:rsidRPr="00373839">
        <w:rPr>
          <w:rFonts w:ascii="GHEA Grapalat" w:hAnsi="GHEA Grapalat" w:cs="Sylfaen"/>
          <w:sz w:val="20"/>
        </w:rPr>
        <w:t>օրենսդրության</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այդ</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թվում</w:t>
      </w:r>
      <w:proofErr w:type="spellEnd"/>
      <w:r w:rsidRPr="00373839">
        <w:rPr>
          <w:rFonts w:ascii="GHEA Grapalat" w:hAnsi="GHEA Grapalat" w:cs="Times Armenian"/>
          <w:sz w:val="20"/>
          <w:lang w:val="af-ZA"/>
        </w:rPr>
        <w:t>`</w:t>
      </w:r>
      <w:r w:rsidRPr="00373839">
        <w:rPr>
          <w:rFonts w:ascii="GHEA Grapalat" w:hAnsi="GHEA Grapalat"/>
          <w:sz w:val="20"/>
          <w:lang w:val="af-ZA"/>
        </w:rPr>
        <w:t xml:space="preserve"> </w:t>
      </w:r>
      <w:r w:rsidR="00A76C15" w:rsidRPr="00373839">
        <w:rPr>
          <w:rFonts w:ascii="GHEA Grapalat" w:hAnsi="GHEA Grapalat"/>
          <w:sz w:val="20"/>
          <w:lang w:val="af-ZA"/>
        </w:rPr>
        <w:t>«</w:t>
      </w:r>
      <w:proofErr w:type="spellStart"/>
      <w:r w:rsidRPr="00373839">
        <w:rPr>
          <w:rFonts w:ascii="GHEA Grapalat" w:hAnsi="GHEA Grapalat" w:cs="Sylfaen"/>
          <w:sz w:val="20"/>
        </w:rPr>
        <w:t>Գնումների</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մասին</w:t>
      </w:r>
      <w:proofErr w:type="spellEnd"/>
      <w:r w:rsidR="00A76C15" w:rsidRPr="00373839">
        <w:rPr>
          <w:rFonts w:ascii="GHEA Grapalat" w:hAnsi="GHEA Grapalat"/>
          <w:sz w:val="20"/>
          <w:lang w:val="af-ZA"/>
        </w:rPr>
        <w:t>»</w:t>
      </w:r>
      <w:r w:rsidRPr="00373839">
        <w:rPr>
          <w:rFonts w:ascii="GHEA Grapalat" w:hAnsi="GHEA Grapalat"/>
          <w:sz w:val="20"/>
          <w:lang w:val="af-ZA"/>
        </w:rPr>
        <w:t xml:space="preserve"> </w:t>
      </w:r>
      <w:r w:rsidRPr="00373839">
        <w:rPr>
          <w:rFonts w:ascii="GHEA Grapalat" w:hAnsi="GHEA Grapalat" w:cs="Sylfaen"/>
          <w:sz w:val="20"/>
        </w:rPr>
        <w:t>ՀՀ</w:t>
      </w:r>
      <w:r w:rsidRPr="00373839">
        <w:rPr>
          <w:rFonts w:ascii="GHEA Grapalat" w:hAnsi="GHEA Grapalat" w:cs="Times Armenian"/>
          <w:sz w:val="20"/>
          <w:lang w:val="af-ZA"/>
        </w:rPr>
        <w:t xml:space="preserve"> </w:t>
      </w:r>
      <w:proofErr w:type="spellStart"/>
      <w:r w:rsidRPr="00373839">
        <w:rPr>
          <w:rFonts w:ascii="GHEA Grapalat" w:hAnsi="GHEA Grapalat" w:cs="Sylfaen"/>
          <w:sz w:val="20"/>
        </w:rPr>
        <w:t>օրենքի</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այսուհետ</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Օրենք</w:t>
      </w:r>
      <w:proofErr w:type="spellEnd"/>
      <w:r w:rsidRPr="00373839">
        <w:rPr>
          <w:rFonts w:ascii="GHEA Grapalat" w:hAnsi="GHEA Grapalat" w:cs="Times Armenian"/>
          <w:sz w:val="20"/>
          <w:lang w:val="af-ZA"/>
        </w:rPr>
        <w:t>)</w:t>
      </w:r>
      <w:r w:rsidR="00C43524" w:rsidRPr="00373839">
        <w:rPr>
          <w:rFonts w:ascii="GHEA Grapalat" w:hAnsi="GHEA Grapalat" w:cs="Times Armenian"/>
          <w:sz w:val="20"/>
          <w:lang w:val="af-ZA"/>
        </w:rPr>
        <w:t>,</w:t>
      </w:r>
      <w:r w:rsidRPr="00373839">
        <w:rPr>
          <w:rFonts w:ascii="GHEA Grapalat" w:hAnsi="GHEA Grapalat" w:cs="Times Armenian"/>
          <w:sz w:val="20"/>
          <w:lang w:val="af-ZA"/>
        </w:rPr>
        <w:t xml:space="preserve"> </w:t>
      </w:r>
      <w:r w:rsidRPr="00373839">
        <w:rPr>
          <w:rFonts w:ascii="GHEA Grapalat" w:hAnsi="GHEA Grapalat" w:cs="Sylfaen"/>
          <w:sz w:val="20"/>
        </w:rPr>
        <w:t>ՀՀ</w:t>
      </w:r>
      <w:r w:rsidRPr="00373839">
        <w:rPr>
          <w:rFonts w:ascii="GHEA Grapalat" w:hAnsi="GHEA Grapalat" w:cs="Times Armenian"/>
          <w:sz w:val="20"/>
          <w:lang w:val="af-ZA"/>
        </w:rPr>
        <w:t xml:space="preserve"> </w:t>
      </w:r>
      <w:proofErr w:type="spellStart"/>
      <w:r w:rsidRPr="00373839">
        <w:rPr>
          <w:rFonts w:ascii="GHEA Grapalat" w:hAnsi="GHEA Grapalat" w:cs="Sylfaen"/>
          <w:sz w:val="20"/>
        </w:rPr>
        <w:t>կառավարության</w:t>
      </w:r>
      <w:proofErr w:type="spellEnd"/>
      <w:r w:rsidRPr="00373839">
        <w:rPr>
          <w:rFonts w:ascii="GHEA Grapalat" w:hAnsi="GHEA Grapalat" w:cs="Times Armenian"/>
          <w:sz w:val="20"/>
          <w:lang w:val="af-ZA"/>
        </w:rPr>
        <w:t xml:space="preserve"> 201</w:t>
      </w:r>
      <w:r w:rsidR="00955E87" w:rsidRPr="00373839">
        <w:rPr>
          <w:rFonts w:ascii="GHEA Grapalat" w:hAnsi="GHEA Grapalat" w:cs="Times Armenian"/>
          <w:sz w:val="20"/>
          <w:lang w:val="af-ZA"/>
        </w:rPr>
        <w:t>7</w:t>
      </w:r>
      <w:r w:rsidRPr="00373839">
        <w:rPr>
          <w:rFonts w:ascii="GHEA Grapalat" w:hAnsi="GHEA Grapalat" w:cs="Sylfaen"/>
          <w:sz w:val="20"/>
        </w:rPr>
        <w:t>թ</w:t>
      </w:r>
      <w:r w:rsidRPr="00373839">
        <w:rPr>
          <w:rFonts w:ascii="GHEA Grapalat" w:hAnsi="GHEA Grapalat" w:cs="Times Armenian"/>
          <w:sz w:val="20"/>
          <w:lang w:val="af-ZA"/>
        </w:rPr>
        <w:t>.</w:t>
      </w:r>
      <w:r w:rsidR="009F18D0" w:rsidRPr="00373839">
        <w:rPr>
          <w:rFonts w:ascii="GHEA Grapalat" w:hAnsi="GHEA Grapalat" w:cs="Times Armenian"/>
          <w:sz w:val="20"/>
          <w:lang w:val="af-ZA"/>
        </w:rPr>
        <w:t xml:space="preserve"> մայիսի 4-ի </w:t>
      </w:r>
      <w:r w:rsidRPr="00373839">
        <w:rPr>
          <w:rFonts w:ascii="GHEA Grapalat" w:hAnsi="GHEA Grapalat" w:cs="Times Armenian"/>
          <w:sz w:val="20"/>
          <w:lang w:val="af-ZA"/>
        </w:rPr>
        <w:t xml:space="preserve">N </w:t>
      </w:r>
      <w:r w:rsidR="009F18D0" w:rsidRPr="00373839">
        <w:rPr>
          <w:rFonts w:ascii="GHEA Grapalat" w:hAnsi="GHEA Grapalat" w:cs="Times Armenian"/>
          <w:sz w:val="20"/>
          <w:lang w:val="af-ZA"/>
        </w:rPr>
        <w:t>526-</w:t>
      </w:r>
      <w:r w:rsidRPr="00373839">
        <w:rPr>
          <w:rFonts w:ascii="GHEA Grapalat" w:hAnsi="GHEA Grapalat" w:cs="Sylfaen"/>
          <w:sz w:val="20"/>
        </w:rPr>
        <w:t>Ն</w:t>
      </w:r>
      <w:r w:rsidRPr="00373839">
        <w:rPr>
          <w:rFonts w:ascii="GHEA Grapalat" w:hAnsi="GHEA Grapalat" w:cs="Times Armenian"/>
          <w:sz w:val="20"/>
          <w:lang w:val="af-ZA"/>
        </w:rPr>
        <w:t xml:space="preserve"> </w:t>
      </w:r>
      <w:proofErr w:type="spellStart"/>
      <w:r w:rsidRPr="00373839">
        <w:rPr>
          <w:rFonts w:ascii="GHEA Grapalat" w:hAnsi="GHEA Grapalat" w:cs="Sylfaen"/>
          <w:sz w:val="20"/>
        </w:rPr>
        <w:t>որոշմամբ</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հաստատված</w:t>
      </w:r>
      <w:proofErr w:type="spellEnd"/>
      <w:r w:rsidRPr="00373839">
        <w:rPr>
          <w:rFonts w:ascii="GHEA Grapalat" w:hAnsi="GHEA Grapalat" w:cs="Times Armenian"/>
          <w:sz w:val="20"/>
          <w:lang w:val="af-ZA"/>
        </w:rPr>
        <w:t xml:space="preserve"> </w:t>
      </w:r>
      <w:r w:rsidR="00A76C15" w:rsidRPr="00373839">
        <w:rPr>
          <w:rFonts w:ascii="GHEA Grapalat" w:hAnsi="GHEA Grapalat" w:cs="Times Armenian"/>
          <w:sz w:val="20"/>
          <w:lang w:val="af-ZA"/>
        </w:rPr>
        <w:t>«</w:t>
      </w:r>
      <w:proofErr w:type="spellStart"/>
      <w:r w:rsidRPr="00373839">
        <w:rPr>
          <w:rFonts w:ascii="GHEA Grapalat" w:hAnsi="GHEA Grapalat" w:cs="Sylfaen"/>
          <w:sz w:val="20"/>
        </w:rPr>
        <w:t>Գնումների</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Times Armenian"/>
          <w:sz w:val="20"/>
        </w:rPr>
        <w:t>գ</w:t>
      </w:r>
      <w:r w:rsidRPr="00373839">
        <w:rPr>
          <w:rFonts w:ascii="GHEA Grapalat" w:hAnsi="GHEA Grapalat" w:cs="Sylfaen"/>
          <w:sz w:val="20"/>
        </w:rPr>
        <w:t>ործընթացի</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կազմակերպման</w:t>
      </w:r>
      <w:proofErr w:type="spellEnd"/>
      <w:r w:rsidR="003C53D4" w:rsidRPr="00373839">
        <w:rPr>
          <w:rFonts w:ascii="GHEA Grapalat" w:hAnsi="GHEA Grapalat"/>
          <w:sz w:val="20"/>
          <w:lang w:val="af-ZA"/>
        </w:rPr>
        <w:t>»</w:t>
      </w:r>
      <w:r w:rsidRPr="00373839">
        <w:rPr>
          <w:rFonts w:ascii="GHEA Grapalat" w:hAnsi="GHEA Grapalat"/>
          <w:sz w:val="20"/>
          <w:lang w:val="af-ZA"/>
        </w:rPr>
        <w:t xml:space="preserve"> </w:t>
      </w:r>
      <w:proofErr w:type="spellStart"/>
      <w:r w:rsidRPr="00373839">
        <w:rPr>
          <w:rFonts w:ascii="GHEA Grapalat" w:hAnsi="GHEA Grapalat" w:cs="Sylfaen"/>
          <w:sz w:val="20"/>
        </w:rPr>
        <w:t>կար</w:t>
      </w:r>
      <w:r w:rsidRPr="00373839">
        <w:rPr>
          <w:rFonts w:ascii="GHEA Grapalat" w:hAnsi="GHEA Grapalat" w:cs="Times Armenian"/>
          <w:sz w:val="20"/>
        </w:rPr>
        <w:t>գ</w:t>
      </w:r>
      <w:r w:rsidRPr="00373839">
        <w:rPr>
          <w:rFonts w:ascii="GHEA Grapalat" w:hAnsi="GHEA Grapalat" w:cs="Sylfaen"/>
          <w:sz w:val="20"/>
        </w:rPr>
        <w:t>ի</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այսուհետ</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Կար</w:t>
      </w:r>
      <w:r w:rsidRPr="00373839">
        <w:rPr>
          <w:rFonts w:ascii="GHEA Grapalat" w:hAnsi="GHEA Grapalat" w:cs="Times Armenian"/>
          <w:sz w:val="20"/>
        </w:rPr>
        <w:t>գ</w:t>
      </w:r>
      <w:proofErr w:type="spellEnd"/>
      <w:r w:rsidRPr="00373839">
        <w:rPr>
          <w:rFonts w:ascii="GHEA Grapalat" w:hAnsi="GHEA Grapalat" w:cs="Times Armenian"/>
          <w:sz w:val="20"/>
          <w:lang w:val="af-ZA"/>
        </w:rPr>
        <w:t>)</w:t>
      </w:r>
      <w:r w:rsidR="00F40D4D" w:rsidRPr="00373839">
        <w:rPr>
          <w:rFonts w:ascii="GHEA Grapalat" w:hAnsi="GHEA Grapalat" w:cs="Times Armenian"/>
          <w:sz w:val="20"/>
          <w:lang w:val="af-ZA"/>
        </w:rPr>
        <w:t xml:space="preserve">, </w:t>
      </w:r>
      <w:r w:rsidR="00F40D4D" w:rsidRPr="00373839">
        <w:rPr>
          <w:rFonts w:ascii="GHEA Grapalat" w:hAnsi="GHEA Grapalat" w:cs="Times Armenian"/>
          <w:sz w:val="20"/>
        </w:rPr>
        <w:t>ՀՀ</w:t>
      </w:r>
      <w:r w:rsidR="00F40D4D" w:rsidRPr="00373839">
        <w:rPr>
          <w:rFonts w:ascii="GHEA Grapalat" w:hAnsi="GHEA Grapalat" w:cs="Times Armenian"/>
          <w:sz w:val="20"/>
          <w:lang w:val="af-ZA"/>
        </w:rPr>
        <w:t xml:space="preserve"> </w:t>
      </w:r>
      <w:proofErr w:type="spellStart"/>
      <w:r w:rsidR="00F40D4D" w:rsidRPr="00373839">
        <w:rPr>
          <w:rFonts w:ascii="GHEA Grapalat" w:hAnsi="GHEA Grapalat" w:cs="Times Armenian"/>
          <w:sz w:val="20"/>
        </w:rPr>
        <w:t>կառավարության</w:t>
      </w:r>
      <w:proofErr w:type="spellEnd"/>
      <w:r w:rsidR="00F40D4D" w:rsidRPr="00373839">
        <w:rPr>
          <w:rFonts w:ascii="GHEA Grapalat" w:hAnsi="GHEA Grapalat" w:cs="Times Armenian"/>
          <w:sz w:val="20"/>
          <w:lang w:val="af-ZA"/>
        </w:rPr>
        <w:t xml:space="preserve"> 201</w:t>
      </w:r>
      <w:r w:rsidR="00955E87" w:rsidRPr="00373839">
        <w:rPr>
          <w:rFonts w:ascii="GHEA Grapalat" w:hAnsi="GHEA Grapalat" w:cs="Times Armenian"/>
          <w:sz w:val="20"/>
          <w:lang w:val="af-ZA"/>
        </w:rPr>
        <w:t>7</w:t>
      </w:r>
      <w:r w:rsidR="00F40D4D" w:rsidRPr="00373839">
        <w:rPr>
          <w:rFonts w:ascii="GHEA Grapalat" w:hAnsi="GHEA Grapalat" w:cs="Times Armenian"/>
          <w:sz w:val="20"/>
          <w:lang w:val="af-ZA"/>
        </w:rPr>
        <w:t xml:space="preserve"> </w:t>
      </w:r>
      <w:proofErr w:type="spellStart"/>
      <w:r w:rsidR="00F40D4D" w:rsidRPr="00373839">
        <w:rPr>
          <w:rFonts w:ascii="GHEA Grapalat" w:hAnsi="GHEA Grapalat" w:cs="Times Armenian"/>
          <w:sz w:val="20"/>
        </w:rPr>
        <w:t>թվականի</w:t>
      </w:r>
      <w:proofErr w:type="spellEnd"/>
      <w:r w:rsidR="00F40D4D" w:rsidRPr="00373839">
        <w:rPr>
          <w:rFonts w:ascii="GHEA Grapalat" w:hAnsi="GHEA Grapalat" w:cs="Times Armenian"/>
          <w:sz w:val="20"/>
          <w:lang w:val="af-ZA"/>
        </w:rPr>
        <w:t xml:space="preserve"> </w:t>
      </w:r>
      <w:proofErr w:type="spellStart"/>
      <w:r w:rsidR="00955E87" w:rsidRPr="00373839">
        <w:rPr>
          <w:rFonts w:ascii="GHEA Grapalat" w:hAnsi="GHEA Grapalat" w:cs="Times Armenian"/>
          <w:sz w:val="20"/>
        </w:rPr>
        <w:t>ապրիլ</w:t>
      </w:r>
      <w:r w:rsidR="00F40D4D" w:rsidRPr="00373839">
        <w:rPr>
          <w:rFonts w:ascii="GHEA Grapalat" w:hAnsi="GHEA Grapalat" w:cs="Times Armenian"/>
          <w:sz w:val="20"/>
        </w:rPr>
        <w:t>ի</w:t>
      </w:r>
      <w:proofErr w:type="spellEnd"/>
      <w:r w:rsidR="00F40D4D" w:rsidRPr="00373839">
        <w:rPr>
          <w:rFonts w:ascii="GHEA Grapalat" w:hAnsi="GHEA Grapalat" w:cs="Times Armenian"/>
          <w:sz w:val="20"/>
          <w:lang w:val="af-ZA"/>
        </w:rPr>
        <w:t xml:space="preserve"> </w:t>
      </w:r>
      <w:r w:rsidR="00955E87" w:rsidRPr="00373839">
        <w:rPr>
          <w:rFonts w:ascii="GHEA Grapalat" w:hAnsi="GHEA Grapalat" w:cs="Times Armenian"/>
          <w:sz w:val="20"/>
          <w:lang w:val="af-ZA"/>
        </w:rPr>
        <w:t>6</w:t>
      </w:r>
      <w:r w:rsidR="00F40D4D" w:rsidRPr="00373839">
        <w:rPr>
          <w:rFonts w:ascii="GHEA Grapalat" w:hAnsi="GHEA Grapalat" w:cs="Times Armenian"/>
          <w:sz w:val="20"/>
          <w:lang w:val="af-ZA"/>
        </w:rPr>
        <w:t>-</w:t>
      </w:r>
      <w:r w:rsidR="00F40D4D" w:rsidRPr="00373839">
        <w:rPr>
          <w:rFonts w:ascii="GHEA Grapalat" w:hAnsi="GHEA Grapalat" w:cs="Times Armenian"/>
          <w:sz w:val="20"/>
        </w:rPr>
        <w:t>ի</w:t>
      </w:r>
      <w:r w:rsidR="00F40D4D" w:rsidRPr="00373839">
        <w:rPr>
          <w:rFonts w:ascii="GHEA Grapalat" w:hAnsi="GHEA Grapalat" w:cs="Times Armenian"/>
          <w:sz w:val="20"/>
          <w:lang w:val="af-ZA"/>
        </w:rPr>
        <w:t xml:space="preserve"> N </w:t>
      </w:r>
      <w:r w:rsidR="00955E87" w:rsidRPr="00373839">
        <w:rPr>
          <w:rFonts w:ascii="GHEA Grapalat" w:hAnsi="GHEA Grapalat" w:cs="Times Armenian"/>
          <w:sz w:val="20"/>
          <w:lang w:val="af-ZA"/>
        </w:rPr>
        <w:t>386</w:t>
      </w:r>
      <w:r w:rsidR="00F40D4D" w:rsidRPr="00373839">
        <w:rPr>
          <w:rFonts w:ascii="GHEA Grapalat" w:hAnsi="GHEA Grapalat" w:cs="Times Armenian"/>
          <w:sz w:val="20"/>
          <w:lang w:val="af-ZA"/>
        </w:rPr>
        <w:t>-</w:t>
      </w:r>
      <w:r w:rsidR="00F40D4D" w:rsidRPr="00373839">
        <w:rPr>
          <w:rFonts w:ascii="GHEA Grapalat" w:hAnsi="GHEA Grapalat" w:cs="Times Armenian"/>
          <w:sz w:val="20"/>
        </w:rPr>
        <w:t>Ն</w:t>
      </w:r>
      <w:r w:rsidR="00F40D4D" w:rsidRPr="00373839">
        <w:rPr>
          <w:rFonts w:ascii="GHEA Grapalat" w:hAnsi="GHEA Grapalat" w:cs="Times Armenian"/>
          <w:sz w:val="20"/>
          <w:lang w:val="af-ZA"/>
        </w:rPr>
        <w:t xml:space="preserve"> </w:t>
      </w:r>
      <w:proofErr w:type="spellStart"/>
      <w:r w:rsidR="00F40D4D" w:rsidRPr="00373839">
        <w:rPr>
          <w:rFonts w:ascii="GHEA Grapalat" w:hAnsi="GHEA Grapalat" w:cs="Times Armenian"/>
          <w:sz w:val="20"/>
        </w:rPr>
        <w:t>որոշմամբ</w:t>
      </w:r>
      <w:proofErr w:type="spellEnd"/>
      <w:r w:rsidR="00F40D4D" w:rsidRPr="00373839">
        <w:rPr>
          <w:rFonts w:ascii="GHEA Grapalat" w:hAnsi="GHEA Grapalat" w:cs="Times Armenian"/>
          <w:sz w:val="20"/>
          <w:lang w:val="af-ZA"/>
        </w:rPr>
        <w:t xml:space="preserve"> </w:t>
      </w:r>
      <w:proofErr w:type="spellStart"/>
      <w:r w:rsidR="00F40D4D" w:rsidRPr="00373839">
        <w:rPr>
          <w:rFonts w:ascii="GHEA Grapalat" w:hAnsi="GHEA Grapalat" w:cs="Times Armenian"/>
          <w:sz w:val="20"/>
        </w:rPr>
        <w:t>հաստատված</w:t>
      </w:r>
      <w:proofErr w:type="spellEnd"/>
      <w:r w:rsidR="00F40D4D" w:rsidRPr="00373839">
        <w:rPr>
          <w:rFonts w:ascii="GHEA Grapalat" w:hAnsi="GHEA Grapalat" w:cs="Times Armenian"/>
          <w:sz w:val="20"/>
          <w:lang w:val="af-ZA"/>
        </w:rPr>
        <w:t xml:space="preserve"> </w:t>
      </w:r>
      <w:r w:rsidR="00F40D4D" w:rsidRPr="00373839">
        <w:rPr>
          <w:rFonts w:ascii="GHEA Grapalat" w:hAnsi="GHEA Grapalat"/>
          <w:sz w:val="20"/>
          <w:lang w:val="af-ZA"/>
        </w:rPr>
        <w:t>«</w:t>
      </w:r>
      <w:r w:rsidR="004E144F" w:rsidRPr="00373839">
        <w:rPr>
          <w:rFonts w:ascii="GHEA Grapalat" w:hAnsi="GHEA Grapalat"/>
          <w:sz w:val="20"/>
          <w:lang w:val="af-ZA"/>
        </w:rPr>
        <w:t>Է</w:t>
      </w:r>
      <w:r w:rsidR="00F40D4D" w:rsidRPr="00373839">
        <w:rPr>
          <w:rFonts w:ascii="GHEA Grapalat" w:hAnsi="GHEA Grapalat"/>
          <w:sz w:val="20"/>
          <w:lang w:val="af-ZA"/>
        </w:rPr>
        <w:t>լեկտրոնային  ձևով գնումների կատարման» կարգի</w:t>
      </w:r>
      <w:r w:rsidRPr="00373839">
        <w:rPr>
          <w:rFonts w:ascii="GHEA Grapalat" w:hAnsi="GHEA Grapalat" w:cs="Times Armenian"/>
          <w:sz w:val="20"/>
          <w:lang w:val="af-ZA"/>
        </w:rPr>
        <w:t xml:space="preserve"> </w:t>
      </w:r>
      <w:r w:rsidRPr="00373839">
        <w:rPr>
          <w:rFonts w:ascii="GHEA Grapalat" w:hAnsi="GHEA Grapalat" w:cs="Sylfaen"/>
          <w:sz w:val="20"/>
        </w:rPr>
        <w:t>և</w:t>
      </w:r>
      <w:r w:rsidRPr="00373839">
        <w:rPr>
          <w:rFonts w:ascii="GHEA Grapalat" w:hAnsi="GHEA Grapalat" w:cs="Times Armenian"/>
          <w:sz w:val="20"/>
          <w:lang w:val="af-ZA"/>
        </w:rPr>
        <w:t xml:space="preserve"> </w:t>
      </w:r>
      <w:proofErr w:type="spellStart"/>
      <w:r w:rsidRPr="00373839">
        <w:rPr>
          <w:rFonts w:ascii="GHEA Grapalat" w:hAnsi="GHEA Grapalat" w:cs="Sylfaen"/>
          <w:sz w:val="20"/>
        </w:rPr>
        <w:t>այլ</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իրավական</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ակտերի</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պահանջներին</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համապատասխան</w:t>
      </w:r>
      <w:proofErr w:type="spellEnd"/>
      <w:r w:rsidRPr="00373839">
        <w:rPr>
          <w:rFonts w:ascii="GHEA Grapalat" w:hAnsi="GHEA Grapalat" w:cs="Times Armenian"/>
          <w:sz w:val="20"/>
          <w:lang w:val="af-ZA"/>
        </w:rPr>
        <w:t xml:space="preserve"> </w:t>
      </w:r>
      <w:r w:rsidRPr="00373839">
        <w:rPr>
          <w:rFonts w:ascii="GHEA Grapalat" w:hAnsi="GHEA Grapalat" w:cs="Sylfaen"/>
          <w:sz w:val="20"/>
        </w:rPr>
        <w:t>և</w:t>
      </w:r>
      <w:r w:rsidRPr="00373839">
        <w:rPr>
          <w:rFonts w:ascii="GHEA Grapalat" w:hAnsi="GHEA Grapalat" w:cs="Times Armenian"/>
          <w:sz w:val="20"/>
          <w:lang w:val="af-ZA"/>
        </w:rPr>
        <w:t xml:space="preserve"> </w:t>
      </w:r>
      <w:proofErr w:type="spellStart"/>
      <w:r w:rsidRPr="00373839">
        <w:rPr>
          <w:rFonts w:ascii="GHEA Grapalat" w:hAnsi="GHEA Grapalat" w:cs="Sylfaen"/>
          <w:sz w:val="20"/>
        </w:rPr>
        <w:t>նպատակ</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ունի</w:t>
      </w:r>
      <w:proofErr w:type="spellEnd"/>
      <w:r w:rsidRPr="00373839">
        <w:rPr>
          <w:rFonts w:ascii="GHEA Grapalat" w:hAnsi="GHEA Grapalat" w:cs="Times Armenian"/>
          <w:sz w:val="20"/>
          <w:lang w:val="af-ZA"/>
        </w:rPr>
        <w:t xml:space="preserve"> </w:t>
      </w:r>
      <w:r w:rsidR="00D74267" w:rsidRPr="00373839">
        <w:rPr>
          <w:rFonts w:ascii="GHEA Grapalat" w:hAnsi="GHEA Grapalat"/>
          <w:sz w:val="20"/>
          <w:lang w:val="hy-AM"/>
        </w:rPr>
        <w:t>Երևանի քաղաքապետարանի</w:t>
      </w:r>
      <w:r w:rsidR="00A00E74" w:rsidRPr="00373839">
        <w:rPr>
          <w:rFonts w:ascii="GHEA Grapalat" w:hAnsi="GHEA Grapalat"/>
          <w:sz w:val="20"/>
          <w:lang w:val="af-ZA"/>
        </w:rPr>
        <w:t xml:space="preserve"> </w:t>
      </w:r>
      <w:r w:rsidR="00A00E74" w:rsidRPr="00373839">
        <w:rPr>
          <w:rFonts w:ascii="GHEA Grapalat" w:hAnsi="GHEA Grapalat" w:cs="Times Armenian"/>
          <w:sz w:val="20"/>
          <w:lang w:val="af-ZA"/>
        </w:rPr>
        <w:t>(</w:t>
      </w:r>
      <w:proofErr w:type="spellStart"/>
      <w:r w:rsidR="00A00E74" w:rsidRPr="00373839">
        <w:rPr>
          <w:rFonts w:ascii="GHEA Grapalat" w:hAnsi="GHEA Grapalat" w:cs="Sylfaen"/>
          <w:sz w:val="20"/>
        </w:rPr>
        <w:t>այսուհետ</w:t>
      </w:r>
      <w:proofErr w:type="spellEnd"/>
      <w:r w:rsidR="00A00E74" w:rsidRPr="00373839">
        <w:rPr>
          <w:rFonts w:ascii="GHEA Grapalat" w:hAnsi="GHEA Grapalat" w:cs="Times Armenian"/>
          <w:sz w:val="20"/>
          <w:lang w:val="af-ZA"/>
        </w:rPr>
        <w:t xml:space="preserve">` </w:t>
      </w:r>
      <w:proofErr w:type="spellStart"/>
      <w:r w:rsidR="00A00E74" w:rsidRPr="00373839">
        <w:rPr>
          <w:rFonts w:ascii="GHEA Grapalat" w:hAnsi="GHEA Grapalat" w:cs="Sylfaen"/>
          <w:sz w:val="20"/>
        </w:rPr>
        <w:t>պատվիրատու</w:t>
      </w:r>
      <w:proofErr w:type="spellEnd"/>
      <w:r w:rsidR="00A00E74" w:rsidRPr="00373839">
        <w:rPr>
          <w:rFonts w:ascii="GHEA Grapalat" w:hAnsi="GHEA Grapalat" w:cs="Times Armenian"/>
          <w:sz w:val="20"/>
          <w:lang w:val="af-ZA"/>
        </w:rPr>
        <w:t>)</w:t>
      </w:r>
      <w:r w:rsidRPr="00373839">
        <w:rPr>
          <w:rFonts w:ascii="GHEA Grapalat" w:hAnsi="GHEA Grapalat" w:cs="Times Armenian"/>
          <w:sz w:val="20"/>
          <w:lang w:val="af-ZA"/>
        </w:rPr>
        <w:t xml:space="preserve"> </w:t>
      </w:r>
      <w:proofErr w:type="spellStart"/>
      <w:r w:rsidRPr="00373839">
        <w:rPr>
          <w:rFonts w:ascii="GHEA Grapalat" w:hAnsi="GHEA Grapalat" w:cs="Sylfaen"/>
          <w:sz w:val="20"/>
        </w:rPr>
        <w:t>կողմից</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հայտարարված</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ընթացակար</w:t>
      </w:r>
      <w:r w:rsidRPr="00373839">
        <w:rPr>
          <w:rFonts w:ascii="GHEA Grapalat" w:hAnsi="GHEA Grapalat" w:cs="Times Armenian"/>
          <w:sz w:val="20"/>
        </w:rPr>
        <w:t>գ</w:t>
      </w:r>
      <w:r w:rsidRPr="00373839">
        <w:rPr>
          <w:rFonts w:ascii="GHEA Grapalat" w:hAnsi="GHEA Grapalat" w:cs="Sylfaen"/>
          <w:sz w:val="20"/>
        </w:rPr>
        <w:t>ին</w:t>
      </w:r>
      <w:proofErr w:type="spellEnd"/>
      <w:r w:rsidR="000604CF" w:rsidRPr="00373839">
        <w:rPr>
          <w:rFonts w:ascii="GHEA Grapalat" w:hAnsi="GHEA Grapalat" w:cs="Sylfaen"/>
          <w:sz w:val="20"/>
          <w:lang w:val="af-ZA"/>
        </w:rPr>
        <w:t xml:space="preserve"> </w:t>
      </w:r>
      <w:proofErr w:type="spellStart"/>
      <w:r w:rsidRPr="00373839">
        <w:rPr>
          <w:rFonts w:ascii="GHEA Grapalat" w:hAnsi="GHEA Grapalat" w:cs="Sylfaen"/>
          <w:sz w:val="20"/>
        </w:rPr>
        <w:t>մասնակցելու</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մտադրություն</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ունեցող</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անձանց</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այսուհետ</w:t>
      </w:r>
      <w:proofErr w:type="spellEnd"/>
      <w:r w:rsidRPr="00373839">
        <w:rPr>
          <w:rFonts w:ascii="GHEA Grapalat" w:hAnsi="GHEA Grapalat" w:cs="Times Armenian"/>
          <w:sz w:val="20"/>
          <w:lang w:val="af-ZA"/>
        </w:rPr>
        <w:t xml:space="preserve">`  </w:t>
      </w:r>
      <w:proofErr w:type="spellStart"/>
      <w:r w:rsidR="003D0075" w:rsidRPr="00373839">
        <w:rPr>
          <w:rFonts w:ascii="GHEA Grapalat" w:hAnsi="GHEA Grapalat" w:cs="Sylfaen"/>
          <w:sz w:val="20"/>
        </w:rPr>
        <w:t>մ</w:t>
      </w:r>
      <w:r w:rsidRPr="00373839">
        <w:rPr>
          <w:rFonts w:ascii="GHEA Grapalat" w:hAnsi="GHEA Grapalat" w:cs="Sylfaen"/>
          <w:sz w:val="20"/>
        </w:rPr>
        <w:t>ասնակից</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տեղեկացնելու</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ընթացակար</w:t>
      </w:r>
      <w:r w:rsidRPr="00373839">
        <w:rPr>
          <w:rFonts w:ascii="GHEA Grapalat" w:hAnsi="GHEA Grapalat" w:cs="Times Armenian"/>
          <w:sz w:val="20"/>
        </w:rPr>
        <w:t>գ</w:t>
      </w:r>
      <w:r w:rsidRPr="00373839">
        <w:rPr>
          <w:rFonts w:ascii="GHEA Grapalat" w:hAnsi="GHEA Grapalat" w:cs="Sylfaen"/>
          <w:sz w:val="20"/>
        </w:rPr>
        <w:t>ի</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պայմանների</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Times Armenian"/>
          <w:sz w:val="20"/>
        </w:rPr>
        <w:t>գ</w:t>
      </w:r>
      <w:r w:rsidRPr="00373839">
        <w:rPr>
          <w:rFonts w:ascii="GHEA Grapalat" w:hAnsi="GHEA Grapalat" w:cs="Sylfaen"/>
          <w:sz w:val="20"/>
        </w:rPr>
        <w:t>նման</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առարկայի</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ընթացակար</w:t>
      </w:r>
      <w:r w:rsidRPr="00373839">
        <w:rPr>
          <w:rFonts w:ascii="GHEA Grapalat" w:hAnsi="GHEA Grapalat" w:cs="Times Armenian"/>
          <w:sz w:val="20"/>
        </w:rPr>
        <w:t>գ</w:t>
      </w:r>
      <w:r w:rsidRPr="00373839">
        <w:rPr>
          <w:rFonts w:ascii="GHEA Grapalat" w:hAnsi="GHEA Grapalat" w:cs="Sylfaen"/>
          <w:sz w:val="20"/>
        </w:rPr>
        <w:t>ի</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անցկացման</w:t>
      </w:r>
      <w:proofErr w:type="spellEnd"/>
      <w:r w:rsidRPr="00373839">
        <w:rPr>
          <w:rFonts w:ascii="GHEA Grapalat" w:hAnsi="GHEA Grapalat" w:cs="Times Armenian"/>
          <w:sz w:val="20"/>
          <w:lang w:val="af-ZA"/>
        </w:rPr>
        <w:t xml:space="preserve">, </w:t>
      </w:r>
      <w:r w:rsidR="002E7EE1" w:rsidRPr="00373839">
        <w:rPr>
          <w:rFonts w:ascii="GHEA Grapalat" w:hAnsi="GHEA Grapalat" w:cs="Sylfaen"/>
          <w:sz w:val="20"/>
          <w:lang w:val="hy-AM"/>
        </w:rPr>
        <w:t>ընտրված մասնակցին</w:t>
      </w:r>
      <w:r w:rsidRPr="00373839">
        <w:rPr>
          <w:rFonts w:ascii="GHEA Grapalat" w:hAnsi="GHEA Grapalat" w:cs="Times Armenian"/>
          <w:sz w:val="20"/>
          <w:lang w:val="af-ZA"/>
        </w:rPr>
        <w:t xml:space="preserve"> </w:t>
      </w:r>
      <w:proofErr w:type="spellStart"/>
      <w:r w:rsidRPr="00373839">
        <w:rPr>
          <w:rFonts w:ascii="GHEA Grapalat" w:hAnsi="GHEA Grapalat" w:cs="Sylfaen"/>
          <w:sz w:val="20"/>
        </w:rPr>
        <w:t>որոշելու</w:t>
      </w:r>
      <w:proofErr w:type="spellEnd"/>
      <w:r w:rsidRPr="00373839">
        <w:rPr>
          <w:rFonts w:ascii="GHEA Grapalat" w:hAnsi="GHEA Grapalat" w:cs="Times Armenian"/>
          <w:sz w:val="20"/>
          <w:lang w:val="af-ZA"/>
        </w:rPr>
        <w:t xml:space="preserve"> </w:t>
      </w:r>
      <w:r w:rsidRPr="00373839">
        <w:rPr>
          <w:rFonts w:ascii="GHEA Grapalat" w:hAnsi="GHEA Grapalat" w:cs="Sylfaen"/>
          <w:sz w:val="20"/>
        </w:rPr>
        <w:t>և</w:t>
      </w:r>
      <w:r w:rsidRPr="00373839">
        <w:rPr>
          <w:rFonts w:ascii="GHEA Grapalat" w:hAnsi="GHEA Grapalat" w:cs="Times Armenian"/>
          <w:sz w:val="20"/>
          <w:lang w:val="af-ZA"/>
        </w:rPr>
        <w:t xml:space="preserve"> </w:t>
      </w:r>
      <w:proofErr w:type="spellStart"/>
      <w:r w:rsidRPr="00373839">
        <w:rPr>
          <w:rFonts w:ascii="GHEA Grapalat" w:hAnsi="GHEA Grapalat" w:cs="Sylfaen"/>
          <w:sz w:val="20"/>
        </w:rPr>
        <w:t>նրա</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հետ</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պայմանա</w:t>
      </w:r>
      <w:r w:rsidRPr="00373839">
        <w:rPr>
          <w:rFonts w:ascii="GHEA Grapalat" w:hAnsi="GHEA Grapalat" w:cs="Times Armenian"/>
          <w:sz w:val="20"/>
        </w:rPr>
        <w:t>գ</w:t>
      </w:r>
      <w:r w:rsidRPr="00373839">
        <w:rPr>
          <w:rFonts w:ascii="GHEA Grapalat" w:hAnsi="GHEA Grapalat" w:cs="Sylfaen"/>
          <w:sz w:val="20"/>
        </w:rPr>
        <w:t>իր</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կնքելու</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մասին</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ինչպես</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նաև</w:t>
      </w:r>
      <w:proofErr w:type="spellEnd"/>
      <w:r w:rsidR="00082922" w:rsidRPr="00373839">
        <w:rPr>
          <w:rFonts w:ascii="GHEA Grapalat" w:hAnsi="GHEA Grapalat" w:cs="Sylfaen"/>
          <w:sz w:val="20"/>
        </w:rPr>
        <w:t>՝</w:t>
      </w:r>
      <w:r w:rsidRPr="00373839">
        <w:rPr>
          <w:rFonts w:ascii="GHEA Grapalat" w:hAnsi="GHEA Grapalat" w:cs="Times Armenian"/>
          <w:sz w:val="20"/>
          <w:lang w:val="af-ZA"/>
        </w:rPr>
        <w:t xml:space="preserve"> </w:t>
      </w:r>
      <w:proofErr w:type="spellStart"/>
      <w:r w:rsidRPr="00373839">
        <w:rPr>
          <w:rFonts w:ascii="GHEA Grapalat" w:hAnsi="GHEA Grapalat" w:cs="Sylfaen"/>
          <w:sz w:val="20"/>
        </w:rPr>
        <w:t>օժանդակելու</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ընթացակար</w:t>
      </w:r>
      <w:r w:rsidRPr="00373839">
        <w:rPr>
          <w:rFonts w:ascii="GHEA Grapalat" w:hAnsi="GHEA Grapalat" w:cs="Times Armenian"/>
          <w:sz w:val="20"/>
        </w:rPr>
        <w:t>գ</w:t>
      </w:r>
      <w:r w:rsidRPr="00373839">
        <w:rPr>
          <w:rFonts w:ascii="GHEA Grapalat" w:hAnsi="GHEA Grapalat" w:cs="Sylfaen"/>
          <w:sz w:val="20"/>
        </w:rPr>
        <w:t>ի</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հայտը</w:t>
      </w:r>
      <w:proofErr w:type="spellEnd"/>
      <w:r w:rsidRPr="00373839">
        <w:rPr>
          <w:rFonts w:ascii="GHEA Grapalat" w:hAnsi="GHEA Grapalat" w:cs="Times Armenian"/>
          <w:sz w:val="20"/>
          <w:lang w:val="af-ZA"/>
        </w:rPr>
        <w:t xml:space="preserve"> </w:t>
      </w:r>
      <w:proofErr w:type="spellStart"/>
      <w:r w:rsidRPr="00373839">
        <w:rPr>
          <w:rFonts w:ascii="GHEA Grapalat" w:hAnsi="GHEA Grapalat" w:cs="Sylfaen"/>
          <w:sz w:val="20"/>
        </w:rPr>
        <w:t>պատրաստելիս</w:t>
      </w:r>
      <w:proofErr w:type="spellEnd"/>
      <w:r w:rsidR="004D5671" w:rsidRPr="00373839">
        <w:rPr>
          <w:rFonts w:ascii="GHEA Grapalat" w:hAnsi="GHEA Grapalat" w:cs="Times Armenian"/>
          <w:sz w:val="20"/>
          <w:lang w:val="af-ZA"/>
        </w:rPr>
        <w:t>։</w:t>
      </w:r>
    </w:p>
    <w:p w14:paraId="6F9F4E97" w14:textId="3460D508" w:rsidR="00096865" w:rsidRPr="005E1F72" w:rsidRDefault="00096865" w:rsidP="00D74267">
      <w:pPr>
        <w:ind w:firstLine="567"/>
        <w:jc w:val="both"/>
        <w:rPr>
          <w:rFonts w:ascii="GHEA Grapalat" w:hAnsi="GHEA Grapalat"/>
          <w:sz w:val="20"/>
          <w:lang w:val="af-ZA"/>
        </w:rPr>
      </w:pPr>
      <w:proofErr w:type="spellStart"/>
      <w:r w:rsidRPr="005E1F72">
        <w:rPr>
          <w:rFonts w:ascii="GHEA Grapalat" w:hAnsi="GHEA Grapalat" w:cs="Sylfaen"/>
          <w:sz w:val="20"/>
        </w:rPr>
        <w:t>Հայտեր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ներկայացնել</w:t>
      </w:r>
      <w:proofErr w:type="spellEnd"/>
      <w:r w:rsidRPr="005E1F72">
        <w:rPr>
          <w:rFonts w:ascii="GHEA Grapalat" w:hAnsi="GHEA Grapalat" w:cs="Times Armenian"/>
          <w:sz w:val="20"/>
          <w:lang w:val="af-ZA"/>
        </w:rPr>
        <w:t xml:space="preserve"> </w:t>
      </w:r>
      <w:r w:rsidR="00070DBB" w:rsidRPr="005E1F72">
        <w:rPr>
          <w:rFonts w:ascii="GHEA Grapalat" w:hAnsi="GHEA Grapalat" w:cs="Times Armenian"/>
          <w:sz w:val="20"/>
          <w:lang w:val="af-ZA"/>
        </w:rPr>
        <w:t xml:space="preserve">համակարգում </w:t>
      </w:r>
      <w:proofErr w:type="spellStart"/>
      <w:r w:rsidR="00753E6E" w:rsidRPr="005E1F72">
        <w:rPr>
          <w:rFonts w:ascii="GHEA Grapalat" w:hAnsi="GHEA Grapalat" w:cs="Sylfaen"/>
          <w:sz w:val="20"/>
        </w:rPr>
        <w:t>գրանցված</w:t>
      </w:r>
      <w:proofErr w:type="spellEnd"/>
      <w:r w:rsidR="00753E6E" w:rsidRPr="005E1F72">
        <w:rPr>
          <w:rFonts w:ascii="GHEA Grapalat" w:hAnsi="GHEA Grapalat" w:cs="Sylfaen"/>
          <w:sz w:val="20"/>
          <w:lang w:val="af-ZA"/>
        </w:rPr>
        <w:t xml:space="preserve"> </w:t>
      </w:r>
      <w:proofErr w:type="spellStart"/>
      <w:r w:rsidRPr="005E1F72">
        <w:rPr>
          <w:rFonts w:ascii="GHEA Grapalat" w:hAnsi="GHEA Grapalat" w:cs="Sylfaen"/>
          <w:sz w:val="20"/>
        </w:rPr>
        <w:t>բոլոր</w:t>
      </w:r>
      <w:proofErr w:type="spellEnd"/>
      <w:r w:rsidR="00B2681D" w:rsidRPr="005E1F72">
        <w:rPr>
          <w:rFonts w:ascii="GHEA Grapalat" w:hAnsi="GHEA Grapalat" w:cs="Sylfaen"/>
          <w:sz w:val="20"/>
          <w:lang w:val="af-ZA"/>
        </w:rPr>
        <w:t xml:space="preserve"> </w:t>
      </w:r>
      <w:proofErr w:type="spellStart"/>
      <w:r w:rsidRPr="005E1F72">
        <w:rPr>
          <w:rFonts w:ascii="GHEA Grapalat" w:hAnsi="GHEA Grapalat" w:cs="Sylfaen"/>
          <w:sz w:val="20"/>
        </w:rPr>
        <w:t>անձի</w:t>
      </w:r>
      <w:r w:rsidR="00082922">
        <w:rPr>
          <w:rFonts w:ascii="GHEA Grapalat" w:hAnsi="GHEA Grapalat" w:cs="Sylfaen"/>
          <w:sz w:val="20"/>
        </w:rPr>
        <w:t>ն</w:t>
      </w:r>
      <w:r w:rsidRPr="005E1F72">
        <w:rPr>
          <w:rFonts w:ascii="GHEA Grapalat" w:hAnsi="GHEA Grapalat" w:cs="Sylfaen"/>
          <w:sz w:val="20"/>
        </w:rPr>
        <w:t>ք</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անկախ</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օտարերկրյա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ֆիզիկական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քաղաքացիություն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չունեցող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լինելու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proofErr w:type="spellEnd"/>
      <w:r w:rsidR="004D5671" w:rsidRPr="005E1F72">
        <w:rPr>
          <w:rFonts w:ascii="GHEA Grapalat" w:hAnsi="GHEA Grapalat" w:cs="Times Armenian"/>
          <w:sz w:val="20"/>
          <w:lang w:val="af-ZA"/>
        </w:rPr>
        <w:t>։</w:t>
      </w:r>
    </w:p>
    <w:p w14:paraId="4D96D856" w14:textId="77777777" w:rsidR="00926875" w:rsidRPr="005E1F72" w:rsidRDefault="00926875" w:rsidP="00D74267">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proofErr w:type="spellStart"/>
      <w:r w:rsidRPr="005E1F72">
        <w:rPr>
          <w:rFonts w:ascii="GHEA Grapalat" w:hAnsi="GHEA Grapalat" w:cs="Sylfaen"/>
          <w:szCs w:val="24"/>
          <w:lang w:val="en-US"/>
        </w:rPr>
        <w:t>հասցեով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գործող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ինտերնետային</w:t>
      </w:r>
      <w:proofErr w:type="spellEnd"/>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Նշված</w:t>
      </w:r>
      <w:proofErr w:type="spellEnd"/>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մասնակից</w:t>
      </w:r>
      <w:proofErr w:type="spellEnd"/>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00844434"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00C4795F"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00EF6526" w:rsidRPr="005E1F72">
        <w:rPr>
          <w:rFonts w:ascii="GHEA Grapalat" w:hAnsi="GHEA Grapalat" w:cs="Sylfaen"/>
          <w:szCs w:val="24"/>
          <w:lang w:val="ru-RU"/>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2EF64139" w14:textId="77777777" w:rsidR="00096865" w:rsidRPr="005E1F72" w:rsidRDefault="00096865" w:rsidP="00D74267">
      <w:pPr>
        <w:ind w:firstLine="567"/>
        <w:jc w:val="both"/>
        <w:rPr>
          <w:rFonts w:ascii="GHEA Grapalat" w:hAnsi="GHEA Grapalat" w:cs="Times Armenian"/>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հարաբերությունների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նկատմամբ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կիրառվում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իրավունքը</w:t>
      </w:r>
      <w:proofErr w:type="spellEnd"/>
      <w:r w:rsidR="004D5671" w:rsidRPr="005E1F72">
        <w:rPr>
          <w:rFonts w:ascii="GHEA Grapalat" w:hAnsi="GHEA Grapalat" w:cs="Times Armenian"/>
          <w:sz w:val="20"/>
          <w:lang w:val="af-ZA"/>
        </w:rPr>
        <w:t>։</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վեճերը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ենթակա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քննության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դատարաններում</w:t>
      </w:r>
      <w:proofErr w:type="spellEnd"/>
      <w:r w:rsidR="004D5671" w:rsidRPr="005E1F72">
        <w:rPr>
          <w:rFonts w:ascii="GHEA Grapalat" w:hAnsi="GHEA Grapalat" w:cs="Times Armenian"/>
          <w:sz w:val="20"/>
          <w:lang w:val="af-ZA"/>
        </w:rPr>
        <w:t>։</w:t>
      </w:r>
      <w:r w:rsidR="00F5653D" w:rsidRPr="005E1F72">
        <w:rPr>
          <w:rFonts w:ascii="GHEA Grapalat" w:hAnsi="GHEA Grapalat" w:cs="Times Armenian"/>
          <w:sz w:val="20"/>
          <w:lang w:val="af-ZA"/>
        </w:rPr>
        <w:t xml:space="preserve"> </w:t>
      </w:r>
    </w:p>
    <w:p w14:paraId="2DF6BE6A" w14:textId="4D41150D" w:rsidR="006445D5" w:rsidRDefault="00A81DD5" w:rsidP="006445D5">
      <w:pPr>
        <w:pStyle w:val="BodyTextIndent"/>
        <w:spacing w:line="240" w:lineRule="auto"/>
        <w:rPr>
          <w:rFonts w:ascii="GHEA Grapalat" w:hAnsi="GHEA Grapalat"/>
          <w:sz w:val="24"/>
          <w:szCs w:val="24"/>
          <w:lang w:val="af-ZA"/>
        </w:rPr>
      </w:pPr>
      <w:proofErr w:type="spellStart"/>
      <w:r w:rsidRPr="005E1F72">
        <w:rPr>
          <w:rFonts w:ascii="GHEA Grapalat" w:hAnsi="GHEA Grapalat"/>
        </w:rPr>
        <w:t>Գնահատող</w:t>
      </w:r>
      <w:proofErr w:type="spellEnd"/>
      <w:r w:rsidRPr="0023757C">
        <w:rPr>
          <w:rFonts w:ascii="GHEA Grapalat" w:hAnsi="GHEA Grapalat"/>
          <w:lang w:val="af-ZA"/>
        </w:rPr>
        <w:t xml:space="preserve"> </w:t>
      </w:r>
      <w:proofErr w:type="spellStart"/>
      <w:r w:rsidRPr="005E1F72">
        <w:rPr>
          <w:rFonts w:ascii="GHEA Grapalat" w:hAnsi="GHEA Grapalat"/>
        </w:rPr>
        <w:t>հանձնաժողովի</w:t>
      </w:r>
      <w:proofErr w:type="spellEnd"/>
      <w:r w:rsidRPr="0023757C">
        <w:rPr>
          <w:rFonts w:ascii="GHEA Grapalat" w:hAnsi="GHEA Grapalat"/>
          <w:lang w:val="af-ZA"/>
        </w:rPr>
        <w:t xml:space="preserve"> </w:t>
      </w:r>
      <w:proofErr w:type="spellStart"/>
      <w:r w:rsidRPr="005E1F72">
        <w:rPr>
          <w:rFonts w:ascii="GHEA Grapalat" w:hAnsi="GHEA Grapalat"/>
        </w:rPr>
        <w:t>քարտուղարի</w:t>
      </w:r>
      <w:proofErr w:type="spellEnd"/>
      <w:r w:rsidRPr="0023757C">
        <w:rPr>
          <w:rFonts w:ascii="GHEA Grapalat" w:hAnsi="GHEA Grapalat"/>
          <w:lang w:val="af-ZA"/>
        </w:rPr>
        <w:t xml:space="preserve"> </w:t>
      </w:r>
      <w:proofErr w:type="spellStart"/>
      <w:r w:rsidR="00B14E2D">
        <w:rPr>
          <w:rFonts w:ascii="GHEA Grapalat" w:hAnsi="GHEA Grapalat"/>
        </w:rPr>
        <w:t>էլեկտրոնային</w:t>
      </w:r>
      <w:proofErr w:type="spellEnd"/>
      <w:r w:rsidR="00B14E2D" w:rsidRPr="0023757C">
        <w:rPr>
          <w:rFonts w:ascii="GHEA Grapalat" w:hAnsi="GHEA Grapalat"/>
          <w:lang w:val="af-ZA"/>
        </w:rPr>
        <w:t xml:space="preserve"> </w:t>
      </w:r>
      <w:proofErr w:type="spellStart"/>
      <w:r w:rsidR="00B14E2D">
        <w:rPr>
          <w:rFonts w:ascii="GHEA Grapalat" w:hAnsi="GHEA Grapalat"/>
        </w:rPr>
        <w:t>փոստի</w:t>
      </w:r>
      <w:proofErr w:type="spellEnd"/>
      <w:r w:rsidR="00B14E2D" w:rsidRPr="0023757C">
        <w:rPr>
          <w:rFonts w:ascii="GHEA Grapalat" w:hAnsi="GHEA Grapalat"/>
          <w:lang w:val="af-ZA"/>
        </w:rPr>
        <w:t xml:space="preserve"> </w:t>
      </w:r>
      <w:proofErr w:type="spellStart"/>
      <w:r w:rsidR="00B14E2D">
        <w:rPr>
          <w:rFonts w:ascii="GHEA Grapalat" w:hAnsi="GHEA Grapalat"/>
        </w:rPr>
        <w:t>հասցեն</w:t>
      </w:r>
      <w:proofErr w:type="spellEnd"/>
      <w:r w:rsidR="00B14E2D" w:rsidRPr="0023757C">
        <w:rPr>
          <w:rFonts w:ascii="GHEA Grapalat" w:hAnsi="GHEA Grapalat"/>
          <w:lang w:val="af-ZA"/>
        </w:rPr>
        <w:t xml:space="preserve"> </w:t>
      </w:r>
      <w:r w:rsidR="00B14E2D">
        <w:rPr>
          <w:rFonts w:ascii="GHEA Grapalat" w:hAnsi="GHEA Grapalat"/>
        </w:rPr>
        <w:t>է</w:t>
      </w:r>
      <w:r w:rsidR="00B14E2D" w:rsidRPr="0023757C">
        <w:rPr>
          <w:rFonts w:ascii="GHEA Grapalat" w:hAnsi="GHEA Grapalat"/>
          <w:lang w:val="af-ZA"/>
        </w:rPr>
        <w:t>`</w:t>
      </w:r>
      <w:r w:rsidR="003517CC" w:rsidRPr="003517CC">
        <w:rPr>
          <w:rFonts w:ascii="GHEA Grapalat" w:hAnsi="GHEA Grapalat"/>
          <w:lang w:val="hy-AM"/>
        </w:rPr>
        <w:t xml:space="preserve"> </w:t>
      </w:r>
      <w:hyperlink r:id="rId13" w:history="1">
        <w:r w:rsidR="00915F0C" w:rsidRPr="000E3ABB">
          <w:rPr>
            <w:rStyle w:val="Hyperlink"/>
            <w:rFonts w:ascii="Arial" w:hAnsi="Arial" w:cs="Arial"/>
            <w:b/>
            <w:bCs/>
            <w:sz w:val="21"/>
            <w:szCs w:val="21"/>
            <w:shd w:val="clear" w:color="auto" w:fill="F4F4F4"/>
            <w:lang w:val="af-ZA"/>
          </w:rPr>
          <w:t>narine.ghazaryan@yerevan.am</w:t>
        </w:r>
      </w:hyperlink>
    </w:p>
    <w:p w14:paraId="2328494B" w14:textId="77777777" w:rsidR="006445D5" w:rsidRDefault="006445D5" w:rsidP="006445D5">
      <w:pPr>
        <w:pStyle w:val="BodyTextIndent"/>
        <w:spacing w:line="240" w:lineRule="auto"/>
        <w:rPr>
          <w:rFonts w:ascii="GHEA Grapalat" w:hAnsi="GHEA Grapalat"/>
          <w:sz w:val="24"/>
          <w:szCs w:val="24"/>
          <w:lang w:val="af-ZA"/>
        </w:rPr>
      </w:pPr>
    </w:p>
    <w:p w14:paraId="16412228" w14:textId="77777777" w:rsidR="007C1D02" w:rsidRDefault="007C1D02" w:rsidP="006445D5">
      <w:pPr>
        <w:pStyle w:val="BodyTextIndent"/>
        <w:spacing w:line="240" w:lineRule="auto"/>
        <w:rPr>
          <w:rFonts w:ascii="GHEA Grapalat" w:hAnsi="GHEA Grapalat"/>
          <w:sz w:val="24"/>
          <w:szCs w:val="24"/>
          <w:lang w:val="af-ZA"/>
        </w:rPr>
      </w:pPr>
    </w:p>
    <w:p w14:paraId="5BC82734" w14:textId="77777777" w:rsidR="007C1D02" w:rsidRDefault="007C1D02" w:rsidP="006445D5">
      <w:pPr>
        <w:pStyle w:val="BodyTextIndent"/>
        <w:spacing w:line="240" w:lineRule="auto"/>
        <w:rPr>
          <w:rFonts w:ascii="GHEA Grapalat" w:hAnsi="GHEA Grapalat"/>
          <w:sz w:val="24"/>
          <w:szCs w:val="24"/>
          <w:lang w:val="af-ZA"/>
        </w:rPr>
      </w:pPr>
    </w:p>
    <w:p w14:paraId="2894EB74" w14:textId="77777777" w:rsidR="007C1D02" w:rsidRDefault="007C1D02" w:rsidP="006445D5">
      <w:pPr>
        <w:pStyle w:val="BodyTextIndent"/>
        <w:spacing w:line="240" w:lineRule="auto"/>
        <w:rPr>
          <w:rFonts w:ascii="GHEA Grapalat" w:hAnsi="GHEA Grapalat"/>
          <w:sz w:val="24"/>
          <w:szCs w:val="24"/>
          <w:lang w:val="af-ZA"/>
        </w:rPr>
      </w:pPr>
    </w:p>
    <w:p w14:paraId="74199AC1" w14:textId="77777777" w:rsidR="007C1D02" w:rsidRDefault="007C1D02" w:rsidP="006445D5">
      <w:pPr>
        <w:pStyle w:val="BodyTextIndent"/>
        <w:spacing w:line="240" w:lineRule="auto"/>
        <w:rPr>
          <w:rFonts w:ascii="GHEA Grapalat" w:hAnsi="GHEA Grapalat"/>
          <w:sz w:val="24"/>
          <w:szCs w:val="24"/>
          <w:lang w:val="af-ZA"/>
        </w:rPr>
      </w:pPr>
    </w:p>
    <w:p w14:paraId="1552C13F" w14:textId="77777777" w:rsidR="007C1D02" w:rsidRDefault="007C1D02" w:rsidP="006445D5">
      <w:pPr>
        <w:pStyle w:val="BodyTextIndent"/>
        <w:spacing w:line="240" w:lineRule="auto"/>
        <w:rPr>
          <w:rFonts w:ascii="GHEA Grapalat" w:hAnsi="GHEA Grapalat"/>
          <w:sz w:val="24"/>
          <w:szCs w:val="24"/>
          <w:lang w:val="af-ZA"/>
        </w:rPr>
      </w:pPr>
    </w:p>
    <w:p w14:paraId="22CC4D5A" w14:textId="77777777" w:rsidR="007C1D02" w:rsidRDefault="007C1D02" w:rsidP="006445D5">
      <w:pPr>
        <w:pStyle w:val="BodyTextIndent"/>
        <w:spacing w:line="240" w:lineRule="auto"/>
        <w:rPr>
          <w:rFonts w:ascii="GHEA Grapalat" w:hAnsi="GHEA Grapalat"/>
          <w:sz w:val="24"/>
          <w:szCs w:val="24"/>
          <w:lang w:val="af-ZA"/>
        </w:rPr>
      </w:pPr>
    </w:p>
    <w:p w14:paraId="12C049C5" w14:textId="77777777" w:rsidR="007C1D02" w:rsidRDefault="007C1D02" w:rsidP="006445D5">
      <w:pPr>
        <w:pStyle w:val="BodyTextIndent"/>
        <w:spacing w:line="240" w:lineRule="auto"/>
        <w:rPr>
          <w:rFonts w:ascii="GHEA Grapalat" w:hAnsi="GHEA Grapalat"/>
          <w:sz w:val="24"/>
          <w:szCs w:val="24"/>
          <w:lang w:val="af-ZA"/>
        </w:rPr>
      </w:pPr>
    </w:p>
    <w:p w14:paraId="75DAB666" w14:textId="77777777" w:rsidR="007C1D02" w:rsidRDefault="007C1D02" w:rsidP="006445D5">
      <w:pPr>
        <w:pStyle w:val="BodyTextIndent"/>
        <w:spacing w:line="240" w:lineRule="auto"/>
        <w:rPr>
          <w:rFonts w:ascii="GHEA Grapalat" w:hAnsi="GHEA Grapalat"/>
          <w:sz w:val="24"/>
          <w:szCs w:val="24"/>
          <w:lang w:val="af-ZA"/>
        </w:rPr>
      </w:pPr>
    </w:p>
    <w:p w14:paraId="62944ADB" w14:textId="77777777" w:rsidR="007C1D02" w:rsidRDefault="007C1D02" w:rsidP="006445D5">
      <w:pPr>
        <w:pStyle w:val="BodyTextIndent"/>
        <w:spacing w:line="240" w:lineRule="auto"/>
        <w:rPr>
          <w:rFonts w:ascii="GHEA Grapalat" w:hAnsi="GHEA Grapalat"/>
          <w:sz w:val="24"/>
          <w:szCs w:val="24"/>
          <w:lang w:val="af-ZA"/>
        </w:rPr>
      </w:pPr>
    </w:p>
    <w:p w14:paraId="6E08B1A9" w14:textId="77777777" w:rsidR="007C1D02" w:rsidRDefault="007C1D02" w:rsidP="006445D5">
      <w:pPr>
        <w:pStyle w:val="BodyTextIndent"/>
        <w:spacing w:line="240" w:lineRule="auto"/>
        <w:rPr>
          <w:rFonts w:ascii="GHEA Grapalat" w:hAnsi="GHEA Grapalat"/>
          <w:sz w:val="24"/>
          <w:szCs w:val="24"/>
          <w:lang w:val="af-ZA"/>
        </w:rPr>
      </w:pPr>
    </w:p>
    <w:p w14:paraId="5E949522" w14:textId="77777777" w:rsidR="007C1D02" w:rsidRDefault="007C1D02" w:rsidP="006445D5">
      <w:pPr>
        <w:pStyle w:val="BodyTextIndent"/>
        <w:spacing w:line="240" w:lineRule="auto"/>
        <w:rPr>
          <w:rFonts w:ascii="GHEA Grapalat" w:hAnsi="GHEA Grapalat"/>
          <w:sz w:val="24"/>
          <w:szCs w:val="24"/>
          <w:lang w:val="af-ZA"/>
        </w:rPr>
      </w:pPr>
    </w:p>
    <w:p w14:paraId="052A1332" w14:textId="77777777" w:rsidR="007C1D02" w:rsidRDefault="007C1D02" w:rsidP="006445D5">
      <w:pPr>
        <w:pStyle w:val="BodyTextIndent"/>
        <w:spacing w:line="240" w:lineRule="auto"/>
        <w:rPr>
          <w:rFonts w:ascii="GHEA Grapalat" w:hAnsi="GHEA Grapalat"/>
          <w:sz w:val="24"/>
          <w:szCs w:val="24"/>
          <w:lang w:val="af-ZA"/>
        </w:rPr>
      </w:pPr>
    </w:p>
    <w:p w14:paraId="3A2F1079" w14:textId="77777777" w:rsidR="007C1D02" w:rsidRDefault="007C1D02" w:rsidP="006445D5">
      <w:pPr>
        <w:pStyle w:val="BodyTextIndent"/>
        <w:spacing w:line="240" w:lineRule="auto"/>
        <w:rPr>
          <w:rFonts w:ascii="GHEA Grapalat" w:hAnsi="GHEA Grapalat"/>
          <w:sz w:val="24"/>
          <w:szCs w:val="24"/>
          <w:lang w:val="af-ZA"/>
        </w:rPr>
      </w:pPr>
    </w:p>
    <w:p w14:paraId="3A97CB59" w14:textId="77777777" w:rsidR="007C1D02" w:rsidRDefault="007C1D02" w:rsidP="006445D5">
      <w:pPr>
        <w:pStyle w:val="BodyTextIndent"/>
        <w:spacing w:line="240" w:lineRule="auto"/>
        <w:rPr>
          <w:rFonts w:ascii="GHEA Grapalat" w:hAnsi="GHEA Grapalat"/>
          <w:sz w:val="24"/>
          <w:szCs w:val="24"/>
          <w:lang w:val="af-ZA"/>
        </w:rPr>
      </w:pPr>
    </w:p>
    <w:p w14:paraId="6C60E38E" w14:textId="77777777" w:rsidR="007C1D02" w:rsidRDefault="007C1D02" w:rsidP="006445D5">
      <w:pPr>
        <w:pStyle w:val="BodyTextIndent"/>
        <w:spacing w:line="240" w:lineRule="auto"/>
        <w:rPr>
          <w:rFonts w:ascii="GHEA Grapalat" w:hAnsi="GHEA Grapalat"/>
          <w:sz w:val="24"/>
          <w:szCs w:val="24"/>
          <w:lang w:val="af-ZA"/>
        </w:rPr>
      </w:pPr>
    </w:p>
    <w:p w14:paraId="5C06B0B3" w14:textId="77777777" w:rsidR="007C1D02" w:rsidRDefault="007C1D02" w:rsidP="006445D5">
      <w:pPr>
        <w:pStyle w:val="BodyTextIndent"/>
        <w:spacing w:line="240" w:lineRule="auto"/>
        <w:rPr>
          <w:rFonts w:ascii="GHEA Grapalat" w:hAnsi="GHEA Grapalat"/>
          <w:sz w:val="24"/>
          <w:szCs w:val="24"/>
          <w:lang w:val="af-ZA"/>
        </w:rPr>
      </w:pPr>
    </w:p>
    <w:p w14:paraId="07B5B572" w14:textId="77777777" w:rsidR="007C1D02" w:rsidRDefault="007C1D02" w:rsidP="006445D5">
      <w:pPr>
        <w:pStyle w:val="BodyTextIndent"/>
        <w:spacing w:line="240" w:lineRule="auto"/>
        <w:rPr>
          <w:rFonts w:ascii="GHEA Grapalat" w:hAnsi="GHEA Grapalat"/>
          <w:sz w:val="24"/>
          <w:szCs w:val="24"/>
          <w:lang w:val="af-ZA"/>
        </w:rPr>
      </w:pPr>
    </w:p>
    <w:p w14:paraId="60FE97E6" w14:textId="77777777" w:rsidR="007C1D02" w:rsidRDefault="007C1D02" w:rsidP="006445D5">
      <w:pPr>
        <w:pStyle w:val="BodyTextIndent"/>
        <w:spacing w:line="240" w:lineRule="auto"/>
        <w:rPr>
          <w:rFonts w:ascii="GHEA Grapalat" w:hAnsi="GHEA Grapalat"/>
          <w:sz w:val="24"/>
          <w:szCs w:val="24"/>
          <w:lang w:val="af-ZA"/>
        </w:rPr>
      </w:pPr>
    </w:p>
    <w:p w14:paraId="22164951" w14:textId="77777777" w:rsidR="007C1D02" w:rsidRDefault="007C1D02" w:rsidP="006445D5">
      <w:pPr>
        <w:pStyle w:val="BodyTextIndent"/>
        <w:spacing w:line="240" w:lineRule="auto"/>
        <w:rPr>
          <w:rFonts w:ascii="GHEA Grapalat" w:hAnsi="GHEA Grapalat"/>
          <w:sz w:val="24"/>
          <w:szCs w:val="24"/>
          <w:lang w:val="af-ZA"/>
        </w:rPr>
      </w:pPr>
    </w:p>
    <w:p w14:paraId="4C077E71" w14:textId="77777777" w:rsidR="007C1D02" w:rsidRDefault="007C1D02" w:rsidP="006445D5">
      <w:pPr>
        <w:pStyle w:val="BodyTextIndent"/>
        <w:spacing w:line="240" w:lineRule="auto"/>
        <w:rPr>
          <w:rFonts w:ascii="GHEA Grapalat" w:hAnsi="GHEA Grapalat"/>
          <w:sz w:val="24"/>
          <w:szCs w:val="24"/>
          <w:lang w:val="af-ZA"/>
        </w:rPr>
      </w:pPr>
    </w:p>
    <w:p w14:paraId="568AA2F8" w14:textId="77777777" w:rsidR="007C1D02" w:rsidRDefault="007C1D02" w:rsidP="006445D5">
      <w:pPr>
        <w:pStyle w:val="BodyTextIndent"/>
        <w:spacing w:line="240" w:lineRule="auto"/>
        <w:rPr>
          <w:rFonts w:ascii="GHEA Grapalat" w:hAnsi="GHEA Grapalat"/>
          <w:sz w:val="24"/>
          <w:szCs w:val="24"/>
          <w:lang w:val="af-ZA"/>
        </w:rPr>
      </w:pPr>
    </w:p>
    <w:p w14:paraId="1F9AEFD8" w14:textId="77777777" w:rsidR="007C1D02" w:rsidRDefault="007C1D02" w:rsidP="006445D5">
      <w:pPr>
        <w:pStyle w:val="BodyTextIndent"/>
        <w:spacing w:line="240" w:lineRule="auto"/>
        <w:rPr>
          <w:rFonts w:ascii="GHEA Grapalat" w:hAnsi="GHEA Grapalat"/>
          <w:sz w:val="24"/>
          <w:szCs w:val="24"/>
          <w:lang w:val="af-ZA"/>
        </w:rPr>
      </w:pPr>
    </w:p>
    <w:p w14:paraId="15EFEC97" w14:textId="77777777" w:rsidR="007C1D02" w:rsidRDefault="007C1D02" w:rsidP="006445D5">
      <w:pPr>
        <w:pStyle w:val="BodyTextIndent"/>
        <w:spacing w:line="240" w:lineRule="auto"/>
        <w:rPr>
          <w:rFonts w:ascii="GHEA Grapalat" w:hAnsi="GHEA Grapalat"/>
          <w:sz w:val="24"/>
          <w:szCs w:val="24"/>
          <w:lang w:val="af-ZA"/>
        </w:rPr>
      </w:pPr>
    </w:p>
    <w:p w14:paraId="30541C65" w14:textId="77777777" w:rsidR="007C1D02" w:rsidRDefault="007C1D02" w:rsidP="006445D5">
      <w:pPr>
        <w:pStyle w:val="BodyTextIndent"/>
        <w:spacing w:line="240" w:lineRule="auto"/>
        <w:rPr>
          <w:rFonts w:ascii="GHEA Grapalat" w:hAnsi="GHEA Grapalat"/>
          <w:sz w:val="24"/>
          <w:szCs w:val="24"/>
          <w:lang w:val="af-ZA"/>
        </w:rPr>
      </w:pPr>
    </w:p>
    <w:p w14:paraId="25D229BB" w14:textId="77777777" w:rsidR="007C1D02" w:rsidRDefault="007C1D02" w:rsidP="006445D5">
      <w:pPr>
        <w:pStyle w:val="BodyTextIndent"/>
        <w:spacing w:line="240" w:lineRule="auto"/>
        <w:rPr>
          <w:rFonts w:ascii="GHEA Grapalat" w:hAnsi="GHEA Grapalat"/>
          <w:sz w:val="24"/>
          <w:szCs w:val="24"/>
          <w:lang w:val="af-ZA"/>
        </w:rPr>
      </w:pPr>
    </w:p>
    <w:p w14:paraId="468EBDA6" w14:textId="1B6E8D07" w:rsidR="00096865" w:rsidRPr="006445D5" w:rsidRDefault="00096865" w:rsidP="00F44C90">
      <w:pPr>
        <w:pStyle w:val="BodyTextIndent"/>
        <w:spacing w:line="240" w:lineRule="auto"/>
        <w:jc w:val="center"/>
        <w:rPr>
          <w:rFonts w:ascii="GHEA Grapalat" w:hAnsi="GHEA Grapalat"/>
          <w:szCs w:val="22"/>
          <w:lang w:val="af-ZA"/>
        </w:rPr>
      </w:pPr>
      <w:r w:rsidRPr="005E1F72">
        <w:rPr>
          <w:rFonts w:ascii="GHEA Grapalat" w:hAnsi="GHEA Grapalat" w:cs="Sylfaen"/>
          <w:szCs w:val="22"/>
        </w:rPr>
        <w:lastRenderedPageBreak/>
        <w:t>ՄԱՍ</w:t>
      </w:r>
      <w:r w:rsidRPr="006445D5">
        <w:rPr>
          <w:rFonts w:ascii="GHEA Grapalat" w:hAnsi="GHEA Grapalat" w:cs="Times Armenian"/>
          <w:szCs w:val="22"/>
          <w:lang w:val="af-ZA"/>
        </w:rPr>
        <w:t xml:space="preserve">  I</w:t>
      </w:r>
    </w:p>
    <w:p w14:paraId="6D0E6DDB" w14:textId="77777777" w:rsidR="00096865" w:rsidRPr="005E1F72" w:rsidRDefault="00096865" w:rsidP="00F44C90">
      <w:pPr>
        <w:pStyle w:val="Heading3"/>
        <w:spacing w:line="240" w:lineRule="auto"/>
        <w:ind w:firstLine="567"/>
        <w:rPr>
          <w:rFonts w:ascii="GHEA Grapalat" w:hAnsi="GHEA Grapalat"/>
          <w:sz w:val="24"/>
          <w:szCs w:val="22"/>
          <w:lang w:val="af-ZA"/>
        </w:rPr>
      </w:pPr>
    </w:p>
    <w:p w14:paraId="5D99619E" w14:textId="77777777" w:rsidR="00096865" w:rsidRPr="005E1F72" w:rsidRDefault="002B32D6" w:rsidP="00F44C90">
      <w:pPr>
        <w:numPr>
          <w:ilvl w:val="0"/>
          <w:numId w:val="1"/>
        </w:numPr>
        <w:jc w:val="center"/>
        <w:rPr>
          <w:rFonts w:ascii="GHEA Grapalat" w:hAnsi="GHEA Grapalat" w:cs="Sylfaen"/>
          <w:b/>
          <w:sz w:val="20"/>
        </w:rPr>
      </w:pPr>
      <w:r w:rsidRPr="005E1F72">
        <w:rPr>
          <w:rFonts w:ascii="GHEA Grapalat" w:hAnsi="GHEA Grapalat" w:cs="Sylfaen"/>
          <w:b/>
          <w:sz w:val="20"/>
        </w:rPr>
        <w:t>ԳՆՄԱՆ  ԱՌԱՐԿԱՅԻ  ԲՆՈՒԹԱԳԻՐԸ</w:t>
      </w:r>
    </w:p>
    <w:p w14:paraId="6042DC5D" w14:textId="77777777" w:rsidR="002B32D6" w:rsidRPr="005E1F72" w:rsidRDefault="002B32D6" w:rsidP="00F44C90">
      <w:pPr>
        <w:ind w:left="360"/>
        <w:jc w:val="center"/>
        <w:rPr>
          <w:rFonts w:ascii="GHEA Grapalat" w:hAnsi="GHEA Grapalat" w:cs="Sylfaen"/>
          <w:b/>
          <w:sz w:val="20"/>
        </w:rPr>
      </w:pPr>
    </w:p>
    <w:p w14:paraId="6076F39E" w14:textId="6EB3C45A" w:rsidR="000A770A" w:rsidRPr="00915F0C" w:rsidRDefault="000A770A" w:rsidP="000A770A">
      <w:pPr>
        <w:pStyle w:val="Heading3"/>
        <w:spacing w:line="240" w:lineRule="auto"/>
        <w:ind w:firstLine="567"/>
        <w:jc w:val="both"/>
        <w:rPr>
          <w:rFonts w:ascii="GHEA Grapalat" w:hAnsi="GHEA Grapalat"/>
          <w:i w:val="0"/>
          <w:iCs/>
          <w:lang w:val="af-ZA"/>
        </w:rPr>
      </w:pPr>
      <w:r w:rsidRPr="00915F0C">
        <w:rPr>
          <w:rFonts w:ascii="GHEA Grapalat" w:hAnsi="GHEA Grapalat" w:cs="Sylfaen"/>
          <w:i w:val="0"/>
          <w:iCs/>
          <w:lang w:val="hy-AM"/>
        </w:rPr>
        <w:t xml:space="preserve">1.1 </w:t>
      </w:r>
      <w:proofErr w:type="spellStart"/>
      <w:r w:rsidR="00096865" w:rsidRPr="00915F0C">
        <w:rPr>
          <w:rFonts w:ascii="GHEA Grapalat" w:hAnsi="GHEA Grapalat" w:cs="Sylfaen"/>
          <w:i w:val="0"/>
          <w:iCs/>
        </w:rPr>
        <w:t>Գնման</w:t>
      </w:r>
      <w:proofErr w:type="spellEnd"/>
      <w:r w:rsidR="00096865" w:rsidRPr="00915F0C">
        <w:rPr>
          <w:rFonts w:ascii="GHEA Grapalat" w:hAnsi="GHEA Grapalat" w:cs="Sylfaen"/>
          <w:i w:val="0"/>
          <w:iCs/>
          <w:lang w:val="af-ZA"/>
        </w:rPr>
        <w:t xml:space="preserve"> </w:t>
      </w:r>
      <w:proofErr w:type="spellStart"/>
      <w:r w:rsidR="00096865" w:rsidRPr="00915F0C">
        <w:rPr>
          <w:rFonts w:ascii="GHEA Grapalat" w:hAnsi="GHEA Grapalat" w:cs="Sylfaen"/>
          <w:i w:val="0"/>
          <w:iCs/>
        </w:rPr>
        <w:t>առարկա</w:t>
      </w:r>
      <w:proofErr w:type="spellEnd"/>
      <w:r w:rsidR="00096865" w:rsidRPr="00915F0C">
        <w:rPr>
          <w:rFonts w:ascii="GHEA Grapalat" w:hAnsi="GHEA Grapalat" w:cs="Sylfaen"/>
          <w:i w:val="0"/>
          <w:iCs/>
          <w:lang w:val="af-ZA"/>
        </w:rPr>
        <w:t xml:space="preserve"> </w:t>
      </w:r>
      <w:r w:rsidR="00096865" w:rsidRPr="00915F0C">
        <w:rPr>
          <w:rFonts w:ascii="GHEA Grapalat" w:hAnsi="GHEA Grapalat" w:cs="Sylfaen"/>
          <w:i w:val="0"/>
          <w:iCs/>
        </w:rPr>
        <w:t>է</w:t>
      </w:r>
      <w:r w:rsidR="00096865" w:rsidRPr="00915F0C">
        <w:rPr>
          <w:rFonts w:ascii="GHEA Grapalat" w:hAnsi="GHEA Grapalat" w:cs="Sylfaen"/>
          <w:i w:val="0"/>
          <w:iCs/>
          <w:lang w:val="af-ZA"/>
        </w:rPr>
        <w:t xml:space="preserve"> </w:t>
      </w:r>
      <w:proofErr w:type="spellStart"/>
      <w:r w:rsidR="00096865" w:rsidRPr="00915F0C">
        <w:rPr>
          <w:rFonts w:ascii="GHEA Grapalat" w:hAnsi="GHEA Grapalat" w:cs="Sylfaen"/>
          <w:i w:val="0"/>
          <w:iCs/>
        </w:rPr>
        <w:t>հանդիսանում</w:t>
      </w:r>
      <w:proofErr w:type="spellEnd"/>
      <w:r w:rsidR="00096865" w:rsidRPr="00915F0C">
        <w:rPr>
          <w:rFonts w:ascii="GHEA Grapalat" w:hAnsi="GHEA Grapalat" w:cs="Sylfaen"/>
          <w:i w:val="0"/>
          <w:iCs/>
          <w:lang w:val="af-ZA"/>
        </w:rPr>
        <w:t xml:space="preserve">  </w:t>
      </w:r>
      <w:proofErr w:type="spellStart"/>
      <w:r w:rsidR="00D74267" w:rsidRPr="00915F0C">
        <w:rPr>
          <w:rFonts w:ascii="GHEA Grapalat" w:hAnsi="GHEA Grapalat"/>
          <w:i w:val="0"/>
          <w:iCs/>
        </w:rPr>
        <w:t>Երևանի</w:t>
      </w:r>
      <w:proofErr w:type="spellEnd"/>
      <w:r w:rsidR="00D74267" w:rsidRPr="00915F0C">
        <w:rPr>
          <w:rFonts w:ascii="GHEA Grapalat" w:hAnsi="GHEA Grapalat"/>
          <w:i w:val="0"/>
          <w:iCs/>
        </w:rPr>
        <w:t xml:space="preserve"> </w:t>
      </w:r>
      <w:proofErr w:type="spellStart"/>
      <w:r w:rsidR="00D74267" w:rsidRPr="00915F0C">
        <w:rPr>
          <w:rFonts w:ascii="GHEA Grapalat" w:hAnsi="GHEA Grapalat"/>
          <w:i w:val="0"/>
          <w:iCs/>
        </w:rPr>
        <w:t>քաղաքապետարանի</w:t>
      </w:r>
      <w:proofErr w:type="spellEnd"/>
      <w:r w:rsidR="00096865" w:rsidRPr="00915F0C">
        <w:rPr>
          <w:rFonts w:ascii="GHEA Grapalat" w:hAnsi="GHEA Grapalat"/>
          <w:i w:val="0"/>
          <w:iCs/>
          <w:lang w:val="af-ZA"/>
        </w:rPr>
        <w:t xml:space="preserve"> </w:t>
      </w:r>
      <w:proofErr w:type="spellStart"/>
      <w:r w:rsidR="00096865" w:rsidRPr="00915F0C">
        <w:rPr>
          <w:rFonts w:ascii="GHEA Grapalat" w:hAnsi="GHEA Grapalat" w:cs="Sylfaen"/>
          <w:i w:val="0"/>
          <w:iCs/>
        </w:rPr>
        <w:t>կարիքների</w:t>
      </w:r>
      <w:proofErr w:type="spellEnd"/>
      <w:r w:rsidR="00096865" w:rsidRPr="00915F0C">
        <w:rPr>
          <w:rFonts w:ascii="GHEA Grapalat" w:hAnsi="GHEA Grapalat" w:cs="Times Armenian"/>
          <w:i w:val="0"/>
          <w:iCs/>
          <w:lang w:val="af-ZA"/>
        </w:rPr>
        <w:t xml:space="preserve"> </w:t>
      </w:r>
      <w:proofErr w:type="spellStart"/>
      <w:r w:rsidR="00096865" w:rsidRPr="00915F0C">
        <w:rPr>
          <w:rFonts w:ascii="GHEA Grapalat" w:hAnsi="GHEA Grapalat" w:cs="Sylfaen"/>
          <w:i w:val="0"/>
          <w:iCs/>
        </w:rPr>
        <w:t>համար</w:t>
      </w:r>
      <w:proofErr w:type="spellEnd"/>
      <w:r w:rsidR="007C1D02" w:rsidRPr="00915F0C">
        <w:rPr>
          <w:rFonts w:ascii="GHEA Grapalat" w:hAnsi="GHEA Grapalat" w:cs="Times Armenian"/>
          <w:i w:val="0"/>
          <w:iCs/>
          <w:lang w:val="af-ZA"/>
        </w:rPr>
        <w:t xml:space="preserve"> </w:t>
      </w:r>
      <w:r w:rsidR="00915F0C" w:rsidRPr="00915F0C">
        <w:rPr>
          <w:rFonts w:ascii="GHEA Grapalat" w:hAnsi="GHEA Grapalat" w:cs="Times Armenian"/>
          <w:i w:val="0"/>
          <w:iCs/>
          <w:lang w:val="hy-AM"/>
        </w:rPr>
        <w:t>մարզասարքերի</w:t>
      </w:r>
      <w:r w:rsidR="00722648" w:rsidRPr="00915F0C">
        <w:rPr>
          <w:rFonts w:ascii="GHEA Grapalat" w:hAnsi="GHEA Grapalat"/>
          <w:i w:val="0"/>
          <w:iCs/>
          <w:lang w:val="af-ZA"/>
        </w:rPr>
        <w:t xml:space="preserve"> </w:t>
      </w:r>
      <w:r w:rsidR="00816505" w:rsidRPr="00915F0C">
        <w:rPr>
          <w:rFonts w:ascii="GHEA Grapalat" w:hAnsi="GHEA Grapalat" w:cs="Sylfaen"/>
          <w:i w:val="0"/>
          <w:iCs/>
        </w:rPr>
        <w:t>(</w:t>
      </w:r>
      <w:proofErr w:type="spellStart"/>
      <w:r w:rsidR="00816505" w:rsidRPr="00915F0C">
        <w:rPr>
          <w:rFonts w:ascii="GHEA Grapalat" w:hAnsi="GHEA Grapalat"/>
          <w:i w:val="0"/>
          <w:iCs/>
        </w:rPr>
        <w:t>այսուհետ</w:t>
      </w:r>
      <w:proofErr w:type="spellEnd"/>
      <w:r w:rsidR="00816505" w:rsidRPr="00915F0C">
        <w:rPr>
          <w:rFonts w:ascii="GHEA Grapalat" w:hAnsi="GHEA Grapalat"/>
          <w:i w:val="0"/>
          <w:iCs/>
        </w:rPr>
        <w:t xml:space="preserve">` </w:t>
      </w:r>
      <w:proofErr w:type="spellStart"/>
      <w:r w:rsidR="00816505" w:rsidRPr="00915F0C">
        <w:rPr>
          <w:rFonts w:ascii="GHEA Grapalat" w:hAnsi="GHEA Grapalat"/>
          <w:i w:val="0"/>
          <w:iCs/>
        </w:rPr>
        <w:t>նաև</w:t>
      </w:r>
      <w:proofErr w:type="spellEnd"/>
      <w:r w:rsidR="00816505" w:rsidRPr="00915F0C">
        <w:rPr>
          <w:rFonts w:ascii="GHEA Grapalat" w:hAnsi="GHEA Grapalat"/>
          <w:i w:val="0"/>
          <w:iCs/>
        </w:rPr>
        <w:t xml:space="preserve"> </w:t>
      </w:r>
      <w:proofErr w:type="spellStart"/>
      <w:r w:rsidR="00816505" w:rsidRPr="00915F0C">
        <w:rPr>
          <w:rFonts w:ascii="GHEA Grapalat" w:hAnsi="GHEA Grapalat"/>
          <w:i w:val="0"/>
          <w:iCs/>
        </w:rPr>
        <w:t>ապրանք</w:t>
      </w:r>
      <w:proofErr w:type="spellEnd"/>
      <w:r w:rsidR="00816505" w:rsidRPr="00915F0C">
        <w:rPr>
          <w:rFonts w:ascii="GHEA Grapalat" w:hAnsi="GHEA Grapalat"/>
          <w:i w:val="0"/>
          <w:iCs/>
        </w:rPr>
        <w:t>)</w:t>
      </w:r>
      <w:r w:rsidR="002F0AAA" w:rsidRPr="00915F0C">
        <w:rPr>
          <w:rFonts w:ascii="GHEA Grapalat" w:hAnsi="GHEA Grapalat"/>
          <w:i w:val="0"/>
          <w:iCs/>
          <w:lang w:val="af-ZA"/>
        </w:rPr>
        <w:t xml:space="preserve"> </w:t>
      </w:r>
      <w:proofErr w:type="spellStart"/>
      <w:r w:rsidRPr="00915F0C">
        <w:rPr>
          <w:rFonts w:ascii="GHEA Grapalat" w:hAnsi="GHEA Grapalat"/>
          <w:i w:val="0"/>
          <w:iCs/>
        </w:rPr>
        <w:t>ձեռքբերումը</w:t>
      </w:r>
      <w:proofErr w:type="spellEnd"/>
      <w:r w:rsidRPr="00915F0C">
        <w:rPr>
          <w:rFonts w:ascii="GHEA Grapalat" w:hAnsi="GHEA Grapalat"/>
          <w:i w:val="0"/>
          <w:iCs/>
          <w:lang w:val="hy-AM"/>
        </w:rPr>
        <w:t xml:space="preserve">, </w:t>
      </w:r>
      <w:proofErr w:type="spellStart"/>
      <w:r w:rsidRPr="00915F0C">
        <w:rPr>
          <w:rFonts w:ascii="GHEA Grapalat" w:hAnsi="GHEA Grapalat"/>
          <w:i w:val="0"/>
          <w:iCs/>
        </w:rPr>
        <w:t>որոնք</w:t>
      </w:r>
      <w:proofErr w:type="spellEnd"/>
      <w:r w:rsidRPr="00915F0C">
        <w:rPr>
          <w:rFonts w:ascii="GHEA Grapalat" w:hAnsi="GHEA Grapalat"/>
          <w:i w:val="0"/>
          <w:iCs/>
          <w:lang w:val="af-ZA"/>
        </w:rPr>
        <w:t xml:space="preserve"> </w:t>
      </w:r>
      <w:proofErr w:type="spellStart"/>
      <w:r w:rsidRPr="00676114">
        <w:rPr>
          <w:rFonts w:ascii="GHEA Grapalat" w:hAnsi="GHEA Grapalat"/>
          <w:i w:val="0"/>
          <w:iCs/>
          <w:highlight w:val="yellow"/>
        </w:rPr>
        <w:t>խմբավորված</w:t>
      </w:r>
      <w:proofErr w:type="spellEnd"/>
      <w:r w:rsidRPr="00676114">
        <w:rPr>
          <w:rFonts w:ascii="GHEA Grapalat" w:hAnsi="GHEA Grapalat"/>
          <w:i w:val="0"/>
          <w:iCs/>
          <w:highlight w:val="yellow"/>
          <w:lang w:val="af-ZA"/>
        </w:rPr>
        <w:t xml:space="preserve">  </w:t>
      </w:r>
      <w:proofErr w:type="spellStart"/>
      <w:r w:rsidRPr="00676114">
        <w:rPr>
          <w:rFonts w:ascii="GHEA Grapalat" w:hAnsi="GHEA Grapalat"/>
          <w:i w:val="0"/>
          <w:iCs/>
          <w:highlight w:val="yellow"/>
        </w:rPr>
        <w:t>են</w:t>
      </w:r>
      <w:proofErr w:type="spellEnd"/>
      <w:r w:rsidRPr="00676114">
        <w:rPr>
          <w:rFonts w:ascii="GHEA Grapalat" w:hAnsi="GHEA Grapalat"/>
          <w:i w:val="0"/>
          <w:iCs/>
          <w:highlight w:val="yellow"/>
        </w:rPr>
        <w:t xml:space="preserve"> «</w:t>
      </w:r>
      <w:r w:rsidR="00915F0C" w:rsidRPr="00676114">
        <w:rPr>
          <w:rFonts w:ascii="GHEA Grapalat" w:hAnsi="GHEA Grapalat"/>
          <w:i w:val="0"/>
          <w:iCs/>
          <w:highlight w:val="yellow"/>
          <w:lang w:val="hy-AM"/>
        </w:rPr>
        <w:t>5</w:t>
      </w:r>
      <w:r w:rsidRPr="00676114">
        <w:rPr>
          <w:rFonts w:ascii="GHEA Grapalat" w:hAnsi="GHEA Grapalat"/>
          <w:i w:val="0"/>
          <w:iCs/>
          <w:highlight w:val="yellow"/>
        </w:rPr>
        <w:t xml:space="preserve">» </w:t>
      </w:r>
      <w:proofErr w:type="spellStart"/>
      <w:r w:rsidRPr="00676114">
        <w:rPr>
          <w:rFonts w:ascii="GHEA Grapalat" w:hAnsi="GHEA Grapalat"/>
          <w:i w:val="0"/>
          <w:iCs/>
          <w:highlight w:val="yellow"/>
        </w:rPr>
        <w:t>չափաբաժիներում</w:t>
      </w:r>
      <w:proofErr w:type="spellEnd"/>
      <w:r w:rsidRPr="00915F0C">
        <w:rPr>
          <w:rFonts w:ascii="GHEA Grapalat" w:hAnsi="GHEA Grapalat" w:cs="Times Armenian"/>
          <w:i w:val="0"/>
          <w:iCs/>
          <w:lang w:val="af-ZA"/>
        </w:rPr>
        <w:t>`</w:t>
      </w:r>
    </w:p>
    <w:p w14:paraId="3975B88A" w14:textId="5CA47005" w:rsidR="00E66AA9" w:rsidRDefault="00E66AA9" w:rsidP="000A770A">
      <w:pPr>
        <w:pStyle w:val="Heading3"/>
        <w:spacing w:line="240" w:lineRule="auto"/>
        <w:ind w:left="567"/>
        <w:jc w:val="both"/>
        <w:rPr>
          <w:rFonts w:ascii="GHEA Grapalat" w:hAnsi="GHEA Grapalat"/>
          <w:lang w:val="af-ZA"/>
        </w:rPr>
      </w:pPr>
    </w:p>
    <w:p w14:paraId="3672BD40" w14:textId="77777777" w:rsidR="004B41E1" w:rsidRPr="004B41E1" w:rsidRDefault="004B41E1" w:rsidP="004B41E1">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948"/>
      </w:tblGrid>
      <w:tr w:rsidR="006379E3" w:rsidRPr="005E1F72" w14:paraId="483A01F9" w14:textId="77777777" w:rsidTr="001F3550">
        <w:trPr>
          <w:trHeight w:val="300"/>
        </w:trPr>
        <w:tc>
          <w:tcPr>
            <w:tcW w:w="3402" w:type="dxa"/>
            <w:gridSpan w:val="2"/>
            <w:vAlign w:val="center"/>
          </w:tcPr>
          <w:p w14:paraId="0435DA91" w14:textId="77777777" w:rsidR="006379E3" w:rsidRPr="005E1F72" w:rsidRDefault="006379E3" w:rsidP="00DE5543">
            <w:pPr>
              <w:pStyle w:val="BodyTextIndent2"/>
              <w:spacing w:line="240" w:lineRule="auto"/>
              <w:ind w:firstLine="0"/>
              <w:jc w:val="center"/>
              <w:rPr>
                <w:rFonts w:ascii="GHEA Grapalat" w:hAnsi="GHEA Grapalat"/>
                <w:b/>
                <w:bCs/>
                <w:i/>
                <w:iCs/>
                <w:sz w:val="14"/>
                <w:szCs w:val="14"/>
              </w:rPr>
            </w:pPr>
            <w:r w:rsidRPr="005E1F72">
              <w:rPr>
                <w:rFonts w:ascii="GHEA Grapalat" w:hAnsi="GHEA Grapalat"/>
                <w:b/>
                <w:bCs/>
                <w:i/>
                <w:iCs/>
                <w:sz w:val="14"/>
                <w:szCs w:val="14"/>
              </w:rPr>
              <w:t xml:space="preserve">Չափաբաժինների </w:t>
            </w:r>
          </w:p>
        </w:tc>
        <w:tc>
          <w:tcPr>
            <w:tcW w:w="6948" w:type="dxa"/>
            <w:vMerge w:val="restart"/>
            <w:vAlign w:val="center"/>
          </w:tcPr>
          <w:p w14:paraId="210E9A16" w14:textId="77777777" w:rsidR="006379E3" w:rsidRPr="005E1F72" w:rsidRDefault="006379E3" w:rsidP="00EF3662">
            <w:pPr>
              <w:pStyle w:val="BodyTextIndent2"/>
              <w:spacing w:line="240" w:lineRule="auto"/>
              <w:ind w:firstLine="0"/>
              <w:jc w:val="center"/>
              <w:rPr>
                <w:rFonts w:ascii="GHEA Grapalat" w:hAnsi="GHEA Grapalat"/>
                <w:b/>
                <w:bCs/>
                <w:i/>
                <w:iCs/>
              </w:rPr>
            </w:pPr>
            <w:r w:rsidRPr="005E1F72">
              <w:rPr>
                <w:rFonts w:ascii="GHEA Grapalat" w:hAnsi="GHEA Grapalat"/>
                <w:b/>
                <w:bCs/>
                <w:i/>
                <w:iCs/>
              </w:rPr>
              <w:t>Չափաբաժնի անվանումը</w:t>
            </w:r>
          </w:p>
        </w:tc>
      </w:tr>
      <w:tr w:rsidR="006379E3" w:rsidRPr="005E1F72" w14:paraId="65D7F0A3" w14:textId="77777777" w:rsidTr="00B14E2D">
        <w:trPr>
          <w:trHeight w:val="53"/>
        </w:trPr>
        <w:tc>
          <w:tcPr>
            <w:tcW w:w="1701" w:type="dxa"/>
            <w:vAlign w:val="center"/>
          </w:tcPr>
          <w:p w14:paraId="746A75C3" w14:textId="77777777" w:rsidR="006379E3" w:rsidRPr="005E1F72" w:rsidRDefault="00DE5543" w:rsidP="00EF3662">
            <w:pPr>
              <w:pStyle w:val="BodyTextIndent2"/>
              <w:spacing w:line="240" w:lineRule="auto"/>
              <w:jc w:val="center"/>
              <w:rPr>
                <w:rFonts w:ascii="GHEA Grapalat" w:hAnsi="GHEA Grapalat"/>
                <w:b/>
                <w:bCs/>
                <w:i/>
                <w:iCs/>
                <w:sz w:val="14"/>
                <w:szCs w:val="14"/>
              </w:rPr>
            </w:pPr>
            <w:r w:rsidRPr="005E1F72">
              <w:rPr>
                <w:rFonts w:ascii="GHEA Grapalat" w:hAnsi="GHEA Grapalat"/>
                <w:b/>
                <w:bCs/>
                <w:i/>
                <w:iCs/>
                <w:sz w:val="14"/>
                <w:szCs w:val="14"/>
              </w:rPr>
              <w:t>համարները</w:t>
            </w:r>
          </w:p>
        </w:tc>
        <w:tc>
          <w:tcPr>
            <w:tcW w:w="1701" w:type="dxa"/>
            <w:vAlign w:val="center"/>
          </w:tcPr>
          <w:p w14:paraId="33349E8B" w14:textId="580F11A8" w:rsidR="006379E3" w:rsidRPr="005E1F72" w:rsidRDefault="00775CD1" w:rsidP="00D74267">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գ</w:t>
            </w:r>
            <w:r w:rsidR="00DE5543">
              <w:rPr>
                <w:rFonts w:ascii="GHEA Grapalat" w:hAnsi="GHEA Grapalat"/>
                <w:b/>
                <w:bCs/>
                <w:i/>
                <w:iCs/>
                <w:sz w:val="14"/>
                <w:szCs w:val="14"/>
                <w:lang w:val="hy-AM"/>
              </w:rPr>
              <w:t>նման</w:t>
            </w:r>
            <w:r w:rsidR="00DE5543">
              <w:rPr>
                <w:rFonts w:ascii="GHEA Grapalat" w:hAnsi="GHEA Grapalat"/>
                <w:b/>
                <w:bCs/>
                <w:i/>
                <w:iCs/>
                <w:sz w:val="14"/>
                <w:szCs w:val="14"/>
                <w:lang w:val="en-US"/>
              </w:rPr>
              <w:t xml:space="preserve"> </w:t>
            </w:r>
            <w:r w:rsidR="00DE5543">
              <w:rPr>
                <w:rFonts w:ascii="GHEA Grapalat" w:hAnsi="GHEA Grapalat"/>
                <w:b/>
                <w:bCs/>
                <w:i/>
                <w:iCs/>
                <w:sz w:val="14"/>
                <w:szCs w:val="14"/>
                <w:lang w:val="hy-AM"/>
              </w:rPr>
              <w:t xml:space="preserve"> գինը</w:t>
            </w:r>
            <w:r w:rsidR="00D74267">
              <w:rPr>
                <w:rFonts w:ascii="GHEA Grapalat" w:hAnsi="GHEA Grapalat"/>
                <w:b/>
                <w:bCs/>
                <w:i/>
                <w:iCs/>
                <w:sz w:val="14"/>
                <w:szCs w:val="14"/>
                <w:lang w:val="hy-AM"/>
              </w:rPr>
              <w:t xml:space="preserve"> ՀՀ դրամ</w:t>
            </w:r>
          </w:p>
        </w:tc>
        <w:tc>
          <w:tcPr>
            <w:tcW w:w="6948" w:type="dxa"/>
            <w:vMerge/>
            <w:vAlign w:val="center"/>
          </w:tcPr>
          <w:p w14:paraId="04B31922" w14:textId="77777777" w:rsidR="006379E3" w:rsidRPr="005E1F72" w:rsidRDefault="006379E3" w:rsidP="00EF3662">
            <w:pPr>
              <w:pStyle w:val="BodyTextIndent2"/>
              <w:spacing w:line="240" w:lineRule="auto"/>
              <w:ind w:firstLine="0"/>
              <w:jc w:val="center"/>
              <w:rPr>
                <w:rFonts w:ascii="GHEA Grapalat" w:hAnsi="GHEA Grapalat"/>
                <w:b/>
                <w:bCs/>
                <w:i/>
                <w:iCs/>
              </w:rPr>
            </w:pPr>
          </w:p>
        </w:tc>
      </w:tr>
      <w:tr w:rsidR="00AF1218" w:rsidRPr="007C1D02" w14:paraId="7C19AAB5" w14:textId="77777777" w:rsidTr="00AF1218">
        <w:trPr>
          <w:trHeight w:val="845"/>
        </w:trPr>
        <w:tc>
          <w:tcPr>
            <w:tcW w:w="1701" w:type="dxa"/>
            <w:vAlign w:val="center"/>
          </w:tcPr>
          <w:p w14:paraId="28377B67" w14:textId="77777777" w:rsidR="00AF1218" w:rsidRPr="00676114" w:rsidRDefault="00AF1218" w:rsidP="00AF1218">
            <w:pPr>
              <w:pStyle w:val="BodyTextIndent2"/>
              <w:spacing w:line="240" w:lineRule="auto"/>
              <w:ind w:firstLine="0"/>
              <w:jc w:val="center"/>
              <w:rPr>
                <w:rFonts w:ascii="GHEA Grapalat" w:hAnsi="GHEA Grapalat"/>
                <w:szCs w:val="16"/>
                <w:highlight w:val="yellow"/>
                <w:lang w:val="hy-AM"/>
              </w:rPr>
            </w:pPr>
            <w:r w:rsidRPr="00676114">
              <w:rPr>
                <w:rFonts w:ascii="GHEA Grapalat" w:hAnsi="GHEA Grapalat"/>
                <w:szCs w:val="16"/>
                <w:highlight w:val="yellow"/>
                <w:lang w:val="hy-AM"/>
              </w:rPr>
              <w:t>1</w:t>
            </w:r>
          </w:p>
        </w:tc>
        <w:tc>
          <w:tcPr>
            <w:tcW w:w="1701" w:type="dxa"/>
            <w:vAlign w:val="center"/>
          </w:tcPr>
          <w:p w14:paraId="7385DE41" w14:textId="5FFDA951" w:rsidR="00AF1218" w:rsidRPr="00676114" w:rsidRDefault="00965CE3" w:rsidP="00722648">
            <w:pPr>
              <w:pStyle w:val="BodyTextIndent2"/>
              <w:spacing w:line="240" w:lineRule="auto"/>
              <w:ind w:firstLine="0"/>
              <w:jc w:val="center"/>
              <w:rPr>
                <w:rFonts w:ascii="GHEA Grapalat" w:hAnsi="GHEA Grapalat" w:cs="Calibri"/>
                <w:bCs/>
                <w:iCs/>
                <w:highlight w:val="yellow"/>
                <w:lang w:val="hy-AM"/>
              </w:rPr>
            </w:pPr>
            <w:r w:rsidRPr="00676114">
              <w:rPr>
                <w:rFonts w:ascii="GHEA Grapalat" w:hAnsi="GHEA Grapalat" w:cs="Calibri"/>
                <w:bCs/>
                <w:iCs/>
                <w:highlight w:val="yellow"/>
                <w:lang w:val="hy-AM"/>
              </w:rPr>
              <w:t>470000</w:t>
            </w:r>
          </w:p>
        </w:tc>
        <w:tc>
          <w:tcPr>
            <w:tcW w:w="6948" w:type="dxa"/>
            <w:vAlign w:val="center"/>
          </w:tcPr>
          <w:p w14:paraId="71AC5A86" w14:textId="6A422C70" w:rsidR="00AF1218" w:rsidRPr="00676114" w:rsidRDefault="0023757C" w:rsidP="00D93F98">
            <w:pPr>
              <w:pStyle w:val="BodyTextIndent2"/>
              <w:spacing w:line="240" w:lineRule="auto"/>
              <w:ind w:firstLine="0"/>
              <w:rPr>
                <w:rFonts w:ascii="GHEA Grapalat" w:hAnsi="GHEA Grapalat"/>
                <w:highlight w:val="yellow"/>
                <w:lang w:val="hy-AM"/>
              </w:rPr>
            </w:pPr>
            <w:r w:rsidRPr="00676114">
              <w:rPr>
                <w:rFonts w:ascii="GHEA Grapalat" w:hAnsi="GHEA Grapalat"/>
                <w:highlight w:val="yellow"/>
              </w:rPr>
              <w:t xml:space="preserve"> </w:t>
            </w:r>
            <w:r w:rsidR="00965CE3" w:rsidRPr="00676114">
              <w:rPr>
                <w:rFonts w:ascii="GHEA Grapalat" w:hAnsi="GHEA Grapalat"/>
                <w:highlight w:val="yellow"/>
              </w:rPr>
              <w:t>Մարզասարք թիավար</w:t>
            </w:r>
          </w:p>
        </w:tc>
      </w:tr>
      <w:tr w:rsidR="006445D5" w:rsidRPr="007C1D02" w14:paraId="50C9B078" w14:textId="77777777" w:rsidTr="00AF1218">
        <w:trPr>
          <w:trHeight w:val="845"/>
        </w:trPr>
        <w:tc>
          <w:tcPr>
            <w:tcW w:w="1701" w:type="dxa"/>
            <w:vAlign w:val="center"/>
          </w:tcPr>
          <w:p w14:paraId="686F654E" w14:textId="5B1870D4" w:rsidR="006445D5" w:rsidRPr="00676114" w:rsidRDefault="006445D5" w:rsidP="00AF1218">
            <w:pPr>
              <w:pStyle w:val="BodyTextIndent2"/>
              <w:spacing w:line="240" w:lineRule="auto"/>
              <w:ind w:firstLine="0"/>
              <w:jc w:val="center"/>
              <w:rPr>
                <w:rFonts w:ascii="GHEA Grapalat" w:hAnsi="GHEA Grapalat"/>
                <w:szCs w:val="16"/>
                <w:highlight w:val="yellow"/>
                <w:lang w:val="hy-AM"/>
              </w:rPr>
            </w:pPr>
            <w:r w:rsidRPr="00676114">
              <w:rPr>
                <w:rFonts w:ascii="GHEA Grapalat" w:hAnsi="GHEA Grapalat"/>
                <w:szCs w:val="16"/>
                <w:highlight w:val="yellow"/>
                <w:lang w:val="hy-AM"/>
              </w:rPr>
              <w:t>2</w:t>
            </w:r>
          </w:p>
        </w:tc>
        <w:tc>
          <w:tcPr>
            <w:tcW w:w="1701" w:type="dxa"/>
            <w:vAlign w:val="center"/>
          </w:tcPr>
          <w:p w14:paraId="148E5926" w14:textId="6497ACBF" w:rsidR="006445D5" w:rsidRPr="00676114" w:rsidRDefault="00965CE3" w:rsidP="00722648">
            <w:pPr>
              <w:pStyle w:val="BodyTextIndent2"/>
              <w:spacing w:line="240" w:lineRule="auto"/>
              <w:ind w:firstLine="0"/>
              <w:jc w:val="center"/>
              <w:rPr>
                <w:rFonts w:ascii="GHEA Grapalat" w:hAnsi="GHEA Grapalat" w:cs="Calibri"/>
                <w:bCs/>
                <w:iCs/>
                <w:highlight w:val="yellow"/>
                <w:lang w:val="hy-AM"/>
              </w:rPr>
            </w:pPr>
            <w:r w:rsidRPr="00676114">
              <w:rPr>
                <w:rFonts w:ascii="GHEA Grapalat" w:hAnsi="GHEA Grapalat" w:cs="Calibri"/>
                <w:bCs/>
                <w:iCs/>
                <w:highlight w:val="yellow"/>
                <w:lang w:val="hy-AM"/>
              </w:rPr>
              <w:t>470000</w:t>
            </w:r>
          </w:p>
        </w:tc>
        <w:tc>
          <w:tcPr>
            <w:tcW w:w="6948" w:type="dxa"/>
            <w:vAlign w:val="center"/>
          </w:tcPr>
          <w:p w14:paraId="046A8EEA" w14:textId="6D1EE27B" w:rsidR="006445D5" w:rsidRPr="00676114" w:rsidRDefault="00965CE3" w:rsidP="008655AF">
            <w:pPr>
              <w:rPr>
                <w:rFonts w:ascii="GHEA Grapalat" w:hAnsi="GHEA Grapalat" w:cs="Sylfaen"/>
                <w:sz w:val="20"/>
                <w:highlight w:val="yellow"/>
                <w:lang w:val="hy-AM"/>
              </w:rPr>
            </w:pPr>
            <w:r w:rsidRPr="00676114">
              <w:rPr>
                <w:rFonts w:ascii="GHEA Grapalat" w:hAnsi="GHEA Grapalat" w:cs="Sylfaen"/>
                <w:sz w:val="20"/>
                <w:highlight w:val="yellow"/>
                <w:lang w:val="hy-AM"/>
              </w:rPr>
              <w:t>Մարզասարք էպլիպտիկ</w:t>
            </w:r>
          </w:p>
          <w:p w14:paraId="33FECB4A" w14:textId="0AF8C357" w:rsidR="006445D5" w:rsidRPr="00676114" w:rsidRDefault="006445D5" w:rsidP="008655AF">
            <w:pPr>
              <w:ind w:left="360"/>
              <w:jc w:val="center"/>
              <w:rPr>
                <w:rFonts w:ascii="GHEA Grapalat" w:hAnsi="GHEA Grapalat" w:cs="Sylfaen"/>
                <w:sz w:val="20"/>
                <w:highlight w:val="yellow"/>
                <w:lang w:val="hy-AM"/>
              </w:rPr>
            </w:pPr>
          </w:p>
        </w:tc>
      </w:tr>
      <w:tr w:rsidR="006445D5" w:rsidRPr="007C1D02" w14:paraId="23D26FD1" w14:textId="77777777" w:rsidTr="00AF1218">
        <w:trPr>
          <w:trHeight w:val="845"/>
        </w:trPr>
        <w:tc>
          <w:tcPr>
            <w:tcW w:w="1701" w:type="dxa"/>
            <w:vAlign w:val="center"/>
          </w:tcPr>
          <w:p w14:paraId="28989D6D" w14:textId="53AD4EEE" w:rsidR="006445D5" w:rsidRPr="00676114" w:rsidRDefault="006445D5" w:rsidP="00AF1218">
            <w:pPr>
              <w:pStyle w:val="BodyTextIndent2"/>
              <w:spacing w:line="240" w:lineRule="auto"/>
              <w:ind w:firstLine="0"/>
              <w:jc w:val="center"/>
              <w:rPr>
                <w:rFonts w:ascii="GHEA Grapalat" w:hAnsi="GHEA Grapalat"/>
                <w:szCs w:val="16"/>
                <w:highlight w:val="yellow"/>
                <w:lang w:val="hy-AM"/>
              </w:rPr>
            </w:pPr>
            <w:r w:rsidRPr="00676114">
              <w:rPr>
                <w:rFonts w:ascii="GHEA Grapalat" w:hAnsi="GHEA Grapalat"/>
                <w:szCs w:val="16"/>
                <w:highlight w:val="yellow"/>
                <w:lang w:val="hy-AM"/>
              </w:rPr>
              <w:t>3</w:t>
            </w:r>
          </w:p>
        </w:tc>
        <w:tc>
          <w:tcPr>
            <w:tcW w:w="1701" w:type="dxa"/>
            <w:vAlign w:val="center"/>
          </w:tcPr>
          <w:p w14:paraId="01DC1C58" w14:textId="6F2D57F6" w:rsidR="006445D5" w:rsidRPr="00676114" w:rsidRDefault="00965CE3" w:rsidP="00722648">
            <w:pPr>
              <w:pStyle w:val="BodyTextIndent2"/>
              <w:spacing w:line="240" w:lineRule="auto"/>
              <w:ind w:firstLine="0"/>
              <w:jc w:val="center"/>
              <w:rPr>
                <w:rFonts w:ascii="GHEA Grapalat" w:hAnsi="GHEA Grapalat" w:cs="Calibri"/>
                <w:bCs/>
                <w:iCs/>
                <w:highlight w:val="yellow"/>
                <w:lang w:val="hy-AM"/>
              </w:rPr>
            </w:pPr>
            <w:r w:rsidRPr="00676114">
              <w:rPr>
                <w:rFonts w:ascii="GHEA Grapalat" w:hAnsi="GHEA Grapalat" w:cs="Calibri"/>
                <w:bCs/>
                <w:iCs/>
                <w:highlight w:val="yellow"/>
                <w:lang w:val="hy-AM"/>
              </w:rPr>
              <w:t>434000</w:t>
            </w:r>
          </w:p>
        </w:tc>
        <w:tc>
          <w:tcPr>
            <w:tcW w:w="6948" w:type="dxa"/>
            <w:vAlign w:val="center"/>
          </w:tcPr>
          <w:p w14:paraId="46A7326F" w14:textId="1B00CBF0" w:rsidR="008655AF" w:rsidRPr="00676114" w:rsidRDefault="00965CE3" w:rsidP="008655AF">
            <w:pPr>
              <w:rPr>
                <w:rFonts w:ascii="GHEA Grapalat" w:hAnsi="GHEA Grapalat" w:cs="Sylfaen"/>
                <w:sz w:val="20"/>
                <w:highlight w:val="yellow"/>
                <w:lang w:val="hy-AM"/>
              </w:rPr>
            </w:pPr>
            <w:r w:rsidRPr="00676114">
              <w:rPr>
                <w:rFonts w:ascii="GHEA Grapalat" w:hAnsi="GHEA Grapalat" w:cs="Sylfaen"/>
                <w:sz w:val="20"/>
                <w:highlight w:val="yellow"/>
                <w:lang w:val="hy-AM"/>
              </w:rPr>
              <w:t>Մարզասարք հեծանիվ</w:t>
            </w:r>
          </w:p>
          <w:p w14:paraId="743802DB" w14:textId="77777777" w:rsidR="006445D5" w:rsidRPr="00676114" w:rsidRDefault="006445D5" w:rsidP="008655AF">
            <w:pPr>
              <w:ind w:left="360"/>
              <w:jc w:val="center"/>
              <w:rPr>
                <w:rFonts w:ascii="GHEA Grapalat" w:hAnsi="GHEA Grapalat" w:cs="Sylfaen"/>
                <w:sz w:val="20"/>
                <w:highlight w:val="yellow"/>
                <w:lang w:val="hy-AM"/>
              </w:rPr>
            </w:pPr>
          </w:p>
        </w:tc>
      </w:tr>
      <w:tr w:rsidR="00965CE3" w:rsidRPr="007C1D02" w14:paraId="44F2A65D" w14:textId="77777777" w:rsidTr="00AF1218">
        <w:trPr>
          <w:trHeight w:val="845"/>
        </w:trPr>
        <w:tc>
          <w:tcPr>
            <w:tcW w:w="1701" w:type="dxa"/>
            <w:vAlign w:val="center"/>
          </w:tcPr>
          <w:p w14:paraId="10A22B1C" w14:textId="2BE5172D" w:rsidR="00965CE3" w:rsidRPr="00676114" w:rsidRDefault="00965CE3" w:rsidP="00AF1218">
            <w:pPr>
              <w:pStyle w:val="BodyTextIndent2"/>
              <w:spacing w:line="240" w:lineRule="auto"/>
              <w:ind w:firstLine="0"/>
              <w:jc w:val="center"/>
              <w:rPr>
                <w:rFonts w:ascii="GHEA Grapalat" w:hAnsi="GHEA Grapalat"/>
                <w:szCs w:val="16"/>
                <w:highlight w:val="yellow"/>
                <w:lang w:val="hy-AM"/>
              </w:rPr>
            </w:pPr>
            <w:r w:rsidRPr="00676114">
              <w:rPr>
                <w:rFonts w:ascii="GHEA Grapalat" w:hAnsi="GHEA Grapalat"/>
                <w:szCs w:val="16"/>
                <w:highlight w:val="yellow"/>
                <w:lang w:val="hy-AM"/>
              </w:rPr>
              <w:t>4</w:t>
            </w:r>
          </w:p>
        </w:tc>
        <w:tc>
          <w:tcPr>
            <w:tcW w:w="1701" w:type="dxa"/>
            <w:vAlign w:val="center"/>
          </w:tcPr>
          <w:p w14:paraId="385C9DE6" w14:textId="23CFB9B7" w:rsidR="00965CE3" w:rsidRPr="00676114" w:rsidRDefault="00965CE3" w:rsidP="00722648">
            <w:pPr>
              <w:pStyle w:val="BodyTextIndent2"/>
              <w:spacing w:line="240" w:lineRule="auto"/>
              <w:ind w:firstLine="0"/>
              <w:jc w:val="center"/>
              <w:rPr>
                <w:rFonts w:ascii="GHEA Grapalat" w:hAnsi="GHEA Grapalat" w:cs="Calibri"/>
                <w:bCs/>
                <w:iCs/>
                <w:highlight w:val="yellow"/>
                <w:lang w:val="hy-AM"/>
              </w:rPr>
            </w:pPr>
            <w:r w:rsidRPr="00676114">
              <w:rPr>
                <w:rFonts w:ascii="GHEA Grapalat" w:hAnsi="GHEA Grapalat" w:cs="Calibri"/>
                <w:bCs/>
                <w:iCs/>
                <w:highlight w:val="yellow"/>
                <w:lang w:val="hy-AM"/>
              </w:rPr>
              <w:t>568000</w:t>
            </w:r>
          </w:p>
        </w:tc>
        <w:tc>
          <w:tcPr>
            <w:tcW w:w="6948" w:type="dxa"/>
            <w:vAlign w:val="center"/>
          </w:tcPr>
          <w:p w14:paraId="54225A65" w14:textId="13939F70" w:rsidR="00965CE3" w:rsidRPr="00676114" w:rsidRDefault="00965CE3" w:rsidP="008655AF">
            <w:pPr>
              <w:rPr>
                <w:rFonts w:ascii="GHEA Grapalat" w:hAnsi="GHEA Grapalat" w:cs="Sylfaen"/>
                <w:sz w:val="20"/>
                <w:highlight w:val="yellow"/>
                <w:lang w:val="hy-AM"/>
              </w:rPr>
            </w:pPr>
            <w:r w:rsidRPr="00676114">
              <w:rPr>
                <w:rFonts w:ascii="GHEA Grapalat" w:hAnsi="GHEA Grapalat" w:cs="Sylfaen"/>
                <w:sz w:val="20"/>
                <w:highlight w:val="yellow"/>
                <w:lang w:val="hy-AM"/>
              </w:rPr>
              <w:t>Մարզասարք ձեռքերի հեռացում</w:t>
            </w:r>
          </w:p>
        </w:tc>
      </w:tr>
      <w:tr w:rsidR="00965CE3" w:rsidRPr="007C1D02" w14:paraId="53A76FFE" w14:textId="77777777" w:rsidTr="00AF1218">
        <w:trPr>
          <w:trHeight w:val="845"/>
        </w:trPr>
        <w:tc>
          <w:tcPr>
            <w:tcW w:w="1701" w:type="dxa"/>
            <w:vAlign w:val="center"/>
          </w:tcPr>
          <w:p w14:paraId="3F18EC1C" w14:textId="27C0D2B1" w:rsidR="00965CE3" w:rsidRPr="00676114" w:rsidRDefault="00965CE3" w:rsidP="00AF1218">
            <w:pPr>
              <w:pStyle w:val="BodyTextIndent2"/>
              <w:spacing w:line="240" w:lineRule="auto"/>
              <w:ind w:firstLine="0"/>
              <w:jc w:val="center"/>
              <w:rPr>
                <w:rFonts w:ascii="GHEA Grapalat" w:hAnsi="GHEA Grapalat"/>
                <w:szCs w:val="16"/>
                <w:highlight w:val="yellow"/>
                <w:lang w:val="hy-AM"/>
              </w:rPr>
            </w:pPr>
            <w:r w:rsidRPr="00676114">
              <w:rPr>
                <w:rFonts w:ascii="GHEA Grapalat" w:hAnsi="GHEA Grapalat"/>
                <w:szCs w:val="16"/>
                <w:highlight w:val="yellow"/>
                <w:lang w:val="hy-AM"/>
              </w:rPr>
              <w:t xml:space="preserve">5 </w:t>
            </w:r>
          </w:p>
        </w:tc>
        <w:tc>
          <w:tcPr>
            <w:tcW w:w="1701" w:type="dxa"/>
            <w:vAlign w:val="center"/>
          </w:tcPr>
          <w:p w14:paraId="3A26C2B1" w14:textId="44DE14D6" w:rsidR="00965CE3" w:rsidRPr="00676114" w:rsidRDefault="00965CE3" w:rsidP="00722648">
            <w:pPr>
              <w:pStyle w:val="BodyTextIndent2"/>
              <w:spacing w:line="240" w:lineRule="auto"/>
              <w:ind w:firstLine="0"/>
              <w:jc w:val="center"/>
              <w:rPr>
                <w:rFonts w:ascii="GHEA Grapalat" w:hAnsi="GHEA Grapalat" w:cs="Calibri"/>
                <w:bCs/>
                <w:iCs/>
                <w:highlight w:val="yellow"/>
                <w:lang w:val="hy-AM"/>
              </w:rPr>
            </w:pPr>
            <w:r w:rsidRPr="00676114">
              <w:rPr>
                <w:rFonts w:ascii="GHEA Grapalat" w:hAnsi="GHEA Grapalat" w:cs="Calibri"/>
                <w:bCs/>
                <w:iCs/>
                <w:highlight w:val="yellow"/>
                <w:lang w:val="hy-AM"/>
              </w:rPr>
              <w:t>516000</w:t>
            </w:r>
          </w:p>
        </w:tc>
        <w:tc>
          <w:tcPr>
            <w:tcW w:w="6948" w:type="dxa"/>
            <w:vAlign w:val="center"/>
          </w:tcPr>
          <w:p w14:paraId="7C07D5F1" w14:textId="697B0A90" w:rsidR="00965CE3" w:rsidRPr="00676114" w:rsidRDefault="00965CE3" w:rsidP="008655AF">
            <w:pPr>
              <w:rPr>
                <w:rFonts w:ascii="GHEA Grapalat" w:hAnsi="GHEA Grapalat" w:cs="Sylfaen"/>
                <w:sz w:val="20"/>
                <w:highlight w:val="yellow"/>
                <w:lang w:val="hy-AM"/>
              </w:rPr>
            </w:pPr>
            <w:r w:rsidRPr="00676114">
              <w:rPr>
                <w:rFonts w:ascii="GHEA Grapalat" w:hAnsi="GHEA Grapalat" w:cs="Sylfaen"/>
                <w:sz w:val="20"/>
                <w:highlight w:val="yellow"/>
                <w:lang w:val="hy-AM"/>
              </w:rPr>
              <w:t>Մարզասարք կրկնակի դահուկներ</w:t>
            </w:r>
          </w:p>
        </w:tc>
      </w:tr>
    </w:tbl>
    <w:p w14:paraId="02A1F0CA" w14:textId="77777777" w:rsidR="00B051BE" w:rsidRPr="005E1F72" w:rsidRDefault="00B051BE" w:rsidP="00EF3662">
      <w:pPr>
        <w:pStyle w:val="BodyTextIndent2"/>
        <w:spacing w:line="240" w:lineRule="auto"/>
        <w:ind w:firstLine="567"/>
        <w:rPr>
          <w:rFonts w:ascii="GHEA Grapalat" w:hAnsi="GHEA Grapalat"/>
        </w:rPr>
      </w:pPr>
    </w:p>
    <w:p w14:paraId="07A76F7B" w14:textId="78E6AEB2" w:rsidR="00DA5057" w:rsidRDefault="00DA5057" w:rsidP="00DA5057">
      <w:pPr>
        <w:pStyle w:val="BodyTextIndent2"/>
        <w:spacing w:line="240" w:lineRule="auto"/>
        <w:ind w:firstLine="567"/>
        <w:rPr>
          <w:rFonts w:ascii="GHEA Grapalat" w:hAnsi="GHEA Grapalat"/>
        </w:rPr>
      </w:pPr>
      <w:r w:rsidRPr="005E1F72">
        <w:rPr>
          <w:rFonts w:ascii="GHEA Grapalat" w:hAnsi="GHEA Grapalat"/>
        </w:rPr>
        <w:t>Ապրանքի տեխնիկական բնութագրերը, ինչպես նաև</w:t>
      </w:r>
      <w:r w:rsidR="00676114">
        <w:rPr>
          <w:rFonts w:ascii="GHEA Grapalat" w:hAnsi="GHEA Grapalat"/>
        </w:rPr>
        <w:t>՝</w:t>
      </w:r>
      <w:r w:rsidRPr="005E1F72">
        <w:rPr>
          <w:rFonts w:ascii="GHEA Grapalat" w:hAnsi="GHEA Grapalat"/>
        </w:rPr>
        <w:t xml:space="preserve">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w:t>
      </w:r>
      <w:r w:rsidRPr="00177245">
        <w:rPr>
          <w:rFonts w:ascii="GHEA Grapalat" w:hAnsi="GHEA Grapalat"/>
        </w:rPr>
        <w:t>N 6</w:t>
      </w:r>
      <w:r w:rsidRPr="005E1F72">
        <w:rPr>
          <w:rFonts w:ascii="GHEA Grapalat" w:hAnsi="GHEA Grapalat"/>
        </w:rPr>
        <w:t xml:space="preserve"> հավելվածում։</w:t>
      </w:r>
    </w:p>
    <w:p w14:paraId="3D6C7708" w14:textId="77777777" w:rsidR="00DA5057" w:rsidRPr="00361A8D" w:rsidRDefault="00DA5057" w:rsidP="00DA5057">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245BC8">
        <w:rPr>
          <w:rFonts w:ascii="GHEA Grapalat" w:hAnsi="GHEA Grapalat"/>
        </w:rPr>
        <w:t>N 5 հավելվածում</w:t>
      </w:r>
      <w:r w:rsidRPr="00361A8D">
        <w:rPr>
          <w:rFonts w:ascii="GHEA Grapalat" w:hAnsi="GHEA Grapalat"/>
        </w:rPr>
        <w:t xml:space="preserve"> մասնակիցներին ներկայացվում են որպես համարժեք առաջարկվող ապրանքների ֆիրմային անվանումը, մոդելը և արտադրողը:</w:t>
      </w:r>
    </w:p>
    <w:p w14:paraId="725597D1" w14:textId="77777777" w:rsidR="00845AA5" w:rsidRPr="005E1F72" w:rsidRDefault="00845AA5" w:rsidP="00EF3662">
      <w:pPr>
        <w:ind w:firstLine="567"/>
        <w:rPr>
          <w:rFonts w:ascii="GHEA Grapalat" w:hAnsi="GHEA Grapalat" w:cs="Sylfaen"/>
          <w:i/>
          <w:sz w:val="20"/>
          <w:lang w:val="es-ES"/>
        </w:rPr>
      </w:pPr>
    </w:p>
    <w:p w14:paraId="58AE1932" w14:textId="58D7841F" w:rsidR="00096865" w:rsidRPr="00676114" w:rsidRDefault="002B32D6" w:rsidP="00676114">
      <w:pPr>
        <w:pStyle w:val="ListParagraph"/>
        <w:numPr>
          <w:ilvl w:val="0"/>
          <w:numId w:val="1"/>
        </w:numPr>
        <w:jc w:val="center"/>
        <w:rPr>
          <w:rFonts w:ascii="GHEA Grapalat" w:hAnsi="GHEA Grapalat"/>
          <w:b/>
          <w:sz w:val="20"/>
          <w:lang w:val="es-ES"/>
        </w:rPr>
      </w:pPr>
      <w:r w:rsidRPr="00676114">
        <w:rPr>
          <w:rFonts w:ascii="GHEA Grapalat" w:hAnsi="GHEA Grapalat" w:cs="Sylfaen"/>
          <w:b/>
          <w:sz w:val="20"/>
        </w:rPr>
        <w:t>ՄԱՍՆԱԿՑԻ</w:t>
      </w:r>
      <w:r w:rsidRPr="00676114">
        <w:rPr>
          <w:rFonts w:ascii="GHEA Grapalat" w:hAnsi="GHEA Grapalat"/>
          <w:b/>
          <w:sz w:val="20"/>
          <w:lang w:val="es-ES"/>
        </w:rPr>
        <w:t xml:space="preserve"> </w:t>
      </w:r>
      <w:r w:rsidRPr="00676114">
        <w:rPr>
          <w:rFonts w:ascii="GHEA Grapalat" w:hAnsi="GHEA Grapalat" w:cs="Sylfaen"/>
          <w:b/>
          <w:sz w:val="20"/>
        </w:rPr>
        <w:t>ՄԱՍՆԱԿՑՈՒԹՅԱՆ</w:t>
      </w:r>
      <w:r w:rsidRPr="00676114">
        <w:rPr>
          <w:rFonts w:ascii="GHEA Grapalat" w:hAnsi="GHEA Grapalat"/>
          <w:b/>
          <w:sz w:val="20"/>
          <w:lang w:val="es-ES"/>
        </w:rPr>
        <w:t xml:space="preserve"> </w:t>
      </w:r>
      <w:r w:rsidRPr="00676114">
        <w:rPr>
          <w:rFonts w:ascii="GHEA Grapalat" w:hAnsi="GHEA Grapalat" w:cs="Sylfaen"/>
          <w:b/>
          <w:sz w:val="20"/>
        </w:rPr>
        <w:t>ԻՐԱՎՈՒՆՔԻ</w:t>
      </w:r>
      <w:r w:rsidRPr="00676114">
        <w:rPr>
          <w:rFonts w:ascii="GHEA Grapalat" w:hAnsi="GHEA Grapalat"/>
          <w:b/>
          <w:sz w:val="20"/>
          <w:lang w:val="es-ES"/>
        </w:rPr>
        <w:t xml:space="preserve"> </w:t>
      </w:r>
      <w:r w:rsidRPr="00676114">
        <w:rPr>
          <w:rFonts w:ascii="GHEA Grapalat" w:hAnsi="GHEA Grapalat" w:cs="Sylfaen"/>
          <w:b/>
          <w:sz w:val="20"/>
        </w:rPr>
        <w:t>ՊԱՀԱՆՋՆԵՐԸ</w:t>
      </w:r>
      <w:r w:rsidRPr="00676114">
        <w:rPr>
          <w:rFonts w:ascii="GHEA Grapalat" w:hAnsi="GHEA Grapalat"/>
          <w:b/>
          <w:sz w:val="20"/>
          <w:lang w:val="es-ES"/>
        </w:rPr>
        <w:t xml:space="preserve">, </w:t>
      </w:r>
      <w:r w:rsidRPr="00676114">
        <w:rPr>
          <w:rFonts w:ascii="GHEA Grapalat" w:hAnsi="GHEA Grapalat" w:cs="Sylfaen"/>
          <w:b/>
          <w:sz w:val="20"/>
        </w:rPr>
        <w:t>ՈՐԱԿԱՎՈՐՄԱՆ</w:t>
      </w:r>
      <w:r w:rsidRPr="00676114">
        <w:rPr>
          <w:rFonts w:ascii="GHEA Grapalat" w:hAnsi="GHEA Grapalat"/>
          <w:b/>
          <w:sz w:val="20"/>
          <w:lang w:val="es-ES"/>
        </w:rPr>
        <w:t xml:space="preserve"> </w:t>
      </w:r>
      <w:r w:rsidRPr="00676114">
        <w:rPr>
          <w:rFonts w:ascii="GHEA Grapalat" w:hAnsi="GHEA Grapalat" w:cs="Sylfaen"/>
          <w:b/>
          <w:sz w:val="20"/>
        </w:rPr>
        <w:t>ՉԱՓԱՆԻՇՆԵՐԸ</w:t>
      </w:r>
      <w:r w:rsidRPr="00676114">
        <w:rPr>
          <w:rFonts w:ascii="GHEA Grapalat" w:hAnsi="GHEA Grapalat"/>
          <w:b/>
          <w:sz w:val="20"/>
          <w:lang w:val="es-ES"/>
        </w:rPr>
        <w:t xml:space="preserve">  ԵՎ </w:t>
      </w:r>
      <w:r w:rsidRPr="00676114">
        <w:rPr>
          <w:rFonts w:ascii="GHEA Grapalat" w:hAnsi="GHEA Grapalat" w:cs="Sylfaen"/>
          <w:b/>
          <w:sz w:val="20"/>
        </w:rPr>
        <w:t>ԴՐԱՆՑ</w:t>
      </w:r>
      <w:r w:rsidRPr="00676114">
        <w:rPr>
          <w:rFonts w:ascii="GHEA Grapalat" w:hAnsi="GHEA Grapalat"/>
          <w:b/>
          <w:sz w:val="20"/>
          <w:lang w:val="es-ES"/>
        </w:rPr>
        <w:t xml:space="preserve"> </w:t>
      </w:r>
      <w:r w:rsidRPr="00676114">
        <w:rPr>
          <w:rFonts w:ascii="GHEA Grapalat" w:hAnsi="GHEA Grapalat" w:cs="Sylfaen"/>
          <w:b/>
          <w:sz w:val="20"/>
          <w:lang w:val="es-ES"/>
        </w:rPr>
        <w:t>Գ</w:t>
      </w:r>
      <w:r w:rsidRPr="00676114">
        <w:rPr>
          <w:rFonts w:ascii="GHEA Grapalat" w:hAnsi="GHEA Grapalat" w:cs="Sylfaen"/>
          <w:b/>
          <w:sz w:val="20"/>
        </w:rPr>
        <w:t>ՆԱՀԱՏՄԱՆ</w:t>
      </w:r>
      <w:r w:rsidRPr="00676114">
        <w:rPr>
          <w:rFonts w:ascii="GHEA Grapalat" w:hAnsi="GHEA Grapalat"/>
          <w:b/>
          <w:sz w:val="20"/>
          <w:lang w:val="es-ES"/>
        </w:rPr>
        <w:t xml:space="preserve"> </w:t>
      </w:r>
      <w:r w:rsidRPr="00676114">
        <w:rPr>
          <w:rFonts w:ascii="GHEA Grapalat" w:hAnsi="GHEA Grapalat" w:cs="Sylfaen"/>
          <w:b/>
          <w:sz w:val="20"/>
        </w:rPr>
        <w:t>ԿԱՐ</w:t>
      </w:r>
      <w:r w:rsidRPr="00676114">
        <w:rPr>
          <w:rFonts w:ascii="GHEA Grapalat" w:hAnsi="GHEA Grapalat" w:cs="Sylfaen"/>
          <w:b/>
          <w:sz w:val="20"/>
          <w:lang w:val="es-ES"/>
        </w:rPr>
        <w:t>Գ</w:t>
      </w:r>
      <w:r w:rsidRPr="00676114">
        <w:rPr>
          <w:rFonts w:ascii="GHEA Grapalat" w:hAnsi="GHEA Grapalat" w:cs="Sylfaen"/>
          <w:b/>
          <w:sz w:val="20"/>
        </w:rPr>
        <w:t>Ը</w:t>
      </w:r>
      <w:r w:rsidRPr="00676114">
        <w:rPr>
          <w:rFonts w:ascii="GHEA Grapalat" w:hAnsi="GHEA Grapalat"/>
          <w:b/>
          <w:sz w:val="20"/>
          <w:lang w:val="es-ES"/>
        </w:rPr>
        <w:t xml:space="preserve"> </w:t>
      </w:r>
    </w:p>
    <w:p w14:paraId="6686B4EB" w14:textId="77777777" w:rsidR="00676114" w:rsidRPr="00676114" w:rsidRDefault="00676114" w:rsidP="00676114">
      <w:pPr>
        <w:pStyle w:val="ListParagraph"/>
        <w:rPr>
          <w:rFonts w:ascii="GHEA Grapalat" w:hAnsi="GHEA Grapalat"/>
          <w:b/>
          <w:sz w:val="20"/>
          <w:lang w:val="es-ES"/>
        </w:rPr>
      </w:pPr>
    </w:p>
    <w:p w14:paraId="0DF90115" w14:textId="77777777" w:rsidR="008E5495" w:rsidRPr="005E1F72" w:rsidRDefault="008E5495" w:rsidP="008E5495">
      <w:pPr>
        <w:ind w:firstLine="567"/>
        <w:jc w:val="both"/>
        <w:rPr>
          <w:rFonts w:ascii="GHEA Grapalat" w:hAnsi="GHEA Grapalat" w:cs="Arial Armenian"/>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w:t>
      </w:r>
      <w:proofErr w:type="spellStart"/>
      <w:r w:rsidRPr="005E1F72">
        <w:rPr>
          <w:rFonts w:ascii="GHEA Grapalat" w:hAnsi="GHEA Grapalat" w:cs="Arial Armenian"/>
          <w:sz w:val="20"/>
          <w:lang w:val="es-ES"/>
        </w:rPr>
        <w:t>ընթացակարգին</w:t>
      </w:r>
      <w:proofErr w:type="spellEnd"/>
      <w:r w:rsidRPr="005E1F72">
        <w:rPr>
          <w:rFonts w:ascii="GHEA Grapalat" w:hAnsi="GHEA Grapalat" w:cs="Arial Armenian"/>
          <w:sz w:val="20"/>
          <w:lang w:val="es-ES"/>
        </w:rPr>
        <w:t xml:space="preserve">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14:paraId="24AB41B8" w14:textId="77777777" w:rsidR="008E5495" w:rsidRPr="005E1F72" w:rsidRDefault="008E5495" w:rsidP="008E5495">
      <w:pPr>
        <w:ind w:firstLine="720"/>
        <w:jc w:val="both"/>
        <w:rPr>
          <w:rFonts w:ascii="GHEA Grapalat" w:hAnsi="GHEA Grapalat"/>
          <w:sz w:val="20"/>
          <w:szCs w:val="20"/>
          <w:lang w:val="es-ES"/>
        </w:rPr>
      </w:pPr>
      <w:r w:rsidRPr="005E1F72">
        <w:rPr>
          <w:rFonts w:ascii="GHEA Grapalat" w:hAnsi="GHEA Grapalat"/>
          <w:sz w:val="20"/>
          <w:szCs w:val="20"/>
          <w:lang w:val="es-ES"/>
        </w:rPr>
        <w:t xml:space="preserve">1) </w:t>
      </w:r>
      <w:proofErr w:type="spellStart"/>
      <w:r w:rsidRPr="005E1F72">
        <w:rPr>
          <w:rFonts w:ascii="GHEA Grapalat" w:hAnsi="GHEA Grapalat" w:cs="Sylfaen"/>
          <w:sz w:val="20"/>
          <w:szCs w:val="20"/>
        </w:rPr>
        <w:t>որոնք</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հայտը</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ներկայացնելու</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օրվա</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դրությամբ</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դատական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կարգով</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ճանաչվել</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են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սնանկ</w:t>
      </w:r>
      <w:proofErr w:type="spellEnd"/>
      <w:r w:rsidRPr="005E1F72">
        <w:rPr>
          <w:rFonts w:ascii="GHEA Grapalat" w:hAnsi="GHEA Grapalat"/>
          <w:sz w:val="20"/>
          <w:szCs w:val="20"/>
          <w:lang w:val="es-ES"/>
        </w:rPr>
        <w:t xml:space="preserve">. </w:t>
      </w:r>
    </w:p>
    <w:p w14:paraId="5905076F" w14:textId="083AC3CB" w:rsidR="008E5495" w:rsidRPr="005E1F72" w:rsidRDefault="00676114" w:rsidP="008E5495">
      <w:pPr>
        <w:ind w:firstLine="720"/>
        <w:jc w:val="both"/>
        <w:rPr>
          <w:rFonts w:ascii="GHEA Grapalat" w:hAnsi="GHEA Grapalat"/>
          <w:sz w:val="20"/>
          <w:szCs w:val="20"/>
          <w:lang w:val="es-ES"/>
        </w:rPr>
      </w:pPr>
      <w:r>
        <w:rPr>
          <w:rFonts w:ascii="GHEA Grapalat" w:hAnsi="GHEA Grapalat"/>
          <w:sz w:val="20"/>
          <w:szCs w:val="20"/>
          <w:lang w:val="es-ES"/>
        </w:rPr>
        <w:t>3</w:t>
      </w:r>
      <w:r w:rsidR="008E5495" w:rsidRPr="005E1F72">
        <w:rPr>
          <w:rFonts w:ascii="GHEA Grapalat" w:hAnsi="GHEA Grapalat"/>
          <w:sz w:val="20"/>
          <w:szCs w:val="20"/>
          <w:lang w:val="es-ES"/>
        </w:rPr>
        <w:t xml:space="preserve">) </w:t>
      </w:r>
      <w:proofErr w:type="spellStart"/>
      <w:r w:rsidR="008E5495" w:rsidRPr="005E1F72">
        <w:rPr>
          <w:rFonts w:ascii="GHEA Grapalat" w:hAnsi="GHEA Grapalat"/>
          <w:sz w:val="20"/>
          <w:szCs w:val="20"/>
        </w:rPr>
        <w:t>որոնք</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sz w:val="20"/>
          <w:szCs w:val="20"/>
        </w:rPr>
        <w:t>կամ</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sz w:val="20"/>
          <w:szCs w:val="20"/>
        </w:rPr>
        <w:t>որոնց</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cs="Sylfaen"/>
          <w:sz w:val="20"/>
          <w:szCs w:val="20"/>
        </w:rPr>
        <w:t>գործադիր</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cs="Sylfaen"/>
          <w:sz w:val="20"/>
          <w:szCs w:val="20"/>
        </w:rPr>
        <w:t>մարմնի</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cs="Sylfaen"/>
          <w:sz w:val="20"/>
          <w:szCs w:val="20"/>
        </w:rPr>
        <w:t>ներկայացուցիչը</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cs="Sylfaen"/>
          <w:sz w:val="20"/>
          <w:szCs w:val="20"/>
        </w:rPr>
        <w:t>հայտը</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cs="Sylfaen"/>
          <w:sz w:val="20"/>
          <w:szCs w:val="20"/>
        </w:rPr>
        <w:t>ներկայացնելու</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cs="Sylfaen"/>
          <w:sz w:val="20"/>
          <w:szCs w:val="20"/>
        </w:rPr>
        <w:t>օրվան</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cs="Sylfaen"/>
          <w:sz w:val="20"/>
          <w:szCs w:val="20"/>
        </w:rPr>
        <w:t>նախորդող</w:t>
      </w:r>
      <w:proofErr w:type="spellEnd"/>
      <w:r w:rsidR="008E5495" w:rsidRPr="005E1F72">
        <w:rPr>
          <w:rFonts w:ascii="GHEA Grapalat" w:hAnsi="GHEA Grapalat"/>
          <w:sz w:val="20"/>
          <w:szCs w:val="20"/>
          <w:lang w:val="es-ES"/>
        </w:rPr>
        <w:t xml:space="preserve"> </w:t>
      </w:r>
      <w:r w:rsidR="008E5495">
        <w:rPr>
          <w:rFonts w:ascii="GHEA Grapalat" w:hAnsi="GHEA Grapalat" w:cs="Sylfaen"/>
          <w:sz w:val="20"/>
          <w:szCs w:val="20"/>
          <w:lang w:val="hy-AM"/>
        </w:rPr>
        <w:t xml:space="preserve">հինգ </w:t>
      </w:r>
      <w:proofErr w:type="spellStart"/>
      <w:r w:rsidR="008E5495" w:rsidRPr="005E1F72">
        <w:rPr>
          <w:rFonts w:ascii="GHEA Grapalat" w:hAnsi="GHEA Grapalat" w:cs="Sylfaen"/>
          <w:sz w:val="20"/>
          <w:szCs w:val="20"/>
        </w:rPr>
        <w:t>տարիների</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cs="Sylfaen"/>
          <w:sz w:val="20"/>
          <w:szCs w:val="20"/>
        </w:rPr>
        <w:t>ընթացքում</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cs="Sylfaen"/>
          <w:sz w:val="20"/>
          <w:szCs w:val="20"/>
        </w:rPr>
        <w:t>դատապարտված</w:t>
      </w:r>
      <w:proofErr w:type="spellEnd"/>
      <w:r w:rsidR="008E5495" w:rsidRPr="005E1F72">
        <w:rPr>
          <w:rFonts w:ascii="GHEA Grapalat" w:hAnsi="GHEA Grapalat"/>
          <w:sz w:val="20"/>
          <w:szCs w:val="20"/>
          <w:lang w:val="es-ES"/>
        </w:rPr>
        <w:t xml:space="preserve"> </w:t>
      </w:r>
      <w:r w:rsidR="008E5495" w:rsidRPr="005E1F72">
        <w:rPr>
          <w:rFonts w:ascii="GHEA Grapalat" w:hAnsi="GHEA Grapalat" w:cs="Sylfaen"/>
          <w:sz w:val="20"/>
          <w:szCs w:val="20"/>
        </w:rPr>
        <w:t>է</w:t>
      </w:r>
      <w:r w:rsidR="008E5495" w:rsidRPr="005E1F72">
        <w:rPr>
          <w:rFonts w:ascii="GHEA Grapalat" w:hAnsi="GHEA Grapalat"/>
          <w:sz w:val="20"/>
          <w:szCs w:val="20"/>
          <w:lang w:val="es-ES"/>
        </w:rPr>
        <w:t xml:space="preserve"> </w:t>
      </w:r>
      <w:proofErr w:type="spellStart"/>
      <w:r w:rsidR="008E5495" w:rsidRPr="005E1F72">
        <w:rPr>
          <w:rFonts w:ascii="GHEA Grapalat" w:hAnsi="GHEA Grapalat" w:cs="Sylfaen"/>
          <w:sz w:val="20"/>
          <w:szCs w:val="20"/>
        </w:rPr>
        <w:t>եղել</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sz w:val="20"/>
          <w:szCs w:val="20"/>
        </w:rPr>
        <w:t>ահաբեկչության</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sz w:val="20"/>
          <w:szCs w:val="20"/>
        </w:rPr>
        <w:t>ֆինանսավորման</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sz w:val="20"/>
          <w:szCs w:val="20"/>
        </w:rPr>
        <w:t>երեխայի</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sz w:val="20"/>
          <w:szCs w:val="20"/>
        </w:rPr>
        <w:t>շահագործման</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sz w:val="20"/>
          <w:szCs w:val="20"/>
        </w:rPr>
        <w:t>կամ</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sz w:val="20"/>
          <w:szCs w:val="20"/>
        </w:rPr>
        <w:t>մարդկային</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sz w:val="20"/>
          <w:szCs w:val="20"/>
        </w:rPr>
        <w:t>թրաֆիքինգ</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sz w:val="20"/>
          <w:szCs w:val="20"/>
        </w:rPr>
        <w:t>ներառող</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sz w:val="20"/>
          <w:szCs w:val="20"/>
        </w:rPr>
        <w:t>հանցագործության</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cs="Sylfaen"/>
          <w:sz w:val="20"/>
          <w:szCs w:val="20"/>
        </w:rPr>
        <w:t>հանցավոր</w:t>
      </w:r>
      <w:proofErr w:type="spellEnd"/>
      <w:r w:rsidR="008E5495" w:rsidRPr="005E1F72">
        <w:rPr>
          <w:rFonts w:ascii="GHEA Grapalat" w:hAnsi="GHEA Grapalat" w:cs="Sylfaen"/>
          <w:sz w:val="20"/>
          <w:szCs w:val="20"/>
          <w:lang w:val="es-ES"/>
        </w:rPr>
        <w:t xml:space="preserve"> </w:t>
      </w:r>
      <w:proofErr w:type="spellStart"/>
      <w:r w:rsidR="008E5495" w:rsidRPr="005E1F72">
        <w:rPr>
          <w:rFonts w:ascii="GHEA Grapalat" w:hAnsi="GHEA Grapalat" w:cs="Sylfaen"/>
          <w:sz w:val="20"/>
          <w:szCs w:val="20"/>
        </w:rPr>
        <w:t>համագործակցություն</w:t>
      </w:r>
      <w:proofErr w:type="spellEnd"/>
      <w:r w:rsidR="008E5495" w:rsidRPr="005E1F72">
        <w:rPr>
          <w:rFonts w:ascii="GHEA Grapalat" w:hAnsi="GHEA Grapalat" w:cs="Sylfaen"/>
          <w:sz w:val="20"/>
          <w:szCs w:val="20"/>
          <w:lang w:val="es-ES"/>
        </w:rPr>
        <w:t xml:space="preserve"> </w:t>
      </w:r>
      <w:proofErr w:type="spellStart"/>
      <w:r w:rsidR="008E5495" w:rsidRPr="005E1F72">
        <w:rPr>
          <w:rFonts w:ascii="GHEA Grapalat" w:hAnsi="GHEA Grapalat" w:cs="Sylfaen"/>
          <w:sz w:val="20"/>
          <w:szCs w:val="20"/>
        </w:rPr>
        <w:t>ստեղծելու</w:t>
      </w:r>
      <w:proofErr w:type="spellEnd"/>
      <w:r w:rsidR="008E5495" w:rsidRPr="005E1F72">
        <w:rPr>
          <w:rFonts w:ascii="GHEA Grapalat" w:hAnsi="GHEA Grapalat" w:cs="Sylfaen"/>
          <w:sz w:val="20"/>
          <w:szCs w:val="20"/>
          <w:lang w:val="es-ES"/>
        </w:rPr>
        <w:t xml:space="preserve"> </w:t>
      </w:r>
      <w:proofErr w:type="spellStart"/>
      <w:r w:rsidR="008E5495" w:rsidRPr="005E1F72">
        <w:rPr>
          <w:rFonts w:ascii="GHEA Grapalat" w:hAnsi="GHEA Grapalat" w:cs="Sylfaen"/>
          <w:sz w:val="20"/>
          <w:szCs w:val="20"/>
        </w:rPr>
        <w:t>կամ</w:t>
      </w:r>
      <w:proofErr w:type="spellEnd"/>
      <w:r w:rsidR="008E5495" w:rsidRPr="005E1F72">
        <w:rPr>
          <w:rFonts w:ascii="GHEA Grapalat" w:hAnsi="GHEA Grapalat" w:cs="Sylfaen"/>
          <w:sz w:val="20"/>
          <w:szCs w:val="20"/>
          <w:lang w:val="es-ES"/>
        </w:rPr>
        <w:t xml:space="preserve"> </w:t>
      </w:r>
      <w:proofErr w:type="spellStart"/>
      <w:r w:rsidR="008E5495" w:rsidRPr="005E1F72">
        <w:rPr>
          <w:rFonts w:ascii="GHEA Grapalat" w:hAnsi="GHEA Grapalat" w:cs="Sylfaen"/>
          <w:sz w:val="20"/>
          <w:szCs w:val="20"/>
        </w:rPr>
        <w:t>դրան</w:t>
      </w:r>
      <w:proofErr w:type="spellEnd"/>
      <w:r w:rsidR="008E5495" w:rsidRPr="005E1F72">
        <w:rPr>
          <w:rFonts w:ascii="GHEA Grapalat" w:hAnsi="GHEA Grapalat" w:cs="Sylfaen"/>
          <w:sz w:val="20"/>
          <w:szCs w:val="20"/>
          <w:lang w:val="es-ES"/>
        </w:rPr>
        <w:t xml:space="preserve"> </w:t>
      </w:r>
      <w:proofErr w:type="spellStart"/>
      <w:r w:rsidR="008E5495" w:rsidRPr="005E1F72">
        <w:rPr>
          <w:rFonts w:ascii="GHEA Grapalat" w:hAnsi="GHEA Grapalat" w:cs="Sylfaen"/>
          <w:sz w:val="20"/>
          <w:szCs w:val="20"/>
        </w:rPr>
        <w:t>մասնակցելու</w:t>
      </w:r>
      <w:proofErr w:type="spellEnd"/>
      <w:r w:rsidR="008E5495" w:rsidRPr="005E1F72">
        <w:rPr>
          <w:rFonts w:ascii="GHEA Grapalat" w:hAnsi="GHEA Grapalat" w:cs="Sylfaen"/>
          <w:sz w:val="20"/>
          <w:szCs w:val="20"/>
          <w:lang w:val="es-ES"/>
        </w:rPr>
        <w:t xml:space="preserve">, </w:t>
      </w:r>
      <w:proofErr w:type="spellStart"/>
      <w:r w:rsidR="008E5495" w:rsidRPr="005E1F72">
        <w:rPr>
          <w:rFonts w:ascii="GHEA Grapalat" w:hAnsi="GHEA Grapalat" w:cs="Sylfaen"/>
          <w:sz w:val="20"/>
          <w:szCs w:val="20"/>
        </w:rPr>
        <w:t>կաշառք</w:t>
      </w:r>
      <w:proofErr w:type="spellEnd"/>
      <w:r w:rsidR="008E5495" w:rsidRPr="005E1F72">
        <w:rPr>
          <w:rFonts w:ascii="GHEA Grapalat" w:hAnsi="GHEA Grapalat" w:cs="Sylfaen"/>
          <w:sz w:val="20"/>
          <w:szCs w:val="20"/>
          <w:lang w:val="es-ES"/>
        </w:rPr>
        <w:t xml:space="preserve"> </w:t>
      </w:r>
      <w:proofErr w:type="spellStart"/>
      <w:r w:rsidR="008E5495" w:rsidRPr="005E1F72">
        <w:rPr>
          <w:rFonts w:ascii="GHEA Grapalat" w:hAnsi="GHEA Grapalat" w:cs="Sylfaen"/>
          <w:sz w:val="20"/>
          <w:szCs w:val="20"/>
        </w:rPr>
        <w:t>ստանալու</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sz w:val="20"/>
          <w:szCs w:val="20"/>
        </w:rPr>
        <w:t>կաշառք</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sz w:val="20"/>
          <w:szCs w:val="20"/>
        </w:rPr>
        <w:t>տալու</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sz w:val="20"/>
          <w:szCs w:val="20"/>
        </w:rPr>
        <w:t>կամ</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sz w:val="20"/>
          <w:szCs w:val="20"/>
        </w:rPr>
        <w:t>կաշառքի</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sz w:val="20"/>
          <w:szCs w:val="20"/>
        </w:rPr>
        <w:t>միջնորդության</w:t>
      </w:r>
      <w:proofErr w:type="spellEnd"/>
      <w:r w:rsidR="008E5495" w:rsidRPr="005E1F72">
        <w:rPr>
          <w:rFonts w:ascii="GHEA Grapalat" w:hAnsi="GHEA Grapalat"/>
          <w:sz w:val="20"/>
          <w:szCs w:val="20"/>
          <w:lang w:val="es-ES"/>
        </w:rPr>
        <w:t xml:space="preserve"> </w:t>
      </w:r>
      <w:r w:rsidR="008E5495" w:rsidRPr="005E1F72">
        <w:rPr>
          <w:rFonts w:ascii="GHEA Grapalat" w:hAnsi="GHEA Grapalat"/>
          <w:sz w:val="20"/>
          <w:szCs w:val="20"/>
        </w:rPr>
        <w:t>և</w:t>
      </w:r>
      <w:r w:rsidR="008E5495" w:rsidRPr="005E1F72">
        <w:rPr>
          <w:rFonts w:ascii="GHEA Grapalat" w:hAnsi="GHEA Grapalat"/>
          <w:sz w:val="20"/>
          <w:szCs w:val="20"/>
          <w:lang w:val="es-ES"/>
        </w:rPr>
        <w:t xml:space="preserve"> </w:t>
      </w:r>
      <w:proofErr w:type="spellStart"/>
      <w:r w:rsidR="008E5495" w:rsidRPr="005E1F72">
        <w:rPr>
          <w:rFonts w:ascii="GHEA Grapalat" w:hAnsi="GHEA Grapalat"/>
          <w:sz w:val="20"/>
          <w:szCs w:val="20"/>
        </w:rPr>
        <w:t>օրենքով</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sz w:val="20"/>
          <w:szCs w:val="20"/>
        </w:rPr>
        <w:t>նախատեսված</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sz w:val="20"/>
          <w:szCs w:val="20"/>
        </w:rPr>
        <w:t>տնտեսական</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sz w:val="20"/>
          <w:szCs w:val="20"/>
        </w:rPr>
        <w:t>գործունեության</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sz w:val="20"/>
          <w:szCs w:val="20"/>
        </w:rPr>
        <w:t>դեմ</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sz w:val="20"/>
          <w:szCs w:val="20"/>
        </w:rPr>
        <w:t>ուղղված</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sz w:val="20"/>
          <w:szCs w:val="20"/>
        </w:rPr>
        <w:t>հանցագործությունների</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sz w:val="20"/>
          <w:szCs w:val="20"/>
        </w:rPr>
        <w:t>համար</w:t>
      </w:r>
      <w:proofErr w:type="spellEnd"/>
      <w:r w:rsidR="008E5495" w:rsidRPr="005E1F72">
        <w:rPr>
          <w:rFonts w:ascii="GHEA Grapalat" w:hAnsi="GHEA Grapalat"/>
          <w:sz w:val="20"/>
          <w:szCs w:val="20"/>
          <w:lang w:val="es-ES"/>
        </w:rPr>
        <w:t>,</w:t>
      </w:r>
      <w:r w:rsidR="008E5495" w:rsidRPr="005E1F72">
        <w:rPr>
          <w:rFonts w:ascii="GHEA Grapalat" w:hAnsi="GHEA Grapalat" w:cs="Sylfaen"/>
          <w:sz w:val="20"/>
          <w:szCs w:val="20"/>
          <w:lang w:val="es-ES"/>
        </w:rPr>
        <w:t xml:space="preserve"> </w:t>
      </w:r>
      <w:proofErr w:type="spellStart"/>
      <w:r w:rsidR="008E5495" w:rsidRPr="005E1F72">
        <w:rPr>
          <w:rFonts w:ascii="GHEA Grapalat" w:hAnsi="GHEA Grapalat" w:cs="Sylfaen"/>
          <w:sz w:val="20"/>
          <w:szCs w:val="20"/>
        </w:rPr>
        <w:t>բացառությամբ</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cs="Sylfaen"/>
          <w:sz w:val="20"/>
          <w:szCs w:val="20"/>
        </w:rPr>
        <w:t>այն</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cs="Sylfaen"/>
          <w:sz w:val="20"/>
          <w:szCs w:val="20"/>
        </w:rPr>
        <w:t>դեպքերի</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cs="Sylfaen"/>
          <w:sz w:val="20"/>
          <w:szCs w:val="20"/>
        </w:rPr>
        <w:t>երբ</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cs="Sylfaen"/>
          <w:sz w:val="20"/>
          <w:szCs w:val="20"/>
        </w:rPr>
        <w:t>դատվածությունը</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cs="Sylfaen"/>
          <w:sz w:val="20"/>
          <w:szCs w:val="20"/>
        </w:rPr>
        <w:t>օրենքով</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cs="Sylfaen"/>
          <w:sz w:val="20"/>
          <w:szCs w:val="20"/>
        </w:rPr>
        <w:t>սահմանված</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cs="Sylfaen"/>
          <w:sz w:val="20"/>
          <w:szCs w:val="20"/>
        </w:rPr>
        <w:t>կարգով</w:t>
      </w:r>
      <w:proofErr w:type="spellEnd"/>
      <w:r w:rsidR="008E5495" w:rsidRPr="005E1F72">
        <w:rPr>
          <w:rFonts w:ascii="GHEA Grapalat" w:hAnsi="GHEA Grapalat"/>
          <w:sz w:val="20"/>
          <w:szCs w:val="20"/>
          <w:lang w:val="es-ES"/>
        </w:rPr>
        <w:t xml:space="preserve"> </w:t>
      </w:r>
      <w:proofErr w:type="spellStart"/>
      <w:r w:rsidR="008E5495" w:rsidRPr="005E1F72">
        <w:rPr>
          <w:rFonts w:ascii="GHEA Grapalat" w:hAnsi="GHEA Grapalat" w:cs="Sylfaen"/>
          <w:sz w:val="20"/>
          <w:szCs w:val="20"/>
        </w:rPr>
        <w:t>մարված</w:t>
      </w:r>
      <w:proofErr w:type="spellEnd"/>
      <w:r w:rsidR="008E5495">
        <w:rPr>
          <w:rFonts w:ascii="GHEA Grapalat" w:hAnsi="GHEA Grapalat" w:cs="Sylfaen"/>
          <w:sz w:val="20"/>
          <w:szCs w:val="20"/>
          <w:lang w:val="hy-AM"/>
        </w:rPr>
        <w:t xml:space="preserve"> կամ վերացված</w:t>
      </w:r>
      <w:r w:rsidR="008E5495" w:rsidRPr="005E1F72">
        <w:rPr>
          <w:rFonts w:ascii="GHEA Grapalat" w:hAnsi="GHEA Grapalat"/>
          <w:sz w:val="20"/>
          <w:szCs w:val="20"/>
          <w:lang w:val="es-ES"/>
        </w:rPr>
        <w:t xml:space="preserve"> </w:t>
      </w:r>
      <w:r w:rsidR="008E5495" w:rsidRPr="005E1F72">
        <w:rPr>
          <w:rFonts w:ascii="GHEA Grapalat" w:hAnsi="GHEA Grapalat" w:cs="Sylfaen"/>
          <w:sz w:val="20"/>
          <w:szCs w:val="20"/>
        </w:rPr>
        <w:t>է</w:t>
      </w:r>
      <w:r w:rsidR="008E5495" w:rsidRPr="005E1F72">
        <w:rPr>
          <w:rFonts w:ascii="GHEA Grapalat" w:hAnsi="GHEA Grapalat"/>
          <w:sz w:val="20"/>
          <w:szCs w:val="20"/>
          <w:lang w:val="es-ES"/>
        </w:rPr>
        <w:t xml:space="preserve">.  </w:t>
      </w:r>
    </w:p>
    <w:p w14:paraId="30FB1421" w14:textId="77777777" w:rsidR="008E5495" w:rsidRDefault="008E5495" w:rsidP="008E5495">
      <w:pPr>
        <w:ind w:firstLine="720"/>
        <w:jc w:val="both"/>
        <w:rPr>
          <w:rFonts w:ascii="Cambria Math" w:hAnsi="Cambria Math" w:cs="Cambria Math"/>
          <w:sz w:val="20"/>
          <w:szCs w:val="20"/>
          <w:lang w:val="es-ES"/>
        </w:rPr>
      </w:pPr>
      <w:r w:rsidRPr="005E1F72">
        <w:rPr>
          <w:rFonts w:ascii="GHEA Grapalat" w:hAnsi="GHEA Grapalat" w:cs="Sylfaen"/>
          <w:sz w:val="20"/>
          <w:szCs w:val="20"/>
          <w:lang w:val="es-ES"/>
        </w:rPr>
        <w:t>4)</w:t>
      </w:r>
      <w:r w:rsidRPr="001F3550">
        <w:rPr>
          <w:rFonts w:ascii="GHEA Grapalat" w:hAnsi="GHEA Grapalat" w:cs="Sylfaen"/>
          <w:sz w:val="20"/>
          <w:szCs w:val="20"/>
          <w:lang w:val="es-ES"/>
        </w:rPr>
        <w:t xml:space="preserve"> </w:t>
      </w:r>
      <w:proofErr w:type="spellStart"/>
      <w:r w:rsidRPr="00BA41C0">
        <w:rPr>
          <w:rFonts w:ascii="GHEA Grapalat" w:hAnsi="GHEA Grapalat" w:cs="Sylfaen"/>
          <w:sz w:val="20"/>
          <w:szCs w:val="20"/>
        </w:rPr>
        <w:t>որոնց</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վերաբերյալ</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գնումների</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ոլորտում</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հակամրցակցային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համաձայնության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գերիշխող</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դիրքի</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չարաշահման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կամ</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անբարեխիղճ</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մրցակցության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համար</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պատասխանատվություն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սահմանող</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վարչական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ակտը</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հայտը</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ներկայացվելու</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օրվան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նախորդող</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երեք</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տարվա</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ընթացքում</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դարձել</w:t>
      </w:r>
      <w:proofErr w:type="spellEnd"/>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անբողոքարկելի</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իսկ</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բողոքարկված</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լինելու</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դեպքում</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թողնվել</w:t>
      </w:r>
      <w:proofErr w:type="spellEnd"/>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անփոփոխ</w:t>
      </w:r>
      <w:proofErr w:type="spellEnd"/>
      <w:r w:rsidRPr="00BA41C0">
        <w:rPr>
          <w:rFonts w:ascii="Cambria Math" w:hAnsi="Cambria Math" w:cs="Cambria Math"/>
          <w:sz w:val="20"/>
          <w:szCs w:val="20"/>
          <w:lang w:val="es-ES"/>
        </w:rPr>
        <w:t>․</w:t>
      </w:r>
    </w:p>
    <w:p w14:paraId="2B3FF18F" w14:textId="77777777" w:rsidR="008E5495" w:rsidRPr="005E1F72" w:rsidRDefault="008E5495" w:rsidP="008E5495">
      <w:pPr>
        <w:ind w:firstLine="720"/>
        <w:jc w:val="both"/>
        <w:rPr>
          <w:rFonts w:ascii="GHEA Grapalat" w:hAnsi="GHEA Grapalat"/>
          <w:sz w:val="20"/>
          <w:szCs w:val="20"/>
          <w:lang w:val="es-ES"/>
        </w:rPr>
      </w:pP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5) </w:t>
      </w:r>
      <w:proofErr w:type="spellStart"/>
      <w:r w:rsidRPr="005E1F72">
        <w:rPr>
          <w:rFonts w:ascii="GHEA Grapalat" w:hAnsi="GHEA Grapalat" w:cs="Sylfaen"/>
          <w:sz w:val="20"/>
          <w:szCs w:val="20"/>
        </w:rPr>
        <w:t>որոնք</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հայտը</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ներկայացնելու</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օրվա</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դրությամբ</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ներառված</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են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Եվրասիական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տնտեսական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միությանն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անդամակցող</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երկրների</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գնումների</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մասին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օրենսդրության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համաձայն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հրապարակված</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գնումների</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գործընթացին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մասնակցելու</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իրավունք</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չունեցող</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մասնակիցների</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ցուցակում</w:t>
      </w:r>
      <w:proofErr w:type="spellEnd"/>
      <w:r w:rsidRPr="005E1F72">
        <w:rPr>
          <w:rFonts w:ascii="GHEA Grapalat" w:hAnsi="GHEA Grapalat" w:cs="Sylfaen"/>
          <w:sz w:val="20"/>
          <w:szCs w:val="20"/>
          <w:lang w:val="es-ES"/>
        </w:rPr>
        <w:t xml:space="preserve">. </w:t>
      </w:r>
    </w:p>
    <w:p w14:paraId="4F22BDEF" w14:textId="77777777" w:rsidR="008E5495" w:rsidRPr="005E1F72" w:rsidRDefault="008E5495" w:rsidP="008E5495">
      <w:pPr>
        <w:ind w:firstLine="567"/>
        <w:jc w:val="both"/>
        <w:rPr>
          <w:rFonts w:ascii="GHEA Grapalat" w:hAnsi="GHEA Grapalat"/>
          <w:sz w:val="20"/>
          <w:szCs w:val="20"/>
          <w:lang w:val="es-ES"/>
        </w:rPr>
      </w:pPr>
      <w:r w:rsidRPr="005E1F72">
        <w:rPr>
          <w:rFonts w:ascii="GHEA Grapalat" w:hAnsi="GHEA Grapalat"/>
          <w:sz w:val="20"/>
          <w:szCs w:val="20"/>
          <w:lang w:val="es-ES"/>
        </w:rPr>
        <w:t xml:space="preserve">   6) </w:t>
      </w:r>
      <w:proofErr w:type="spellStart"/>
      <w:r w:rsidRPr="005E1F72">
        <w:rPr>
          <w:rFonts w:ascii="GHEA Grapalat" w:hAnsi="GHEA Grapalat"/>
          <w:sz w:val="20"/>
          <w:szCs w:val="20"/>
        </w:rPr>
        <w:t>որոնք</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հայտը</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ներկայացնելու</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օրվա</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դրությամբ</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ներառված</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են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գնումների</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գործընթացին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մասնակցելու</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իրավունք</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չունեցող</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մասնակիցների</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ցուցակում</w:t>
      </w:r>
      <w:proofErr w:type="spellEnd"/>
      <w:r w:rsidRPr="005E1F72">
        <w:rPr>
          <w:rFonts w:ascii="GHEA Grapalat" w:hAnsi="GHEA Grapalat"/>
          <w:sz w:val="20"/>
          <w:szCs w:val="20"/>
          <w:lang w:val="es-ES"/>
        </w:rPr>
        <w:t>:</w:t>
      </w:r>
    </w:p>
    <w:p w14:paraId="02DD6281" w14:textId="77777777" w:rsidR="008E5495" w:rsidRDefault="008E5495" w:rsidP="008E5495">
      <w:pPr>
        <w:ind w:firstLine="567"/>
        <w:jc w:val="both"/>
        <w:rPr>
          <w:rFonts w:ascii="GHEA Grapalat" w:hAnsi="GHEA Grapalat" w:cs="Sylfaen"/>
          <w:sz w:val="20"/>
          <w:lang w:val="es-ES"/>
        </w:rPr>
      </w:pPr>
      <w:proofErr w:type="spellStart"/>
      <w:r w:rsidRPr="005E1F72">
        <w:rPr>
          <w:rFonts w:ascii="GHEA Grapalat" w:hAnsi="GHEA Grapalat" w:cs="Sylfaen"/>
          <w:sz w:val="20"/>
          <w:lang w:val="es-ES"/>
        </w:rPr>
        <w:t>Ընդ</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որում</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եթե</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մասնակիցը</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սույն</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կետի</w:t>
      </w:r>
      <w:proofErr w:type="spellEnd"/>
      <w:r w:rsidRPr="005E1F72">
        <w:rPr>
          <w:rFonts w:ascii="GHEA Grapalat" w:hAnsi="GHEA Grapalat" w:cs="Sylfaen"/>
          <w:sz w:val="20"/>
          <w:lang w:val="es-ES"/>
        </w:rPr>
        <w:t xml:space="preserve"> 5-րդ և 6-րդ </w:t>
      </w:r>
      <w:proofErr w:type="spellStart"/>
      <w:r w:rsidRPr="005E1F72">
        <w:rPr>
          <w:rFonts w:ascii="GHEA Grapalat" w:hAnsi="GHEA Grapalat" w:cs="Sylfaen"/>
          <w:sz w:val="20"/>
          <w:lang w:val="es-ES"/>
        </w:rPr>
        <w:t>ենթակետերով</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նախատեսված</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ցուցակներում</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ներառվել</w:t>
      </w:r>
      <w:proofErr w:type="spellEnd"/>
      <w:r w:rsidRPr="005E1F72">
        <w:rPr>
          <w:rFonts w:ascii="GHEA Grapalat" w:hAnsi="GHEA Grapalat" w:cs="Sylfaen"/>
          <w:sz w:val="20"/>
          <w:lang w:val="es-ES"/>
        </w:rPr>
        <w:t xml:space="preserve"> է </w:t>
      </w:r>
      <w:proofErr w:type="spellStart"/>
      <w:r w:rsidRPr="005E1F72">
        <w:rPr>
          <w:rFonts w:ascii="GHEA Grapalat" w:hAnsi="GHEA Grapalat" w:cs="Sylfaen"/>
          <w:sz w:val="20"/>
          <w:lang w:val="es-ES"/>
        </w:rPr>
        <w:t>հայտը</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ներկայացնելու</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օրվանից</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հետո</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ապա</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նրա</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տվյալ</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հայտը</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ենթակա</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չէ</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մերժման</w:t>
      </w:r>
      <w:proofErr w:type="spellEnd"/>
      <w:r w:rsidRPr="005E1F72">
        <w:rPr>
          <w:rFonts w:ascii="GHEA Grapalat" w:hAnsi="GHEA Grapalat" w:cs="Sylfaen"/>
          <w:sz w:val="20"/>
          <w:lang w:val="es-ES"/>
        </w:rPr>
        <w:t>:</w:t>
      </w:r>
    </w:p>
    <w:p w14:paraId="021898D4" w14:textId="77777777" w:rsidR="008E5495" w:rsidRPr="001F3550" w:rsidRDefault="008E5495" w:rsidP="008E5495">
      <w:pPr>
        <w:shd w:val="clear" w:color="auto" w:fill="FFFFFF"/>
        <w:ind w:firstLine="375"/>
        <w:jc w:val="both"/>
        <w:rPr>
          <w:rFonts w:ascii="GHEA Grapalat" w:hAnsi="GHEA Grapalat" w:cs="Arial"/>
          <w:sz w:val="20"/>
          <w:lang w:val="es-ES"/>
        </w:rPr>
      </w:pPr>
      <w:proofErr w:type="spellStart"/>
      <w:r w:rsidRPr="001F3550">
        <w:rPr>
          <w:rFonts w:ascii="GHEA Grapalat" w:hAnsi="GHEA Grapalat" w:cs="Arial"/>
          <w:sz w:val="20"/>
          <w:lang w:val="es-ES"/>
        </w:rPr>
        <w:t>Մասնակիցն</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ընդգրկվում</w:t>
      </w:r>
      <w:proofErr w:type="spellEnd"/>
      <w:r w:rsidRPr="001F3550">
        <w:rPr>
          <w:rFonts w:ascii="GHEA Grapalat" w:hAnsi="GHEA Grapalat" w:cs="Arial"/>
          <w:sz w:val="20"/>
          <w:lang w:val="es-ES"/>
        </w:rPr>
        <w:t xml:space="preserve"> է </w:t>
      </w:r>
      <w:proofErr w:type="spellStart"/>
      <w:r w:rsidRPr="001F3550">
        <w:rPr>
          <w:rFonts w:ascii="GHEA Grapalat" w:hAnsi="GHEA Grapalat" w:cs="Arial"/>
          <w:sz w:val="20"/>
          <w:lang w:val="es-ES"/>
        </w:rPr>
        <w:t>գնումների</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գործընթացին</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մասնակցելու</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իրավունք</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չունեցող</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մասնակիցների</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ցուցակում</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այսուհետ</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նաև</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ցուցակ</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եթե</w:t>
      </w:r>
      <w:proofErr w:type="spellEnd"/>
      <w:r w:rsidRPr="001F3550">
        <w:rPr>
          <w:rFonts w:ascii="GHEA Grapalat" w:hAnsi="GHEA Grapalat" w:cs="Arial"/>
          <w:sz w:val="20"/>
          <w:lang w:val="es-ES"/>
        </w:rPr>
        <w:t>`</w:t>
      </w:r>
    </w:p>
    <w:p w14:paraId="04ABA5B5" w14:textId="77777777" w:rsidR="008E5495" w:rsidRPr="001F3550" w:rsidRDefault="008E5495" w:rsidP="00A832D3">
      <w:pPr>
        <w:pStyle w:val="ListParagraph"/>
        <w:numPr>
          <w:ilvl w:val="0"/>
          <w:numId w:val="10"/>
        </w:numPr>
        <w:shd w:val="clear" w:color="auto" w:fill="FFFFFF"/>
        <w:ind w:left="0" w:firstLine="720"/>
        <w:jc w:val="both"/>
        <w:rPr>
          <w:rFonts w:ascii="GHEA Grapalat" w:hAnsi="GHEA Grapalat" w:cs="Arial"/>
          <w:sz w:val="20"/>
          <w:lang w:val="es-ES" w:eastAsia="en-US"/>
        </w:rPr>
      </w:pPr>
      <w:proofErr w:type="spellStart"/>
      <w:r w:rsidRPr="001F3550">
        <w:rPr>
          <w:rFonts w:ascii="GHEA Grapalat" w:hAnsi="GHEA Grapalat" w:cs="Arial"/>
          <w:sz w:val="20"/>
          <w:lang w:val="es-ES" w:eastAsia="en-US"/>
        </w:rPr>
        <w:lastRenderedPageBreak/>
        <w:t>խախտել</w:t>
      </w:r>
      <w:proofErr w:type="spellEnd"/>
      <w:r w:rsidRPr="001F3550">
        <w:rPr>
          <w:rFonts w:ascii="GHEA Grapalat" w:hAnsi="GHEA Grapalat" w:cs="Arial"/>
          <w:sz w:val="20"/>
          <w:lang w:val="es-ES" w:eastAsia="en-US"/>
        </w:rPr>
        <w:t xml:space="preserve"> է </w:t>
      </w:r>
      <w:proofErr w:type="spellStart"/>
      <w:r w:rsidRPr="001F3550">
        <w:rPr>
          <w:rFonts w:ascii="GHEA Grapalat" w:hAnsi="GHEA Grapalat" w:cs="Arial"/>
          <w:sz w:val="20"/>
          <w:lang w:val="es-ES" w:eastAsia="en-US"/>
        </w:rPr>
        <w:t>պայմանագրով</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նախատեսված</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կամ</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գնման</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գործընթացի</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շրջանակում</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ստանձնած</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պարտավորությունը</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որը</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հանգեցրել</w:t>
      </w:r>
      <w:proofErr w:type="spellEnd"/>
      <w:r w:rsidRPr="001F3550">
        <w:rPr>
          <w:rFonts w:ascii="GHEA Grapalat" w:hAnsi="GHEA Grapalat" w:cs="Arial"/>
          <w:sz w:val="20"/>
          <w:lang w:val="es-ES" w:eastAsia="en-US"/>
        </w:rPr>
        <w:t xml:space="preserve"> է </w:t>
      </w:r>
      <w:proofErr w:type="spellStart"/>
      <w:r w:rsidRPr="001F3550">
        <w:rPr>
          <w:rFonts w:ascii="GHEA Grapalat" w:hAnsi="GHEA Grapalat" w:cs="Arial"/>
          <w:sz w:val="20"/>
          <w:lang w:val="es-ES" w:eastAsia="en-US"/>
        </w:rPr>
        <w:t>պատվիրատուի</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կողմից</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պայմանագրի</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միակողմանի</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լուծմանը</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կամ</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գնման</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գործընթացին</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տվյալ</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մասնակցի</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հետագա</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մասնակցության</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դադարեցմանը</w:t>
      </w:r>
      <w:proofErr w:type="spellEnd"/>
      <w:r w:rsidRPr="001F3550">
        <w:rPr>
          <w:rFonts w:ascii="GHEA Grapalat" w:hAnsi="GHEA Grapalat" w:cs="Arial"/>
          <w:sz w:val="20"/>
          <w:lang w:val="es-ES" w:eastAsia="en-US"/>
        </w:rPr>
        <w:t xml:space="preserve"> և </w:t>
      </w:r>
      <w:proofErr w:type="spellStart"/>
      <w:r w:rsidRPr="001F3550">
        <w:rPr>
          <w:rFonts w:ascii="GHEA Grapalat" w:hAnsi="GHEA Grapalat" w:cs="Arial"/>
          <w:sz w:val="20"/>
          <w:lang w:val="es-ES" w:eastAsia="en-US"/>
        </w:rPr>
        <w:t>մասնակիցը</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հրավերով</w:t>
      </w:r>
      <w:proofErr w:type="spellEnd"/>
      <w:r w:rsidRPr="001F3550">
        <w:rPr>
          <w:rFonts w:ascii="GHEA Grapalat" w:hAnsi="GHEA Grapalat" w:cs="Arial"/>
          <w:sz w:val="20"/>
          <w:lang w:val="es-ES" w:eastAsia="en-US"/>
        </w:rPr>
        <w:t xml:space="preserve"> և (</w:t>
      </w:r>
      <w:proofErr w:type="spellStart"/>
      <w:r w:rsidRPr="001F3550">
        <w:rPr>
          <w:rFonts w:ascii="GHEA Grapalat" w:hAnsi="GHEA Grapalat" w:cs="Arial"/>
          <w:sz w:val="20"/>
          <w:lang w:val="es-ES" w:eastAsia="en-US"/>
        </w:rPr>
        <w:t>կամ</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պայմանագրով</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սահմանված</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ժամկետում</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չի</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վճարել</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հայտի</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պայմանագրի</w:t>
      </w:r>
      <w:proofErr w:type="spellEnd"/>
      <w:r w:rsidRPr="001F3550">
        <w:rPr>
          <w:rFonts w:ascii="GHEA Grapalat" w:hAnsi="GHEA Grapalat" w:cs="Arial"/>
          <w:sz w:val="20"/>
          <w:lang w:val="es-ES" w:eastAsia="en-US"/>
        </w:rPr>
        <w:t xml:space="preserve"> և (</w:t>
      </w:r>
      <w:proofErr w:type="spellStart"/>
      <w:r w:rsidRPr="001F3550">
        <w:rPr>
          <w:rFonts w:ascii="GHEA Grapalat" w:hAnsi="GHEA Grapalat" w:cs="Arial"/>
          <w:sz w:val="20"/>
          <w:lang w:val="es-ES" w:eastAsia="en-US"/>
        </w:rPr>
        <w:t>կամ</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որակավորան</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ապահովման</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գումարը</w:t>
      </w:r>
      <w:proofErr w:type="spellEnd"/>
      <w:r w:rsidRPr="001F3550">
        <w:rPr>
          <w:rFonts w:ascii="GHEA Grapalat" w:hAnsi="GHEA Grapalat" w:cs="Arial"/>
          <w:sz w:val="20"/>
          <w:lang w:val="es-ES" w:eastAsia="en-US"/>
        </w:rPr>
        <w:t>.</w:t>
      </w:r>
    </w:p>
    <w:p w14:paraId="4800CD11" w14:textId="77777777" w:rsidR="008E5495" w:rsidRPr="001F3550" w:rsidRDefault="008E5495" w:rsidP="00A832D3">
      <w:pPr>
        <w:pStyle w:val="ListParagraph"/>
        <w:numPr>
          <w:ilvl w:val="0"/>
          <w:numId w:val="10"/>
        </w:numPr>
        <w:shd w:val="clear" w:color="auto" w:fill="FFFFFF"/>
        <w:ind w:left="0" w:firstLine="720"/>
        <w:jc w:val="both"/>
        <w:rPr>
          <w:rFonts w:ascii="GHEA Grapalat" w:hAnsi="GHEA Grapalat" w:cs="Arial"/>
          <w:sz w:val="20"/>
          <w:lang w:val="es-ES"/>
        </w:rPr>
      </w:pPr>
      <w:proofErr w:type="spellStart"/>
      <w:r w:rsidRPr="001F3550">
        <w:rPr>
          <w:rFonts w:ascii="GHEA Grapalat" w:hAnsi="GHEA Grapalat" w:cs="Arial"/>
          <w:sz w:val="20"/>
          <w:lang w:val="es-ES" w:eastAsia="en-US"/>
        </w:rPr>
        <w:t>որպես</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ընտրված</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մասնակից</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հրաժարվել</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կամ</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զրկվել</w:t>
      </w:r>
      <w:proofErr w:type="spellEnd"/>
      <w:r w:rsidRPr="001F3550">
        <w:rPr>
          <w:rFonts w:ascii="GHEA Grapalat" w:hAnsi="GHEA Grapalat" w:cs="Arial"/>
          <w:sz w:val="20"/>
          <w:lang w:val="es-ES" w:eastAsia="en-US"/>
        </w:rPr>
        <w:t xml:space="preserve"> է </w:t>
      </w:r>
      <w:proofErr w:type="spellStart"/>
      <w:r w:rsidRPr="001F3550">
        <w:rPr>
          <w:rFonts w:ascii="GHEA Grapalat" w:hAnsi="GHEA Grapalat" w:cs="Arial"/>
          <w:sz w:val="20"/>
          <w:lang w:val="es-ES" w:eastAsia="en-US"/>
        </w:rPr>
        <w:t>պայմանագիր</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կնքելու</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իրավունքից</w:t>
      </w:r>
      <w:proofErr w:type="spellEnd"/>
      <w:r w:rsidRPr="001F3550">
        <w:rPr>
          <w:rFonts w:ascii="GHEA Grapalat" w:hAnsi="GHEA Grapalat" w:cs="Arial"/>
          <w:sz w:val="20"/>
          <w:lang w:val="es-ES" w:eastAsia="en-US"/>
        </w:rPr>
        <w:t>:</w:t>
      </w:r>
    </w:p>
    <w:p w14:paraId="61C7DFDA" w14:textId="77777777" w:rsidR="008E5495" w:rsidRPr="005E1F72" w:rsidRDefault="008E5495" w:rsidP="008E5495">
      <w:pPr>
        <w:ind w:firstLine="567"/>
        <w:jc w:val="both"/>
        <w:rPr>
          <w:rFonts w:ascii="GHEA Grapalat" w:hAnsi="GHEA Grapalat" w:cs="Sylfaen"/>
          <w:sz w:val="20"/>
          <w:lang w:val="es-ES"/>
        </w:rPr>
      </w:pPr>
    </w:p>
    <w:p w14:paraId="4BE396A5" w14:textId="77777777" w:rsidR="008E5495" w:rsidRPr="00D4735C" w:rsidRDefault="008E5495" w:rsidP="008E5495">
      <w:pPr>
        <w:ind w:firstLine="567"/>
        <w:contextualSpacing/>
        <w:jc w:val="both"/>
        <w:rPr>
          <w:rFonts w:ascii="GHEA Grapalat" w:hAnsi="GHEA Grapalat" w:cs="Sylfaen"/>
          <w:sz w:val="20"/>
          <w:lang w:val="es-ES"/>
        </w:rPr>
      </w:pPr>
      <w:r w:rsidRPr="005E1F72">
        <w:rPr>
          <w:rFonts w:ascii="GHEA Grapalat" w:hAnsi="GHEA Grapalat" w:cs="Sylfaen"/>
          <w:sz w:val="20"/>
          <w:lang w:val="es-ES"/>
        </w:rPr>
        <w:t xml:space="preserve">2.2 </w:t>
      </w:r>
      <w:proofErr w:type="spellStart"/>
      <w:r w:rsidRPr="005E1F72">
        <w:rPr>
          <w:rFonts w:ascii="GHEA Grapalat" w:hAnsi="GHEA Grapalat" w:cs="Sylfaen"/>
          <w:sz w:val="20"/>
          <w:lang w:val="es-ES"/>
        </w:rPr>
        <w:t>Մասնակցության</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իրավունքի</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գնահատման</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համար</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մասնակիցը</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հայտով</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պետք</w:t>
      </w:r>
      <w:proofErr w:type="spellEnd"/>
      <w:r w:rsidRPr="005E1F72">
        <w:rPr>
          <w:rFonts w:ascii="GHEA Grapalat" w:hAnsi="GHEA Grapalat" w:cs="Sylfaen"/>
          <w:sz w:val="20"/>
          <w:lang w:val="es-ES"/>
        </w:rPr>
        <w:t xml:space="preserve"> է </w:t>
      </w:r>
      <w:proofErr w:type="spellStart"/>
      <w:r w:rsidRPr="005E1F72">
        <w:rPr>
          <w:rFonts w:ascii="GHEA Grapalat" w:hAnsi="GHEA Grapalat" w:cs="Sylfaen"/>
          <w:sz w:val="20"/>
          <w:lang w:val="es-ES"/>
        </w:rPr>
        <w:t>ներկայացնի</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իր</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կողմից</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հաստատված</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սույն</w:t>
      </w:r>
      <w:proofErr w:type="spellEnd"/>
      <w:r w:rsidRPr="005E1F72">
        <w:rPr>
          <w:rFonts w:ascii="GHEA Grapalat" w:hAnsi="GHEA Grapalat" w:cs="Arial"/>
          <w:sz w:val="20"/>
          <w:lang w:val="es-ES"/>
        </w:rPr>
        <w:t xml:space="preserve"> </w:t>
      </w:r>
      <w:proofErr w:type="spellStart"/>
      <w:r w:rsidRPr="005E1F72">
        <w:rPr>
          <w:rFonts w:ascii="GHEA Grapalat" w:hAnsi="GHEA Grapalat" w:cs="Sylfaen"/>
          <w:sz w:val="20"/>
          <w:lang w:val="es-ES"/>
        </w:rPr>
        <w:t>հրավերի</w:t>
      </w:r>
      <w:proofErr w:type="spellEnd"/>
      <w:r w:rsidRPr="005E1F72">
        <w:rPr>
          <w:rFonts w:ascii="GHEA Grapalat" w:hAnsi="GHEA Grapalat" w:cs="Arial"/>
          <w:sz w:val="20"/>
          <w:lang w:val="es-ES"/>
        </w:rPr>
        <w:t xml:space="preserve"> 2-րդ </w:t>
      </w:r>
      <w:proofErr w:type="spellStart"/>
      <w:r w:rsidRPr="005E1F72">
        <w:rPr>
          <w:rFonts w:ascii="GHEA Grapalat" w:hAnsi="GHEA Grapalat" w:cs="Sylfaen"/>
          <w:sz w:val="20"/>
          <w:lang w:val="es-ES"/>
        </w:rPr>
        <w:t>մասի</w:t>
      </w:r>
      <w:proofErr w:type="spellEnd"/>
      <w:r w:rsidRPr="005E1F72">
        <w:rPr>
          <w:rFonts w:ascii="GHEA Grapalat" w:hAnsi="GHEA Grapalat" w:cs="Arial"/>
          <w:sz w:val="20"/>
          <w:lang w:val="es-ES"/>
        </w:rPr>
        <w:t xml:space="preserve"> 2.</w:t>
      </w:r>
      <w:r>
        <w:rPr>
          <w:rFonts w:ascii="GHEA Grapalat" w:hAnsi="GHEA Grapalat" w:cs="Arial"/>
          <w:sz w:val="20"/>
          <w:lang w:val="hy-AM"/>
        </w:rPr>
        <w:t>1</w:t>
      </w:r>
      <w:r w:rsidRPr="005E1F72">
        <w:rPr>
          <w:rFonts w:ascii="GHEA Grapalat" w:hAnsi="GHEA Grapalat" w:cs="Arial"/>
          <w:sz w:val="20"/>
          <w:lang w:val="es-ES"/>
        </w:rPr>
        <w:t xml:space="preserve"> </w:t>
      </w:r>
      <w:proofErr w:type="spellStart"/>
      <w:r w:rsidRPr="005E1F72">
        <w:rPr>
          <w:rFonts w:ascii="GHEA Grapalat" w:hAnsi="GHEA Grapalat" w:cs="Sylfaen"/>
          <w:sz w:val="20"/>
          <w:lang w:val="es-ES"/>
        </w:rPr>
        <w:t>կետով</w:t>
      </w:r>
      <w:proofErr w:type="spellEnd"/>
      <w:r w:rsidRPr="005E1F72">
        <w:rPr>
          <w:rFonts w:ascii="GHEA Grapalat" w:hAnsi="GHEA Grapalat" w:cs="Arial"/>
          <w:sz w:val="20"/>
          <w:lang w:val="es-ES"/>
        </w:rPr>
        <w:t xml:space="preserve"> </w:t>
      </w:r>
      <w:proofErr w:type="spellStart"/>
      <w:r w:rsidRPr="005E1F72">
        <w:rPr>
          <w:rFonts w:ascii="GHEA Grapalat" w:hAnsi="GHEA Grapalat" w:cs="Sylfaen"/>
          <w:sz w:val="20"/>
          <w:lang w:val="es-ES"/>
        </w:rPr>
        <w:t>նախատեսված</w:t>
      </w:r>
      <w:proofErr w:type="spellEnd"/>
      <w:r w:rsidRPr="005E1F72">
        <w:rPr>
          <w:rFonts w:ascii="GHEA Grapalat" w:hAnsi="GHEA Grapalat" w:cs="Arial"/>
          <w:sz w:val="20"/>
          <w:lang w:val="es-ES"/>
        </w:rPr>
        <w:t xml:space="preserve"> </w:t>
      </w:r>
      <w:proofErr w:type="spellStart"/>
      <w:r w:rsidRPr="005E1F72">
        <w:rPr>
          <w:rFonts w:ascii="GHEA Grapalat" w:hAnsi="GHEA Grapalat" w:cs="Sylfaen"/>
          <w:sz w:val="20"/>
          <w:lang w:val="es-ES"/>
        </w:rPr>
        <w:t>գրավոր</w:t>
      </w:r>
      <w:proofErr w:type="spellEnd"/>
      <w:r w:rsidRPr="005E1F72">
        <w:rPr>
          <w:rFonts w:ascii="GHEA Grapalat" w:hAnsi="GHEA Grapalat" w:cs="Arial"/>
          <w:sz w:val="20"/>
          <w:lang w:val="es-ES"/>
        </w:rPr>
        <w:t xml:space="preserve"> </w:t>
      </w:r>
      <w:proofErr w:type="spellStart"/>
      <w:r w:rsidRPr="005E1F72">
        <w:rPr>
          <w:rFonts w:ascii="GHEA Grapalat" w:hAnsi="GHEA Grapalat" w:cs="Sylfaen"/>
          <w:sz w:val="20"/>
          <w:lang w:val="es-ES"/>
        </w:rPr>
        <w:t>հայտարարություն</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Բացի</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սույն</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կետով</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նախատեսված</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հայտարարությունից</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մասնակցության</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իրավունքի</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գնահատման</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համար</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մասնակցից</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այդ</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թվում</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ընտրված</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մասնակցից</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այլ</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փաստաթղթեր</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կամ</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հիմնավորումներ</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չեն</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կարող</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պահանջվել</w:t>
      </w:r>
      <w:proofErr w:type="spellEnd"/>
      <w:r w:rsidRPr="005E1F72">
        <w:rPr>
          <w:rFonts w:ascii="GHEA Grapalat" w:hAnsi="GHEA Grapalat" w:cs="Sylfaen"/>
          <w:sz w:val="20"/>
          <w:lang w:val="es-ES"/>
        </w:rPr>
        <w:t>:</w:t>
      </w:r>
      <w:r w:rsidRPr="005E1F72">
        <w:rPr>
          <w:rFonts w:ascii="GHEA Grapalat" w:hAnsi="GHEA Grapalat" w:cs="Tahoma"/>
          <w:sz w:val="20"/>
          <w:lang w:val="hy-AM"/>
        </w:rPr>
        <w:t xml:space="preserve"> </w:t>
      </w:r>
      <w:proofErr w:type="spellStart"/>
      <w:r w:rsidRPr="005E1F72">
        <w:rPr>
          <w:rFonts w:ascii="GHEA Grapalat" w:hAnsi="GHEA Grapalat" w:cs="Tahoma"/>
          <w:sz w:val="20"/>
        </w:rPr>
        <w:t>Մասնակցի</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հայտարարության</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իսկությունը</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գնահատող</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հանձնաժողովը</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այսուհետ</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հանձնաժողով</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գնահատում</w:t>
      </w:r>
      <w:proofErr w:type="spellEnd"/>
      <w:r w:rsidRPr="005E1F72">
        <w:rPr>
          <w:rFonts w:ascii="GHEA Grapalat" w:hAnsi="GHEA Grapalat" w:cs="Tahoma"/>
          <w:sz w:val="20"/>
          <w:lang w:val="es-ES"/>
        </w:rPr>
        <w:t xml:space="preserve"> </w:t>
      </w:r>
      <w:r w:rsidRPr="005E1F72">
        <w:rPr>
          <w:rFonts w:ascii="GHEA Grapalat" w:hAnsi="GHEA Grapalat" w:cs="Tahoma"/>
          <w:sz w:val="20"/>
        </w:rPr>
        <w:t>է</w:t>
      </w:r>
      <w:r w:rsidRPr="005E1F72">
        <w:rPr>
          <w:rFonts w:ascii="GHEA Grapalat" w:hAnsi="GHEA Grapalat" w:cs="Tahoma"/>
          <w:sz w:val="20"/>
          <w:lang w:val="es-ES"/>
        </w:rPr>
        <w:t xml:space="preserve"> </w:t>
      </w:r>
      <w:proofErr w:type="spellStart"/>
      <w:r w:rsidRPr="005E1F72">
        <w:rPr>
          <w:rFonts w:ascii="GHEA Grapalat" w:hAnsi="GHEA Grapalat" w:cs="Tahoma"/>
          <w:sz w:val="20"/>
        </w:rPr>
        <w:t>սույն</w:t>
      </w:r>
      <w:proofErr w:type="spellEnd"/>
      <w:r w:rsidRPr="005E1F72">
        <w:rPr>
          <w:rFonts w:ascii="GHEA Grapalat" w:hAnsi="GHEA Grapalat" w:cs="Tahoma"/>
          <w:sz w:val="20"/>
          <w:lang w:val="es-ES"/>
        </w:rPr>
        <w:t xml:space="preserve"> </w:t>
      </w:r>
      <w:proofErr w:type="spellStart"/>
      <w:r w:rsidRPr="00615B34">
        <w:rPr>
          <w:rFonts w:ascii="GHEA Grapalat" w:hAnsi="GHEA Grapalat" w:cs="Tahoma"/>
          <w:sz w:val="20"/>
        </w:rPr>
        <w:t>հրավերով</w:t>
      </w:r>
      <w:proofErr w:type="spellEnd"/>
      <w:r w:rsidRPr="00615B34">
        <w:rPr>
          <w:rFonts w:ascii="GHEA Grapalat" w:hAnsi="GHEA Grapalat" w:cs="Tahoma"/>
          <w:sz w:val="20"/>
          <w:lang w:val="es-ES"/>
        </w:rPr>
        <w:t xml:space="preserve"> </w:t>
      </w:r>
      <w:proofErr w:type="spellStart"/>
      <w:r w:rsidRPr="005306F3">
        <w:rPr>
          <w:rFonts w:ascii="GHEA Grapalat" w:hAnsi="GHEA Grapalat" w:cs="Tahoma"/>
          <w:sz w:val="20"/>
        </w:rPr>
        <w:t>սահմանված</w:t>
      </w:r>
      <w:proofErr w:type="spellEnd"/>
      <w:r w:rsidRPr="005306F3">
        <w:rPr>
          <w:rFonts w:ascii="GHEA Grapalat" w:hAnsi="GHEA Grapalat" w:cs="Tahoma"/>
          <w:sz w:val="20"/>
          <w:lang w:val="es-ES"/>
        </w:rPr>
        <w:t xml:space="preserve"> </w:t>
      </w:r>
      <w:proofErr w:type="spellStart"/>
      <w:r w:rsidRPr="005306F3">
        <w:rPr>
          <w:rFonts w:ascii="GHEA Grapalat" w:hAnsi="GHEA Grapalat" w:cs="Tahoma"/>
          <w:sz w:val="20"/>
        </w:rPr>
        <w:t>պայմաններով</w:t>
      </w:r>
      <w:proofErr w:type="spellEnd"/>
      <w:r w:rsidRPr="00DE1D57">
        <w:rPr>
          <w:rFonts w:ascii="GHEA Grapalat" w:hAnsi="GHEA Grapalat" w:cs="Tahoma"/>
          <w:sz w:val="20"/>
          <w:lang w:val="es-ES"/>
        </w:rPr>
        <w:t>:</w:t>
      </w:r>
    </w:p>
    <w:p w14:paraId="751719B8" w14:textId="77777777" w:rsidR="008E5495" w:rsidRPr="00AE4C57" w:rsidRDefault="008E5495" w:rsidP="008E5495">
      <w:pPr>
        <w:shd w:val="clear" w:color="auto" w:fill="FFFFFF"/>
        <w:ind w:firstLine="375"/>
        <w:contextualSpacing/>
        <w:jc w:val="both"/>
        <w:rPr>
          <w:rFonts w:ascii="GHEA Grapalat" w:hAnsi="GHEA Grapalat"/>
          <w:color w:val="000000"/>
          <w:lang w:val="es-ES"/>
        </w:rPr>
      </w:pPr>
      <w:r w:rsidRPr="00D4735C">
        <w:rPr>
          <w:rFonts w:ascii="GHEA Grapalat" w:hAnsi="GHEA Grapalat" w:cs="Tahoma"/>
          <w:sz w:val="20"/>
          <w:szCs w:val="20"/>
          <w:lang w:val="es-ES"/>
        </w:rPr>
        <w:t>2.</w:t>
      </w:r>
      <w:r w:rsidRPr="00615B34">
        <w:rPr>
          <w:rFonts w:ascii="GHEA Grapalat" w:hAnsi="GHEA Grapalat" w:cs="Tahoma"/>
          <w:sz w:val="20"/>
          <w:szCs w:val="20"/>
          <w:lang w:val="es-ES"/>
        </w:rPr>
        <w:t>3</w:t>
      </w:r>
      <w:r w:rsidRPr="00AE4C57">
        <w:rPr>
          <w:rFonts w:ascii="GHEA Grapalat" w:hAnsi="GHEA Grapalat"/>
          <w:color w:val="000000"/>
          <w:lang w:val="es-ES"/>
        </w:rPr>
        <w:t xml:space="preserve"> </w:t>
      </w:r>
      <w:proofErr w:type="spellStart"/>
      <w:r w:rsidRPr="00AE4C57">
        <w:rPr>
          <w:rFonts w:ascii="GHEA Grapalat" w:hAnsi="GHEA Grapalat" w:cs="Sylfaen"/>
          <w:sz w:val="20"/>
          <w:szCs w:val="20"/>
        </w:rPr>
        <w:t>Մասնակիցի</w:t>
      </w:r>
      <w:proofErr w:type="spellEnd"/>
      <w:r w:rsidRPr="00AE4C57">
        <w:rPr>
          <w:rFonts w:ascii="GHEA Grapalat" w:hAnsi="GHEA Grapalat" w:cs="Sylfaen"/>
          <w:sz w:val="20"/>
          <w:szCs w:val="20"/>
        </w:rPr>
        <w:t>՝</w:t>
      </w:r>
      <w:r w:rsidRPr="00AE4C57">
        <w:rPr>
          <w:rFonts w:ascii="GHEA Grapalat" w:hAnsi="GHEA Grapalat" w:cs="Sylfaen"/>
          <w:sz w:val="20"/>
          <w:szCs w:val="20"/>
          <w:lang w:val="es-ES"/>
        </w:rPr>
        <w:t xml:space="preserve"> </w:t>
      </w:r>
      <w:r w:rsidRPr="00AE4C57">
        <w:rPr>
          <w:rFonts w:ascii="GHEA Grapalat" w:hAnsi="GHEA Grapalat" w:cs="Sylfaen"/>
          <w:sz w:val="20"/>
          <w:szCs w:val="20"/>
          <w:lang w:val="hy-AM"/>
        </w:rPr>
        <w:t>Օ</w:t>
      </w:r>
      <w:proofErr w:type="spellStart"/>
      <w:r w:rsidRPr="00AE4C57">
        <w:rPr>
          <w:rFonts w:ascii="GHEA Grapalat" w:hAnsi="GHEA Grapalat" w:cs="Sylfaen"/>
          <w:sz w:val="20"/>
          <w:szCs w:val="20"/>
        </w:rPr>
        <w:t>րենքի</w:t>
      </w:r>
      <w:proofErr w:type="spellEnd"/>
      <w:r w:rsidRPr="00AE4C57">
        <w:rPr>
          <w:rFonts w:ascii="GHEA Grapalat" w:hAnsi="GHEA Grapalat" w:cs="Sylfaen"/>
          <w:sz w:val="20"/>
          <w:szCs w:val="20"/>
          <w:lang w:val="es-ES"/>
        </w:rPr>
        <w:t xml:space="preserve"> 6-</w:t>
      </w:r>
      <w:proofErr w:type="spellStart"/>
      <w:r w:rsidRPr="00AE4C57">
        <w:rPr>
          <w:rFonts w:ascii="GHEA Grapalat" w:hAnsi="GHEA Grapalat" w:cs="Sylfaen"/>
          <w:sz w:val="20"/>
          <w:szCs w:val="20"/>
        </w:rPr>
        <w:t>րդ</w:t>
      </w:r>
      <w:proofErr w:type="spellEnd"/>
      <w:r w:rsidRPr="00AE4C57">
        <w:rPr>
          <w:rFonts w:ascii="GHEA Grapalat" w:hAnsi="GHEA Grapalat" w:cs="Sylfaen"/>
          <w:sz w:val="20"/>
          <w:szCs w:val="20"/>
          <w:lang w:val="es-ES"/>
        </w:rPr>
        <w:t xml:space="preserve"> </w:t>
      </w:r>
      <w:proofErr w:type="spellStart"/>
      <w:r w:rsidRPr="00AE4C57">
        <w:rPr>
          <w:rFonts w:ascii="GHEA Grapalat" w:hAnsi="GHEA Grapalat" w:cs="Sylfaen"/>
          <w:sz w:val="20"/>
          <w:szCs w:val="20"/>
        </w:rPr>
        <w:t>հոդվածի</w:t>
      </w:r>
      <w:proofErr w:type="spellEnd"/>
      <w:r w:rsidRPr="00AE4C57">
        <w:rPr>
          <w:rFonts w:ascii="GHEA Grapalat" w:hAnsi="GHEA Grapalat" w:cs="Sylfaen"/>
          <w:sz w:val="20"/>
          <w:szCs w:val="20"/>
          <w:lang w:val="es-ES"/>
        </w:rPr>
        <w:t xml:space="preserve"> 1-</w:t>
      </w:r>
      <w:proofErr w:type="spellStart"/>
      <w:r w:rsidRPr="00AE4C57">
        <w:rPr>
          <w:rFonts w:ascii="GHEA Grapalat" w:hAnsi="GHEA Grapalat" w:cs="Sylfaen"/>
          <w:sz w:val="20"/>
          <w:szCs w:val="20"/>
        </w:rPr>
        <w:t>ին</w:t>
      </w:r>
      <w:proofErr w:type="spellEnd"/>
      <w:r w:rsidRPr="00AE4C57">
        <w:rPr>
          <w:rFonts w:ascii="GHEA Grapalat" w:hAnsi="GHEA Grapalat" w:cs="Sylfaen"/>
          <w:sz w:val="20"/>
          <w:szCs w:val="20"/>
          <w:lang w:val="es-ES"/>
        </w:rPr>
        <w:t xml:space="preserve"> </w:t>
      </w:r>
      <w:proofErr w:type="spellStart"/>
      <w:r w:rsidRPr="00AE4C57">
        <w:rPr>
          <w:rFonts w:ascii="GHEA Grapalat" w:hAnsi="GHEA Grapalat" w:cs="Sylfaen"/>
          <w:sz w:val="20"/>
          <w:szCs w:val="20"/>
        </w:rPr>
        <w:t>մասի</w:t>
      </w:r>
      <w:proofErr w:type="spellEnd"/>
      <w:r w:rsidRPr="00AE4C57">
        <w:rPr>
          <w:rFonts w:ascii="GHEA Grapalat" w:hAnsi="GHEA Grapalat" w:cs="Sylfaen"/>
          <w:sz w:val="20"/>
          <w:szCs w:val="20"/>
          <w:lang w:val="es-ES"/>
        </w:rPr>
        <w:t xml:space="preserve"> 6-</w:t>
      </w:r>
      <w:proofErr w:type="spellStart"/>
      <w:r w:rsidRPr="00AE4C57">
        <w:rPr>
          <w:rFonts w:ascii="GHEA Grapalat" w:hAnsi="GHEA Grapalat" w:cs="Sylfaen"/>
          <w:sz w:val="20"/>
          <w:szCs w:val="20"/>
        </w:rPr>
        <w:t>րդ</w:t>
      </w:r>
      <w:proofErr w:type="spellEnd"/>
      <w:r w:rsidRPr="00AE4C57">
        <w:rPr>
          <w:rFonts w:ascii="GHEA Grapalat" w:hAnsi="GHEA Grapalat" w:cs="Sylfaen"/>
          <w:sz w:val="20"/>
          <w:szCs w:val="20"/>
          <w:lang w:val="es-ES"/>
        </w:rPr>
        <w:t xml:space="preserve"> </w:t>
      </w:r>
      <w:proofErr w:type="spellStart"/>
      <w:r w:rsidRPr="00AE4C57">
        <w:rPr>
          <w:rFonts w:ascii="GHEA Grapalat" w:hAnsi="GHEA Grapalat" w:cs="Sylfaen"/>
          <w:sz w:val="20"/>
          <w:szCs w:val="20"/>
        </w:rPr>
        <w:t>կետով</w:t>
      </w:r>
      <w:proofErr w:type="spellEnd"/>
      <w:r w:rsidRPr="00AE4C57">
        <w:rPr>
          <w:rFonts w:ascii="GHEA Grapalat" w:hAnsi="GHEA Grapalat" w:cs="Sylfaen"/>
          <w:sz w:val="20"/>
          <w:szCs w:val="20"/>
          <w:lang w:val="es-ES"/>
        </w:rPr>
        <w:t xml:space="preserve"> </w:t>
      </w:r>
      <w:proofErr w:type="spellStart"/>
      <w:r w:rsidRPr="00AE4C57">
        <w:rPr>
          <w:rFonts w:ascii="GHEA Grapalat" w:hAnsi="GHEA Grapalat" w:cs="Sylfaen"/>
          <w:sz w:val="20"/>
          <w:szCs w:val="20"/>
        </w:rPr>
        <w:t>նախատեսված</w:t>
      </w:r>
      <w:proofErr w:type="spellEnd"/>
      <w:r w:rsidRPr="00AE4C57">
        <w:rPr>
          <w:rFonts w:ascii="GHEA Grapalat" w:hAnsi="GHEA Grapalat" w:cs="Sylfaen"/>
          <w:sz w:val="20"/>
          <w:szCs w:val="20"/>
          <w:lang w:val="es-ES"/>
        </w:rPr>
        <w:t xml:space="preserve"> </w:t>
      </w:r>
      <w:proofErr w:type="spellStart"/>
      <w:r w:rsidRPr="00AE4C57">
        <w:rPr>
          <w:rFonts w:ascii="GHEA Grapalat" w:hAnsi="GHEA Grapalat" w:cs="Sylfaen"/>
          <w:sz w:val="20"/>
          <w:szCs w:val="20"/>
        </w:rPr>
        <w:t>ցուցակում</w:t>
      </w:r>
      <w:proofErr w:type="spellEnd"/>
      <w:r w:rsidRPr="00AE4C57">
        <w:rPr>
          <w:rFonts w:ascii="GHEA Grapalat" w:hAnsi="GHEA Grapalat" w:cs="Sylfaen"/>
          <w:sz w:val="20"/>
          <w:szCs w:val="20"/>
          <w:lang w:val="es-ES"/>
        </w:rPr>
        <w:t xml:space="preserve"> </w:t>
      </w:r>
      <w:proofErr w:type="spellStart"/>
      <w:r w:rsidRPr="00AE4C57">
        <w:rPr>
          <w:rFonts w:ascii="GHEA Grapalat" w:hAnsi="GHEA Grapalat" w:cs="Sylfaen"/>
          <w:sz w:val="20"/>
          <w:szCs w:val="20"/>
        </w:rPr>
        <w:t>ներառվելը</w:t>
      </w:r>
      <w:proofErr w:type="spellEnd"/>
      <w:r w:rsidRPr="00AE4C57">
        <w:rPr>
          <w:rFonts w:ascii="GHEA Grapalat" w:hAnsi="GHEA Grapalat" w:cs="Sylfaen"/>
          <w:sz w:val="20"/>
          <w:szCs w:val="20"/>
          <w:lang w:val="es-ES"/>
        </w:rPr>
        <w:t xml:space="preserve">, </w:t>
      </w:r>
      <w:proofErr w:type="spellStart"/>
      <w:r w:rsidRPr="00AE4C57">
        <w:rPr>
          <w:rFonts w:ascii="GHEA Grapalat" w:hAnsi="GHEA Grapalat" w:cs="Sylfaen"/>
          <w:sz w:val="20"/>
          <w:szCs w:val="20"/>
        </w:rPr>
        <w:t>դրանում</w:t>
      </w:r>
      <w:proofErr w:type="spellEnd"/>
      <w:r w:rsidRPr="00AE4C57">
        <w:rPr>
          <w:rFonts w:ascii="GHEA Grapalat" w:hAnsi="GHEA Grapalat" w:cs="Sylfaen"/>
          <w:sz w:val="20"/>
          <w:szCs w:val="20"/>
          <w:lang w:val="es-ES"/>
        </w:rPr>
        <w:t xml:space="preserve"> </w:t>
      </w:r>
      <w:proofErr w:type="spellStart"/>
      <w:r w:rsidRPr="00AE4C57">
        <w:rPr>
          <w:rFonts w:ascii="GHEA Grapalat" w:hAnsi="GHEA Grapalat" w:cs="Sylfaen"/>
          <w:sz w:val="20"/>
          <w:szCs w:val="20"/>
        </w:rPr>
        <w:t>գտնվելու</w:t>
      </w:r>
      <w:proofErr w:type="spellEnd"/>
      <w:r w:rsidRPr="00AE4C57">
        <w:rPr>
          <w:rFonts w:ascii="GHEA Grapalat" w:hAnsi="GHEA Grapalat" w:cs="Sylfaen"/>
          <w:sz w:val="20"/>
          <w:szCs w:val="20"/>
          <w:lang w:val="es-ES"/>
        </w:rPr>
        <w:t xml:space="preserve"> </w:t>
      </w:r>
      <w:proofErr w:type="spellStart"/>
      <w:r w:rsidRPr="00AE4C57">
        <w:rPr>
          <w:rFonts w:ascii="GHEA Grapalat" w:hAnsi="GHEA Grapalat" w:cs="Sylfaen"/>
          <w:sz w:val="20"/>
          <w:szCs w:val="20"/>
        </w:rPr>
        <w:t>ժամանակահատվածում</w:t>
      </w:r>
      <w:proofErr w:type="spellEnd"/>
      <w:r w:rsidRPr="00AE4C57">
        <w:rPr>
          <w:rFonts w:ascii="GHEA Grapalat" w:hAnsi="GHEA Grapalat" w:cs="Sylfaen"/>
          <w:sz w:val="20"/>
          <w:szCs w:val="20"/>
          <w:lang w:val="es-ES"/>
        </w:rPr>
        <w:t xml:space="preserve">, </w:t>
      </w:r>
      <w:proofErr w:type="spellStart"/>
      <w:r w:rsidRPr="00AE4C57">
        <w:rPr>
          <w:rFonts w:ascii="GHEA Grapalat" w:hAnsi="GHEA Grapalat" w:cs="Sylfaen"/>
          <w:sz w:val="20"/>
          <w:szCs w:val="20"/>
        </w:rPr>
        <w:t>ինքնաբերաբար</w:t>
      </w:r>
      <w:proofErr w:type="spellEnd"/>
      <w:r w:rsidRPr="00AE4C57">
        <w:rPr>
          <w:rFonts w:ascii="GHEA Grapalat" w:hAnsi="GHEA Grapalat" w:cs="Sylfaen"/>
          <w:sz w:val="20"/>
          <w:szCs w:val="20"/>
          <w:lang w:val="es-ES"/>
        </w:rPr>
        <w:t xml:space="preserve"> </w:t>
      </w:r>
      <w:proofErr w:type="spellStart"/>
      <w:r w:rsidRPr="00AE4C57">
        <w:rPr>
          <w:rFonts w:ascii="GHEA Grapalat" w:hAnsi="GHEA Grapalat" w:cs="Sylfaen"/>
          <w:sz w:val="20"/>
          <w:szCs w:val="20"/>
        </w:rPr>
        <w:t>հանգեցնում</w:t>
      </w:r>
      <w:proofErr w:type="spellEnd"/>
      <w:r w:rsidRPr="00AE4C57">
        <w:rPr>
          <w:rFonts w:ascii="GHEA Grapalat" w:hAnsi="GHEA Grapalat" w:cs="Sylfaen"/>
          <w:sz w:val="20"/>
          <w:szCs w:val="20"/>
          <w:lang w:val="es-ES"/>
        </w:rPr>
        <w:t xml:space="preserve"> </w:t>
      </w:r>
      <w:r w:rsidRPr="00AE4C57">
        <w:rPr>
          <w:rFonts w:ascii="GHEA Grapalat" w:hAnsi="GHEA Grapalat" w:cs="Sylfaen"/>
          <w:sz w:val="20"/>
          <w:szCs w:val="20"/>
        </w:rPr>
        <w:t>է</w:t>
      </w:r>
      <w:r w:rsidRPr="00AE4C57">
        <w:rPr>
          <w:rFonts w:ascii="GHEA Grapalat" w:hAnsi="GHEA Grapalat" w:cs="Sylfaen"/>
          <w:sz w:val="20"/>
          <w:szCs w:val="20"/>
          <w:lang w:val="es-ES"/>
        </w:rPr>
        <w:t xml:space="preserve"> </w:t>
      </w:r>
      <w:proofErr w:type="spellStart"/>
      <w:r w:rsidRPr="00AE4C57">
        <w:rPr>
          <w:rFonts w:ascii="GHEA Grapalat" w:hAnsi="GHEA Grapalat" w:cs="Sylfaen"/>
          <w:sz w:val="20"/>
          <w:szCs w:val="20"/>
        </w:rPr>
        <w:t>վերջինիս</w:t>
      </w:r>
      <w:proofErr w:type="spellEnd"/>
      <w:r w:rsidRPr="00AE4C57">
        <w:rPr>
          <w:rFonts w:ascii="GHEA Grapalat" w:hAnsi="GHEA Grapalat" w:cs="Sylfaen"/>
          <w:sz w:val="20"/>
          <w:szCs w:val="20"/>
          <w:lang w:val="es-ES"/>
        </w:rPr>
        <w:t xml:space="preserve"> </w:t>
      </w:r>
      <w:proofErr w:type="spellStart"/>
      <w:r w:rsidRPr="00AE4C57">
        <w:rPr>
          <w:rFonts w:ascii="GHEA Grapalat" w:hAnsi="GHEA Grapalat" w:cs="Sylfaen"/>
          <w:sz w:val="20"/>
          <w:szCs w:val="20"/>
        </w:rPr>
        <w:t>հետ</w:t>
      </w:r>
      <w:proofErr w:type="spellEnd"/>
      <w:r w:rsidRPr="00AE4C57">
        <w:rPr>
          <w:rFonts w:ascii="GHEA Grapalat" w:hAnsi="GHEA Grapalat" w:cs="Sylfaen"/>
          <w:sz w:val="20"/>
          <w:szCs w:val="20"/>
          <w:lang w:val="es-ES"/>
        </w:rPr>
        <w:t xml:space="preserve"> </w:t>
      </w:r>
      <w:proofErr w:type="spellStart"/>
      <w:r w:rsidRPr="00AE4C57">
        <w:rPr>
          <w:rFonts w:ascii="GHEA Grapalat" w:hAnsi="GHEA Grapalat" w:cs="Sylfaen"/>
          <w:sz w:val="20"/>
          <w:szCs w:val="20"/>
        </w:rPr>
        <w:t>փոխկապակցված</w:t>
      </w:r>
      <w:proofErr w:type="spellEnd"/>
      <w:r w:rsidRPr="00AE4C57">
        <w:rPr>
          <w:rFonts w:ascii="GHEA Grapalat" w:hAnsi="GHEA Grapalat" w:cs="Sylfaen"/>
          <w:sz w:val="20"/>
          <w:szCs w:val="20"/>
          <w:lang w:val="es-ES"/>
        </w:rPr>
        <w:t xml:space="preserve"> </w:t>
      </w:r>
      <w:proofErr w:type="spellStart"/>
      <w:r w:rsidRPr="00AE4C57">
        <w:rPr>
          <w:rFonts w:ascii="GHEA Grapalat" w:hAnsi="GHEA Grapalat" w:cs="Sylfaen"/>
          <w:sz w:val="20"/>
          <w:szCs w:val="20"/>
        </w:rPr>
        <w:t>անձանց</w:t>
      </w:r>
      <w:proofErr w:type="spellEnd"/>
      <w:r w:rsidRPr="00AE4C57">
        <w:rPr>
          <w:rFonts w:ascii="GHEA Grapalat" w:hAnsi="GHEA Grapalat" w:cs="Sylfaen"/>
          <w:sz w:val="20"/>
          <w:szCs w:val="20"/>
          <w:lang w:val="es-ES"/>
        </w:rPr>
        <w:t xml:space="preserve"> </w:t>
      </w:r>
      <w:proofErr w:type="spellStart"/>
      <w:r w:rsidRPr="00AE4C57">
        <w:rPr>
          <w:rFonts w:ascii="GHEA Grapalat" w:hAnsi="GHEA Grapalat" w:cs="Sylfaen"/>
          <w:sz w:val="20"/>
          <w:szCs w:val="20"/>
        </w:rPr>
        <w:t>գնումների</w:t>
      </w:r>
      <w:proofErr w:type="spellEnd"/>
      <w:r w:rsidRPr="00AE4C57">
        <w:rPr>
          <w:rFonts w:ascii="GHEA Grapalat" w:hAnsi="GHEA Grapalat" w:cs="Sylfaen"/>
          <w:sz w:val="20"/>
          <w:szCs w:val="20"/>
          <w:lang w:val="es-ES"/>
        </w:rPr>
        <w:t xml:space="preserve"> </w:t>
      </w:r>
      <w:proofErr w:type="spellStart"/>
      <w:r w:rsidRPr="00AE4C57">
        <w:rPr>
          <w:rFonts w:ascii="GHEA Grapalat" w:hAnsi="GHEA Grapalat" w:cs="Sylfaen"/>
          <w:sz w:val="20"/>
          <w:szCs w:val="20"/>
        </w:rPr>
        <w:t>գործընթացին</w:t>
      </w:r>
      <w:proofErr w:type="spellEnd"/>
      <w:r w:rsidRPr="00AE4C57">
        <w:rPr>
          <w:rFonts w:ascii="GHEA Grapalat" w:hAnsi="GHEA Grapalat" w:cs="Sylfaen"/>
          <w:sz w:val="20"/>
          <w:szCs w:val="20"/>
          <w:lang w:val="es-ES"/>
        </w:rPr>
        <w:t xml:space="preserve"> </w:t>
      </w:r>
      <w:proofErr w:type="spellStart"/>
      <w:r w:rsidRPr="00AE4C57">
        <w:rPr>
          <w:rFonts w:ascii="GHEA Grapalat" w:hAnsi="GHEA Grapalat" w:cs="Sylfaen"/>
          <w:sz w:val="20"/>
          <w:szCs w:val="20"/>
        </w:rPr>
        <w:t>մասնակցության</w:t>
      </w:r>
      <w:proofErr w:type="spellEnd"/>
      <w:r w:rsidRPr="00AE4C57">
        <w:rPr>
          <w:rFonts w:ascii="GHEA Grapalat" w:hAnsi="GHEA Grapalat" w:cs="Sylfaen"/>
          <w:sz w:val="20"/>
          <w:szCs w:val="20"/>
          <w:lang w:val="es-ES"/>
        </w:rPr>
        <w:t xml:space="preserve"> </w:t>
      </w:r>
      <w:proofErr w:type="spellStart"/>
      <w:r w:rsidRPr="00AE4C57">
        <w:rPr>
          <w:rFonts w:ascii="GHEA Grapalat" w:hAnsi="GHEA Grapalat" w:cs="Sylfaen"/>
          <w:sz w:val="20"/>
          <w:szCs w:val="20"/>
        </w:rPr>
        <w:t>իրավունքի</w:t>
      </w:r>
      <w:proofErr w:type="spellEnd"/>
      <w:r w:rsidRPr="00AE4C57">
        <w:rPr>
          <w:rFonts w:ascii="GHEA Grapalat" w:hAnsi="GHEA Grapalat" w:cs="Sylfaen"/>
          <w:sz w:val="20"/>
          <w:szCs w:val="20"/>
          <w:lang w:val="es-ES"/>
        </w:rPr>
        <w:t xml:space="preserve"> </w:t>
      </w:r>
      <w:proofErr w:type="spellStart"/>
      <w:r w:rsidRPr="00AE4C57">
        <w:rPr>
          <w:rFonts w:ascii="GHEA Grapalat" w:hAnsi="GHEA Grapalat" w:cs="Sylfaen"/>
          <w:sz w:val="20"/>
          <w:szCs w:val="20"/>
        </w:rPr>
        <w:t>սահմանափակման</w:t>
      </w:r>
      <w:proofErr w:type="spellEnd"/>
      <w:r w:rsidRPr="00AE4C57">
        <w:rPr>
          <w:rFonts w:ascii="GHEA Grapalat" w:hAnsi="GHEA Grapalat" w:cs="Sylfaen"/>
          <w:sz w:val="20"/>
          <w:szCs w:val="20"/>
          <w:lang w:val="es-ES"/>
        </w:rPr>
        <w:t>:</w:t>
      </w:r>
      <w:r w:rsidRPr="00AE4C57">
        <w:rPr>
          <w:rFonts w:ascii="GHEA Grapalat" w:hAnsi="GHEA Grapalat"/>
          <w:color w:val="000000"/>
          <w:lang w:val="es-ES"/>
        </w:rPr>
        <w:t xml:space="preserve"> </w:t>
      </w:r>
    </w:p>
    <w:p w14:paraId="1242A99F" w14:textId="77777777" w:rsidR="008E5495" w:rsidRPr="00F939A5" w:rsidRDefault="008E5495" w:rsidP="008E5495">
      <w:pPr>
        <w:ind w:firstLine="720"/>
        <w:jc w:val="both"/>
        <w:rPr>
          <w:rFonts w:ascii="GHEA Grapalat" w:hAnsi="GHEA Grapalat"/>
          <w:sz w:val="20"/>
          <w:szCs w:val="20"/>
          <w:lang w:val="hy-AM"/>
        </w:rPr>
      </w:pPr>
      <w:r w:rsidRPr="005E1F72">
        <w:rPr>
          <w:rFonts w:ascii="GHEA Grapalat" w:hAnsi="GHEA Grapalat" w:cs="Tahoma"/>
          <w:sz w:val="20"/>
          <w:szCs w:val="20"/>
          <w:lang w:val="es-ES"/>
        </w:rPr>
        <w:t xml:space="preserve"> </w:t>
      </w:r>
      <w:proofErr w:type="spellStart"/>
      <w:r w:rsidRPr="005E1F72">
        <w:rPr>
          <w:rFonts w:ascii="GHEA Grapalat" w:hAnsi="GHEA Grapalat" w:cs="Sylfaen"/>
          <w:sz w:val="20"/>
          <w:szCs w:val="20"/>
        </w:rPr>
        <w:t>Արգելվում</w:t>
      </w:r>
      <w:proofErr w:type="spellEnd"/>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proofErr w:type="spellStart"/>
      <w:r w:rsidRPr="005E1F72">
        <w:rPr>
          <w:rFonts w:ascii="GHEA Grapalat" w:hAnsi="GHEA Grapalat"/>
          <w:sz w:val="20"/>
          <w:szCs w:val="20"/>
        </w:rPr>
        <w:t>սույն</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կետով</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սահմանված</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փոխկապակցված</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անձանց</w:t>
      </w:r>
      <w:proofErr w:type="spellEnd"/>
      <w:r w:rsidRPr="005E1F72">
        <w:rPr>
          <w:rFonts w:ascii="GHEA Grapalat" w:hAnsi="GHEA Grapalat"/>
          <w:sz w:val="20"/>
          <w:szCs w:val="20"/>
          <w:lang w:val="es-ES"/>
        </w:rPr>
        <w:t xml:space="preserve"> </w:t>
      </w:r>
      <w:r w:rsidRPr="005E1F72">
        <w:rPr>
          <w:rFonts w:ascii="GHEA Grapalat" w:hAnsi="GHEA Grapalat"/>
          <w:sz w:val="20"/>
          <w:szCs w:val="20"/>
        </w:rPr>
        <w:t>և</w:t>
      </w:r>
      <w:r w:rsidRPr="005E1F72">
        <w:rPr>
          <w:rFonts w:ascii="GHEA Grapalat" w:hAnsi="GHEA Grapalat"/>
          <w:sz w:val="20"/>
          <w:szCs w:val="20"/>
          <w:lang w:val="es-ES"/>
        </w:rPr>
        <w:t xml:space="preserve"> (</w:t>
      </w:r>
      <w:proofErr w:type="spellStart"/>
      <w:r w:rsidRPr="005E1F72">
        <w:rPr>
          <w:rFonts w:ascii="GHEA Grapalat" w:hAnsi="GHEA Grapalat"/>
          <w:sz w:val="20"/>
          <w:szCs w:val="20"/>
        </w:rPr>
        <w:t>կամ</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միևնույն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անձի</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անձանց</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կողմից</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հիմնադրված</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կամ</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ավելի</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քան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հիսուն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տոկոս</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միևնույն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անձի</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անձանց</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պատկանող</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բաժնեմաս</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փայաբաժին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ունեցող</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կազմակերպությունների</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միաժամանակյա</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մասնակցությունը</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սույն</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ընթացակարգին</w:t>
      </w:r>
      <w:proofErr w:type="spellEnd"/>
      <w:r>
        <w:rPr>
          <w:rFonts w:ascii="GHEA Grapalat" w:hAnsi="GHEA Grapalat"/>
          <w:sz w:val="20"/>
          <w:szCs w:val="20"/>
          <w:lang w:val="hy-AM"/>
        </w:rPr>
        <w:t xml:space="preserve"> </w:t>
      </w:r>
      <w:r w:rsidRPr="00E2073B">
        <w:rPr>
          <w:rFonts w:ascii="GHEA Grapalat" w:hAnsi="GHEA Grapalat" w:cs="Sylfaen"/>
          <w:sz w:val="20"/>
          <w:szCs w:val="20"/>
          <w:lang w:val="es-ES"/>
        </w:rPr>
        <w:t>(</w:t>
      </w:r>
      <w:proofErr w:type="spellStart"/>
      <w:r w:rsidRPr="00972668">
        <w:rPr>
          <w:rFonts w:ascii="GHEA Grapalat" w:hAnsi="GHEA Grapalat" w:cs="Sylfaen"/>
          <w:sz w:val="20"/>
          <w:szCs w:val="20"/>
        </w:rPr>
        <w:t>միևնույն</w:t>
      </w:r>
      <w:proofErr w:type="spellEnd"/>
      <w:r w:rsidRPr="00E2073B">
        <w:rPr>
          <w:rFonts w:ascii="GHEA Grapalat" w:hAnsi="GHEA Grapalat" w:cs="Sylfaen"/>
          <w:sz w:val="20"/>
          <w:szCs w:val="20"/>
          <w:lang w:val="es-ES"/>
        </w:rPr>
        <w:t xml:space="preserve"> </w:t>
      </w:r>
      <w:proofErr w:type="spellStart"/>
      <w:r w:rsidRPr="00972668">
        <w:rPr>
          <w:rFonts w:ascii="GHEA Grapalat" w:hAnsi="GHEA Grapalat" w:cs="Sylfaen"/>
          <w:sz w:val="20"/>
          <w:szCs w:val="20"/>
        </w:rPr>
        <w:t>չափաբաժնին</w:t>
      </w:r>
      <w:proofErr w:type="spellEnd"/>
      <w:r w:rsidRPr="00E2073B">
        <w:rPr>
          <w:rFonts w:ascii="GHEA Grapalat" w:hAnsi="GHEA Grapalat" w:cs="Sylfaen"/>
          <w:sz w:val="20"/>
          <w:szCs w:val="20"/>
          <w:lang w:val="es-ES"/>
        </w:rPr>
        <w:t xml:space="preserve">), </w:t>
      </w:r>
      <w:proofErr w:type="spellStart"/>
      <w:r w:rsidRPr="005E1F72">
        <w:rPr>
          <w:rFonts w:ascii="GHEA Grapalat" w:hAnsi="GHEA Grapalat" w:cs="Sylfaen"/>
          <w:sz w:val="20"/>
          <w:szCs w:val="20"/>
        </w:rPr>
        <w:t>բացառությամբ</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պետության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կամ</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համայնքների</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կողմից</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հիմնադրված</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կազմակերպությունների</w:t>
      </w:r>
      <w:proofErr w:type="spellEnd"/>
      <w:r w:rsidRPr="005E1F72">
        <w:rPr>
          <w:rFonts w:ascii="GHEA Grapalat" w:hAnsi="GHEA Grapalat" w:cs="Sylfaen"/>
          <w:sz w:val="20"/>
          <w:szCs w:val="20"/>
          <w:lang w:val="es-ES"/>
        </w:rPr>
        <w:t xml:space="preserve"> </w:t>
      </w:r>
      <w:r w:rsidRPr="005E1F72">
        <w:rPr>
          <w:rFonts w:ascii="GHEA Grapalat" w:hAnsi="GHEA Grapalat" w:cs="Sylfaen"/>
          <w:sz w:val="20"/>
          <w:szCs w:val="20"/>
        </w:rPr>
        <w:t>և</w:t>
      </w:r>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կամ</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rPr>
        <w:t>համատեղ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ործունեության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ով</w:t>
      </w:r>
      <w:proofErr w:type="spellEnd"/>
      <w:r w:rsidRPr="005E1F72">
        <w:rPr>
          <w:rFonts w:ascii="GHEA Grapalat" w:hAnsi="GHEA Grapalat" w:cs="Sylfaen"/>
          <w:sz w:val="20"/>
          <w:lang w:val="af-ZA"/>
        </w:rPr>
        <w:t xml:space="preserve"> </w:t>
      </w:r>
      <w:r w:rsidRPr="005E1F72">
        <w:rPr>
          <w:rFonts w:ascii="GHEA Grapalat" w:hAnsi="GHEA Grapalat" w:cs="Times Armenian"/>
          <w:sz w:val="20"/>
          <w:lang w:val="af-ZA"/>
        </w:rPr>
        <w:t>(</w:t>
      </w:r>
      <w:proofErr w:type="spellStart"/>
      <w:r w:rsidRPr="005E1F72">
        <w:rPr>
          <w:rFonts w:ascii="GHEA Grapalat" w:hAnsi="GHEA Grapalat" w:cs="Sylfaen"/>
          <w:sz w:val="20"/>
        </w:rPr>
        <w:t>կոնսորցիումով</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ործընթացին</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szCs w:val="20"/>
        </w:rPr>
        <w:t>մասնակցության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դեպքերի</w:t>
      </w:r>
      <w:proofErr w:type="spellEnd"/>
      <w:r w:rsidRPr="005E1F72">
        <w:rPr>
          <w:rFonts w:ascii="GHEA Grapalat" w:hAnsi="GHEA Grapalat" w:cs="Sylfaen"/>
          <w:sz w:val="20"/>
          <w:szCs w:val="20"/>
          <w:lang w:val="es-ES"/>
        </w:rPr>
        <w:t>:</w:t>
      </w:r>
      <w:r>
        <w:rPr>
          <w:rFonts w:ascii="GHEA Grapalat" w:hAnsi="GHEA Grapalat" w:cs="Sylfaen"/>
          <w:sz w:val="20"/>
          <w:szCs w:val="20"/>
          <w:lang w:val="hy-AM"/>
        </w:rPr>
        <w:t xml:space="preserve"> </w:t>
      </w:r>
    </w:p>
    <w:p w14:paraId="22720351" w14:textId="77777777" w:rsidR="008E5495" w:rsidRPr="005E1F72" w:rsidRDefault="008E5495" w:rsidP="008E5495">
      <w:pPr>
        <w:pStyle w:val="NormalWeb"/>
        <w:spacing w:before="0" w:beforeAutospacing="0" w:after="0" w:afterAutospacing="0"/>
        <w:ind w:firstLine="708"/>
        <w:jc w:val="both"/>
        <w:rPr>
          <w:rFonts w:ascii="GHEA Grapalat" w:hAnsi="GHEA Grapalat"/>
          <w:sz w:val="20"/>
          <w:szCs w:val="20"/>
          <w:lang w:val="hy-AM"/>
        </w:rPr>
      </w:pPr>
      <w:r w:rsidRPr="00F939A5">
        <w:rPr>
          <w:rFonts w:ascii="GHEA Grapalat" w:hAnsi="GHEA Grapalat"/>
          <w:sz w:val="20"/>
          <w:szCs w:val="20"/>
          <w:lang w:val="hy-AM"/>
        </w:rPr>
        <w:t>Կարգի</w:t>
      </w:r>
      <w:r w:rsidRPr="005E1F72">
        <w:rPr>
          <w:rFonts w:ascii="GHEA Grapalat" w:hAnsi="GHEA Grapalat"/>
          <w:sz w:val="20"/>
          <w:szCs w:val="20"/>
          <w:lang w:val="es-ES"/>
        </w:rPr>
        <w:t xml:space="preserve"> 119-</w:t>
      </w:r>
      <w:r w:rsidRPr="00F939A5">
        <w:rPr>
          <w:rFonts w:ascii="GHEA Grapalat" w:hAnsi="GHEA Grapalat"/>
          <w:sz w:val="20"/>
          <w:szCs w:val="20"/>
          <w:lang w:val="hy-AM"/>
        </w:rPr>
        <w:t>րդ</w:t>
      </w:r>
      <w:r w:rsidRPr="005E1F72">
        <w:rPr>
          <w:rFonts w:ascii="GHEA Grapalat" w:hAnsi="GHEA Grapalat"/>
          <w:sz w:val="20"/>
          <w:szCs w:val="20"/>
          <w:lang w:val="es-ES"/>
        </w:rPr>
        <w:t xml:space="preserve"> </w:t>
      </w:r>
      <w:r w:rsidRPr="00F939A5">
        <w:rPr>
          <w:rFonts w:ascii="GHEA Grapalat" w:hAnsi="GHEA Grapalat"/>
          <w:sz w:val="20"/>
          <w:szCs w:val="20"/>
          <w:lang w:val="hy-AM"/>
        </w:rPr>
        <w:t>կետի</w:t>
      </w:r>
      <w:r w:rsidRPr="005E1F72">
        <w:rPr>
          <w:rFonts w:ascii="GHEA Grapalat" w:hAnsi="GHEA Grapalat"/>
          <w:sz w:val="20"/>
          <w:szCs w:val="20"/>
          <w:lang w:val="es-ES"/>
        </w:rPr>
        <w:t xml:space="preserve"> </w:t>
      </w:r>
      <w:r w:rsidRPr="005E1F72">
        <w:rPr>
          <w:rFonts w:ascii="GHEA Grapalat" w:hAnsi="GHEA Grapalat"/>
          <w:sz w:val="20"/>
          <w:szCs w:val="20"/>
          <w:lang w:val="hy-AM"/>
        </w:rPr>
        <w:t>իմաստով`</w:t>
      </w:r>
    </w:p>
    <w:p w14:paraId="0AF60A01" w14:textId="77777777" w:rsidR="008E5495" w:rsidRPr="005E1F72" w:rsidRDefault="008E5495" w:rsidP="008E5495">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BEA7818" w14:textId="77777777" w:rsidR="008E5495" w:rsidRPr="005E1F72" w:rsidRDefault="008E5495" w:rsidP="008E5495">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D0DFF3F" w14:textId="77777777" w:rsidR="008E5495" w:rsidRPr="005E1F72" w:rsidRDefault="008E5495" w:rsidP="008E5495">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6D05D526" w14:textId="77777777" w:rsidR="008E5495" w:rsidRPr="005E1F72" w:rsidRDefault="008E5495" w:rsidP="008E5495">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3CEF4AA" w14:textId="77777777" w:rsidR="008E5495" w:rsidRPr="005E1F72" w:rsidRDefault="008E5495" w:rsidP="008E5495">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58CD9EE" w14:textId="77777777" w:rsidR="008E5495" w:rsidRPr="005E1F72" w:rsidRDefault="008E5495" w:rsidP="008E5495">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7912D78" w14:textId="77777777" w:rsidR="008E5495" w:rsidRPr="005E1F72" w:rsidRDefault="008E5495" w:rsidP="008E5495">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678A1C4C" w14:textId="77777777" w:rsidR="008E5495" w:rsidRPr="005E1F72" w:rsidRDefault="008E5495" w:rsidP="008E5495">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386C894B" w14:textId="77777777" w:rsidR="008E5495" w:rsidRPr="005E1F72" w:rsidRDefault="008E5495" w:rsidP="008E5495">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36DBDB7D" w14:textId="77777777" w:rsidR="008E5495" w:rsidRPr="005E1F72" w:rsidRDefault="008E5495" w:rsidP="008E5495">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B800AB3" w14:textId="77777777" w:rsidR="008E5495" w:rsidRPr="005E1F72" w:rsidRDefault="008E5495" w:rsidP="008E5495">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6A274905" w14:textId="77777777" w:rsidR="008E5495" w:rsidRDefault="008E5495" w:rsidP="008E5495">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00293669" w14:textId="77777777" w:rsidR="008E5495" w:rsidRPr="006B5A7D" w:rsidRDefault="008E5495" w:rsidP="008E5495">
      <w:pPr>
        <w:pStyle w:val="NormalWeb"/>
        <w:spacing w:before="0" w:beforeAutospacing="0" w:after="0" w:afterAutospacing="0"/>
        <w:ind w:firstLine="708"/>
        <w:jc w:val="both"/>
        <w:rPr>
          <w:rFonts w:ascii="GHEA Grapalat" w:hAnsi="GHEA Grapalat"/>
          <w:color w:val="000000"/>
          <w:sz w:val="20"/>
          <w:szCs w:val="20"/>
          <w:lang w:val="hy-AM"/>
        </w:rPr>
      </w:pPr>
      <w:r w:rsidRPr="006B5A7D">
        <w:rPr>
          <w:rFonts w:ascii="GHEA Grapalat" w:hAnsi="GHEA Grapalat"/>
          <w:color w:val="000000"/>
          <w:sz w:val="20"/>
          <w:szCs w:val="20"/>
          <w:lang w:val="hy-AM"/>
        </w:rPr>
        <w:t>2.4 Մասնակիցը ընտրված մասնակից ճանաչվելու դեպքում</w:t>
      </w:r>
      <w:r w:rsidRPr="00AE4C57">
        <w:rPr>
          <w:rFonts w:ascii="GHEA Grapalat" w:hAnsi="GHEA Grapalat"/>
          <w:color w:val="000000"/>
          <w:sz w:val="20"/>
          <w:szCs w:val="20"/>
          <w:lang w:val="hy-AM"/>
        </w:rPr>
        <w:t xml:space="preserve"> </w:t>
      </w:r>
      <w:r>
        <w:rPr>
          <w:rFonts w:ascii="GHEA Grapalat" w:hAnsi="GHEA Grapalat"/>
          <w:color w:val="000000"/>
          <w:sz w:val="20"/>
          <w:szCs w:val="20"/>
          <w:lang w:val="hy-AM"/>
        </w:rPr>
        <w:t>ներկայացնում է որակավորման ապահովում՝ սույն հրավերով սահմանված կարգով և չափով:</w:t>
      </w:r>
      <w:r w:rsidRPr="006B5A7D">
        <w:rPr>
          <w:rFonts w:ascii="GHEA Grapalat" w:hAnsi="GHEA Grapalat"/>
          <w:color w:val="000000"/>
          <w:sz w:val="20"/>
          <w:szCs w:val="20"/>
          <w:lang w:val="hy-AM"/>
        </w:rPr>
        <w:t xml:space="preserve"> Որակավորման ապահովում չի ներկայացվում, եթե ընտրված մասնակիցը կամ տվյալ ընթացակարգի շրջանակում վերջինիս կողմից` </w:t>
      </w:r>
      <w:r>
        <w:rPr>
          <w:rFonts w:ascii="GHEA Grapalat" w:hAnsi="GHEA Grapalat"/>
          <w:color w:val="000000"/>
          <w:sz w:val="20"/>
          <w:szCs w:val="20"/>
          <w:lang w:val="hy-AM"/>
        </w:rPr>
        <w:t>որպես պաշտոնական ներկայացուցիչ,</w:t>
      </w:r>
      <w:r w:rsidRPr="006B5A7D">
        <w:rPr>
          <w:rFonts w:ascii="GHEA Grapalat" w:hAnsi="GHEA Grapalat"/>
          <w:color w:val="000000"/>
          <w:sz w:val="20"/>
          <w:szCs w:val="20"/>
          <w:lang w:val="hy-AM"/>
        </w:rPr>
        <w:t xml:space="preserve"> մատակարարվող ապրանքներն արտադրող կազմակերությունը, հայտերը բացելու օրվա դրությամբ ունի </w:t>
      </w:r>
      <w:r w:rsidRPr="006B5A7D">
        <w:rPr>
          <w:rFonts w:ascii="GHEA Grapalat" w:hAnsi="GHEA Grapalat"/>
          <w:color w:val="000000"/>
          <w:sz w:val="20"/>
          <w:szCs w:val="20"/>
          <w:lang w:val="hy-AM"/>
        </w:rPr>
        <w:lastRenderedPageBreak/>
        <w:t xml:space="preserve">միջազգային հեղինակավոր կազմակերպությունների (Fitch, Moodys, </w:t>
      </w:r>
      <w:r>
        <w:fldChar w:fldCharType="begin"/>
      </w:r>
      <w:r w:rsidRPr="003F2AD9">
        <w:rPr>
          <w:lang w:val="hy-AM"/>
        </w:rPr>
        <w:instrText>HYPERLINK "https://ru.wikipedia.org/wiki/Standard_%26_Poor%E2%80%99s" \t "_blank"</w:instrText>
      </w:r>
      <w:r>
        <w:fldChar w:fldCharType="separate"/>
      </w:r>
      <w:r w:rsidRPr="006B5A7D">
        <w:rPr>
          <w:rFonts w:ascii="GHEA Grapalat" w:hAnsi="GHEA Grapalat"/>
          <w:color w:val="000000"/>
          <w:sz w:val="20"/>
          <w:szCs w:val="20"/>
          <w:lang w:val="hy-AM"/>
        </w:rPr>
        <w:t>Standard &amp; Poor’s</w:t>
      </w:r>
      <w:r>
        <w:fldChar w:fldCharType="end"/>
      </w:r>
      <w:r w:rsidRPr="006B5A7D">
        <w:rPr>
          <w:rFonts w:ascii="Calibri" w:hAnsi="Calibri" w:cs="Calibri"/>
          <w:color w:val="000000"/>
          <w:sz w:val="20"/>
          <w:szCs w:val="20"/>
          <w:lang w:val="hy-AM"/>
        </w:rPr>
        <w:t> </w:t>
      </w:r>
      <w:r w:rsidRPr="006B5A7D">
        <w:rPr>
          <w:rFonts w:ascii="GHEA Grapalat" w:hAnsi="GHEA Grapalat"/>
          <w:color w:val="000000"/>
          <w:sz w:val="20"/>
          <w:szCs w:val="20"/>
          <w:lang w:val="hy-AM"/>
        </w:rPr>
        <w:t xml:space="preserve">) կողմից շնորհված վարկունակության վարկանիշ առնվազն Հայաստանի Հանրապետությանը շնորհված </w:t>
      </w:r>
      <w:r>
        <w:rPr>
          <w:rFonts w:ascii="GHEA Grapalat" w:hAnsi="GHEA Grapalat"/>
          <w:color w:val="000000"/>
          <w:sz w:val="20"/>
          <w:szCs w:val="20"/>
          <w:lang w:val="hy-AM"/>
        </w:rPr>
        <w:t>սուվերեն</w:t>
      </w:r>
      <w:r w:rsidRPr="00E26927">
        <w:rPr>
          <w:rFonts w:ascii="GHEA Grapalat" w:hAnsi="GHEA Grapalat"/>
          <w:color w:val="000000"/>
          <w:sz w:val="20"/>
          <w:szCs w:val="20"/>
          <w:lang w:val="hy-AM"/>
        </w:rPr>
        <w:t xml:space="preserve"> </w:t>
      </w:r>
      <w:r w:rsidRPr="006B5A7D">
        <w:rPr>
          <w:rFonts w:ascii="GHEA Grapalat" w:hAnsi="GHEA Grapalat"/>
          <w:color w:val="000000"/>
          <w:sz w:val="20"/>
          <w:szCs w:val="20"/>
          <w:lang w:val="hy-AM"/>
        </w:rPr>
        <w:t>վարկանիշի չափով:</w:t>
      </w:r>
    </w:p>
    <w:p w14:paraId="48191BB5" w14:textId="77777777" w:rsidR="008E5495" w:rsidRPr="005E1F72" w:rsidRDefault="008E5495" w:rsidP="008E5495">
      <w:pPr>
        <w:pStyle w:val="norm"/>
        <w:spacing w:line="240" w:lineRule="auto"/>
        <w:ind w:firstLine="540"/>
        <w:rPr>
          <w:rFonts w:ascii="GHEA Grapalat" w:hAnsi="GHEA Grapalat" w:cs="Sylfaen"/>
          <w:sz w:val="20"/>
          <w:szCs w:val="24"/>
          <w:lang w:val="af-ZA" w:eastAsia="en-US"/>
        </w:rPr>
      </w:pPr>
      <w:r w:rsidRPr="000B4CF4">
        <w:rPr>
          <w:rFonts w:ascii="GHEA Grapalat" w:hAnsi="GHEA Grapalat" w:cs="Sylfaen"/>
          <w:sz w:val="20"/>
          <w:szCs w:val="24"/>
          <w:lang w:val="hy-AM" w:eastAsia="en-US"/>
        </w:rPr>
        <w:t>2.</w:t>
      </w:r>
      <w:r>
        <w:rPr>
          <w:rFonts w:ascii="GHEA Grapalat" w:hAnsi="GHEA Grapalat" w:cs="Sylfaen"/>
          <w:sz w:val="20"/>
          <w:szCs w:val="24"/>
          <w:lang w:val="hy-AM" w:eastAsia="en-US"/>
        </w:rPr>
        <w:t>5</w:t>
      </w:r>
      <w:r w:rsidRPr="000B4CF4">
        <w:rPr>
          <w:rFonts w:ascii="GHEA Grapalat" w:hAnsi="GHEA Grapalat" w:cs="Sylfaen"/>
          <w:sz w:val="20"/>
          <w:szCs w:val="24"/>
          <w:lang w:val="hy-AM" w:eastAsia="en-US"/>
        </w:rPr>
        <w:t xml:space="preserve"> Սույն ընթացակարգի շրջանակում կնքվելիք պայմանագիրը</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կարող</w:t>
      </w:r>
      <w:r w:rsidRPr="005E1F72">
        <w:rPr>
          <w:rFonts w:ascii="GHEA Grapalat" w:hAnsi="GHEA Grapalat" w:cs="Sylfaen"/>
          <w:sz w:val="20"/>
          <w:szCs w:val="24"/>
          <w:lang w:val="af-ZA" w:eastAsia="en-US"/>
        </w:rPr>
        <w:t xml:space="preserve"> է </w:t>
      </w:r>
      <w:r w:rsidRPr="000B4CF4">
        <w:rPr>
          <w:rFonts w:ascii="GHEA Grapalat" w:hAnsi="GHEA Grapalat" w:cs="Sylfaen"/>
          <w:sz w:val="20"/>
          <w:szCs w:val="24"/>
          <w:lang w:val="hy-AM" w:eastAsia="en-US"/>
        </w:rPr>
        <w:t>իրականացվել</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գործակալության</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պայմանագիր</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կնքելու</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միջոցով։</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Գործակալության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պայմանագրի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կողմ</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չի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կարող</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հանդիսանալ</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սույն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ընթացակարգին</w:t>
      </w:r>
      <w:proofErr w:type="spellEnd"/>
      <w:r w:rsidRPr="005E1F72">
        <w:rPr>
          <w:rFonts w:ascii="GHEA Grapalat" w:hAnsi="GHEA Grapalat" w:cs="Sylfaen"/>
          <w:sz w:val="20"/>
          <w:szCs w:val="24"/>
          <w:lang w:val="af-ZA" w:eastAsia="en-US"/>
        </w:rPr>
        <w:t xml:space="preserve"> </w:t>
      </w:r>
      <w:r w:rsidRPr="00287968">
        <w:rPr>
          <w:rFonts w:ascii="GHEA Grapalat" w:hAnsi="GHEA Grapalat" w:cs="Sylfaen"/>
          <w:sz w:val="20"/>
          <w:lang w:val="af-ZA"/>
        </w:rPr>
        <w:t>(</w:t>
      </w:r>
      <w:proofErr w:type="spellStart"/>
      <w:r w:rsidRPr="00330A00">
        <w:rPr>
          <w:rFonts w:ascii="GHEA Grapalat" w:hAnsi="GHEA Grapalat" w:cs="Sylfaen"/>
          <w:sz w:val="20"/>
        </w:rPr>
        <w:t>միևնույն</w:t>
      </w:r>
      <w:proofErr w:type="spellEnd"/>
      <w:r w:rsidRPr="00287968">
        <w:rPr>
          <w:rFonts w:ascii="GHEA Grapalat" w:hAnsi="GHEA Grapalat" w:cs="Sylfaen"/>
          <w:sz w:val="20"/>
          <w:lang w:val="af-ZA"/>
        </w:rPr>
        <w:t xml:space="preserve"> </w:t>
      </w:r>
      <w:proofErr w:type="spellStart"/>
      <w:r w:rsidRPr="00330A00">
        <w:rPr>
          <w:rFonts w:ascii="GHEA Grapalat" w:hAnsi="GHEA Grapalat" w:cs="Sylfaen"/>
          <w:sz w:val="20"/>
        </w:rPr>
        <w:t>չափաբաժնին</w:t>
      </w:r>
      <w:proofErr w:type="spellEnd"/>
      <w:r w:rsidRPr="00287968">
        <w:rPr>
          <w:rFonts w:ascii="GHEA Grapalat" w:hAnsi="GHEA Grapalat" w:cs="Sylfaen"/>
          <w:sz w:val="20"/>
          <w:lang w:val="af-ZA"/>
        </w:rPr>
        <w:t xml:space="preserve">) </w:t>
      </w:r>
      <w:proofErr w:type="spellStart"/>
      <w:r w:rsidRPr="005E1F72">
        <w:rPr>
          <w:rFonts w:ascii="GHEA Grapalat" w:hAnsi="GHEA Grapalat" w:cs="Sylfaen"/>
          <w:sz w:val="20"/>
          <w:szCs w:val="24"/>
          <w:lang w:eastAsia="en-US"/>
        </w:rPr>
        <w:t>մասնակցելու</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նպատակով</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հայտ</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ներկայացրած</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մասնակիցը</w:t>
      </w:r>
      <w:proofErr w:type="spellEnd"/>
      <w:r w:rsidRPr="005E1F72">
        <w:rPr>
          <w:rFonts w:ascii="GHEA Grapalat" w:hAnsi="GHEA Grapalat" w:cs="Sylfaen"/>
          <w:sz w:val="20"/>
          <w:szCs w:val="24"/>
          <w:lang w:val="af-ZA" w:eastAsia="en-US"/>
        </w:rPr>
        <w:t xml:space="preserve">: </w:t>
      </w:r>
    </w:p>
    <w:p w14:paraId="0648C620" w14:textId="77777777" w:rsidR="008E5495" w:rsidRPr="005E1F72" w:rsidRDefault="008E5495" w:rsidP="008E5495">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Pr>
          <w:rFonts w:ascii="GHEA Grapalat" w:hAnsi="GHEA Grapalat" w:cs="Sylfaen"/>
          <w:szCs w:val="24"/>
          <w:lang w:val="hy-AM"/>
        </w:rPr>
        <w:t>6</w:t>
      </w:r>
      <w:r w:rsidRPr="005E1F72">
        <w:rPr>
          <w:rFonts w:ascii="GHEA Grapalat" w:hAnsi="GHEA Grapalat" w:cs="Sylfaen"/>
          <w:szCs w:val="24"/>
        </w:rPr>
        <w:tab/>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30E5738C" w14:textId="77777777" w:rsidR="008E5495" w:rsidRPr="005E1F72" w:rsidRDefault="008E5495" w:rsidP="008E5495">
      <w:pPr>
        <w:pStyle w:val="BodyTextIndent2"/>
        <w:spacing w:line="240" w:lineRule="auto"/>
        <w:rPr>
          <w:rFonts w:ascii="GHEA Grapalat" w:hAnsi="GHEA Grapalat" w:cs="Sylfaen"/>
          <w:szCs w:val="24"/>
        </w:rPr>
      </w:pPr>
      <w:r>
        <w:rPr>
          <w:rFonts w:ascii="GHEA Grapalat" w:hAnsi="GHEA Grapalat" w:cs="Sylfaen"/>
          <w:szCs w:val="24"/>
          <w:lang w:val="hy-AM"/>
        </w:rPr>
        <w:t>1</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պայմանագրի</w:t>
      </w:r>
      <w:r w:rsidRPr="005E1F72">
        <w:rPr>
          <w:rFonts w:ascii="GHEA Grapalat" w:hAnsi="GHEA Grapalat" w:cs="Sylfaen"/>
          <w:szCs w:val="24"/>
        </w:rPr>
        <w:t xml:space="preserve"> </w:t>
      </w:r>
      <w:r w:rsidRPr="005E1F72">
        <w:rPr>
          <w:rFonts w:ascii="GHEA Grapalat" w:hAnsi="GHEA Grapalat" w:cs="Sylfaen"/>
          <w:szCs w:val="24"/>
          <w:lang w:val="ru-RU"/>
        </w:rPr>
        <w:t>կողմերից</w:t>
      </w:r>
      <w:r w:rsidRPr="005E1F72">
        <w:rPr>
          <w:rFonts w:ascii="GHEA Grapalat" w:hAnsi="GHEA Grapalat" w:cs="Sylfaen"/>
          <w:szCs w:val="24"/>
        </w:rPr>
        <w:t xml:space="preserve"> </w:t>
      </w:r>
      <w:r w:rsidRPr="005E1F72">
        <w:rPr>
          <w:rFonts w:ascii="GHEA Grapalat" w:hAnsi="GHEA Grapalat" w:cs="Sylfaen"/>
          <w:szCs w:val="24"/>
          <w:lang w:val="ru-RU"/>
        </w:rPr>
        <w:t>որևէ</w:t>
      </w:r>
      <w:r w:rsidRPr="005E1F72">
        <w:rPr>
          <w:rFonts w:ascii="GHEA Grapalat" w:hAnsi="GHEA Grapalat" w:cs="Sylfaen"/>
          <w:szCs w:val="24"/>
        </w:rPr>
        <w:t xml:space="preserve"> </w:t>
      </w:r>
      <w:r w:rsidRPr="005E1F72">
        <w:rPr>
          <w:rFonts w:ascii="GHEA Grapalat" w:hAnsi="GHEA Grapalat" w:cs="Sylfaen"/>
          <w:szCs w:val="24"/>
          <w:lang w:val="ru-RU"/>
        </w:rPr>
        <w:t>մեկը</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նույն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406C77">
        <w:rPr>
          <w:rFonts w:ascii="GHEA Grapalat" w:hAnsi="GHEA Grapalat" w:cs="Sylfaen"/>
        </w:rPr>
        <w:t>(</w:t>
      </w:r>
      <w:proofErr w:type="spellStart"/>
      <w:r w:rsidRPr="00330A00">
        <w:rPr>
          <w:rFonts w:ascii="GHEA Grapalat" w:hAnsi="GHEA Grapalat" w:cs="Sylfaen"/>
          <w:lang w:val="en-US"/>
        </w:rPr>
        <w:t>միևնույն</w:t>
      </w:r>
      <w:proofErr w:type="spellEnd"/>
      <w:r w:rsidRPr="00406C77">
        <w:rPr>
          <w:rFonts w:ascii="GHEA Grapalat" w:hAnsi="GHEA Grapalat" w:cs="Sylfaen"/>
        </w:rPr>
        <w:t xml:space="preserve"> </w:t>
      </w:r>
      <w:proofErr w:type="spellStart"/>
      <w:r w:rsidRPr="00330A00">
        <w:rPr>
          <w:rFonts w:ascii="GHEA Grapalat" w:hAnsi="GHEA Grapalat" w:cs="Sylfaen"/>
          <w:lang w:val="en-US"/>
        </w:rPr>
        <w:t>չափաբաժնին</w:t>
      </w:r>
      <w:proofErr w:type="spellEnd"/>
      <w:r w:rsidRPr="00406C77">
        <w:rPr>
          <w:rFonts w:ascii="GHEA Grapalat" w:hAnsi="GHEA Grapalat" w:cs="Sylfaen"/>
        </w:rPr>
        <w:t xml:space="preserve">) </w:t>
      </w:r>
      <w:r w:rsidRPr="005E1F72">
        <w:rPr>
          <w:rFonts w:ascii="GHEA Grapalat" w:hAnsi="GHEA Grapalat" w:cs="Sylfaen"/>
          <w:szCs w:val="24"/>
          <w:lang w:val="ru-RU"/>
        </w:rPr>
        <w:t>ներկայացնել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հայտ</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պարբերության</w:t>
      </w:r>
      <w:r w:rsidRPr="005E1F72">
        <w:rPr>
          <w:rFonts w:ascii="GHEA Grapalat" w:hAnsi="GHEA Grapalat" w:cs="Sylfaen"/>
          <w:szCs w:val="24"/>
        </w:rPr>
        <w:t xml:space="preserve"> </w:t>
      </w:r>
      <w:r w:rsidRPr="005E1F72">
        <w:rPr>
          <w:rFonts w:ascii="GHEA Grapalat" w:hAnsi="GHEA Grapalat" w:cs="Sylfaen"/>
          <w:szCs w:val="24"/>
          <w:lang w:val="ru-RU"/>
        </w:rPr>
        <w:t>պահանջի</w:t>
      </w:r>
      <w:r w:rsidRPr="005E1F72">
        <w:rPr>
          <w:rFonts w:ascii="GHEA Grapalat" w:hAnsi="GHEA Grapalat" w:cs="Sylfaen"/>
          <w:szCs w:val="24"/>
        </w:rPr>
        <w:t xml:space="preserve"> </w:t>
      </w:r>
      <w:r w:rsidRPr="005E1F72">
        <w:rPr>
          <w:rFonts w:ascii="GHEA Grapalat" w:hAnsi="GHEA Grapalat" w:cs="Sylfaen"/>
          <w:szCs w:val="24"/>
          <w:lang w:val="ru-RU"/>
        </w:rPr>
        <w:t>չպահպանման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բացման</w:t>
      </w:r>
      <w:r w:rsidRPr="005E1F72">
        <w:rPr>
          <w:rFonts w:ascii="GHEA Grapalat" w:hAnsi="GHEA Grapalat" w:cs="Sylfaen"/>
          <w:szCs w:val="24"/>
        </w:rPr>
        <w:t xml:space="preserve"> </w:t>
      </w:r>
      <w:r w:rsidRPr="005E1F72">
        <w:rPr>
          <w:rFonts w:ascii="GHEA Grapalat" w:hAnsi="GHEA Grapalat" w:cs="Sylfaen"/>
          <w:szCs w:val="24"/>
          <w:lang w:val="ru-RU"/>
        </w:rPr>
        <w:t>նիստում</w:t>
      </w:r>
      <w:r w:rsidRPr="005E1F72">
        <w:rPr>
          <w:rFonts w:ascii="GHEA Grapalat" w:hAnsi="GHEA Grapalat" w:cs="Sylfaen"/>
          <w:szCs w:val="24"/>
        </w:rPr>
        <w:t xml:space="preserve"> </w:t>
      </w:r>
      <w:r w:rsidRPr="005E1F72">
        <w:rPr>
          <w:rFonts w:ascii="GHEA Grapalat" w:hAnsi="GHEA Grapalat" w:cs="Sylfaen"/>
          <w:szCs w:val="24"/>
          <w:lang w:val="ru-RU"/>
        </w:rPr>
        <w:t>մերժվում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ինչպես</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այնպես</w:t>
      </w:r>
      <w:r w:rsidRPr="005E1F72">
        <w:rPr>
          <w:rFonts w:ascii="GHEA Grapalat" w:hAnsi="GHEA Grapalat" w:cs="Sylfaen"/>
          <w:szCs w:val="24"/>
        </w:rPr>
        <w:t xml:space="preserve"> </w:t>
      </w:r>
      <w:r w:rsidRPr="005E1F72">
        <w:rPr>
          <w:rFonts w:ascii="GHEA Grapalat" w:hAnsi="GHEA Grapalat" w:cs="Sylfaen"/>
          <w:szCs w:val="24"/>
          <w:lang w:val="ru-RU"/>
        </w:rPr>
        <w:t>էլ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ներկայացված</w:t>
      </w:r>
      <w:r w:rsidRPr="005E1F72">
        <w:rPr>
          <w:rFonts w:ascii="GHEA Grapalat" w:hAnsi="GHEA Grapalat" w:cs="Sylfaen"/>
          <w:szCs w:val="24"/>
        </w:rPr>
        <w:t xml:space="preserve"> </w:t>
      </w:r>
      <w:r w:rsidRPr="005E1F72">
        <w:rPr>
          <w:rFonts w:ascii="GHEA Grapalat" w:hAnsi="GHEA Grapalat" w:cs="Sylfaen"/>
          <w:szCs w:val="24"/>
          <w:lang w:val="ru-RU"/>
        </w:rPr>
        <w:t>հայտերը</w:t>
      </w:r>
      <w:r w:rsidRPr="005E1F72">
        <w:rPr>
          <w:rFonts w:ascii="GHEA Grapalat" w:hAnsi="GHEA Grapalat" w:cs="Sylfaen"/>
          <w:szCs w:val="24"/>
        </w:rPr>
        <w:t>.</w:t>
      </w:r>
    </w:p>
    <w:p w14:paraId="6D8E84FE" w14:textId="77777777" w:rsidR="008E5495" w:rsidRDefault="008E5495" w:rsidP="008E5495">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2</w:t>
      </w:r>
      <w:r w:rsidRPr="005E1F72">
        <w:rPr>
          <w:rFonts w:ascii="GHEA Grapalat" w:hAnsi="GHEA Grapalat" w:cs="Sylfaen"/>
          <w:szCs w:val="24"/>
        </w:rPr>
        <w:t>) Մ</w:t>
      </w:r>
      <w:r w:rsidRPr="005E1F72">
        <w:rPr>
          <w:rFonts w:ascii="GHEA Grapalat" w:hAnsi="GHEA Grapalat" w:cs="Sylfaen"/>
          <w:szCs w:val="24"/>
          <w:lang w:val="ru-RU"/>
        </w:rPr>
        <w:t>ասնակիցները</w:t>
      </w:r>
      <w:r w:rsidRPr="005E1F72">
        <w:rPr>
          <w:rFonts w:ascii="GHEA Grapalat" w:hAnsi="GHEA Grapalat" w:cs="Sylfaen"/>
          <w:szCs w:val="24"/>
        </w:rPr>
        <w:t xml:space="preserve"> </w:t>
      </w:r>
      <w:r w:rsidRPr="005E1F72">
        <w:rPr>
          <w:rFonts w:ascii="GHEA Grapalat" w:hAnsi="GHEA Grapalat" w:cs="Sylfaen"/>
          <w:szCs w:val="24"/>
          <w:lang w:val="ru-RU"/>
        </w:rPr>
        <w:t>կրում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համապարտ</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պատասխանատվություն</w:t>
      </w:r>
      <w:r w:rsidRPr="005E1F72">
        <w:rPr>
          <w:rFonts w:ascii="GHEA Grapalat" w:hAnsi="GHEA Grapalat" w:cs="Sylfaen"/>
          <w:szCs w:val="24"/>
        </w:rPr>
        <w:t>:</w:t>
      </w:r>
      <w:r w:rsidRPr="005E1F72">
        <w:rPr>
          <w:rFonts w:ascii="GHEA Grapalat" w:hAnsi="GHEA Grapalat" w:cs="Sylfaen"/>
          <w:szCs w:val="24"/>
          <w:lang w:val="hy-AM"/>
        </w:rPr>
        <w:t xml:space="preserve"> </w:t>
      </w:r>
      <w:r w:rsidRPr="005E1F72">
        <w:rPr>
          <w:rFonts w:ascii="GHEA Grapalat" w:hAnsi="GHEA Grapalat" w:cs="Sylfaen"/>
          <w:szCs w:val="24"/>
        </w:rPr>
        <w:t>Ընդ որում,</w:t>
      </w:r>
      <w:r w:rsidRPr="005E1F72">
        <w:rPr>
          <w:rFonts w:ascii="GHEA Grapalat" w:hAnsi="GHEA Grapalat" w:cs="Sylfaen"/>
          <w:szCs w:val="24"/>
          <w:lang w:val="hy-AM"/>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անդամի</w:t>
      </w:r>
      <w:r w:rsidRPr="005E1F72">
        <w:rPr>
          <w:rFonts w:ascii="GHEA Grapalat" w:hAnsi="GHEA Grapalat" w:cs="Sylfaen"/>
          <w:szCs w:val="24"/>
        </w:rPr>
        <w:t xml:space="preserve"> </w:t>
      </w:r>
      <w:r w:rsidRPr="005E1F72">
        <w:rPr>
          <w:rFonts w:ascii="GHEA Grapalat" w:hAnsi="GHEA Grapalat" w:cs="Sylfaen"/>
          <w:szCs w:val="24"/>
          <w:lang w:val="ru-RU"/>
        </w:rPr>
        <w:t>կոնսորցիումից</w:t>
      </w:r>
      <w:r w:rsidRPr="005E1F72">
        <w:rPr>
          <w:rFonts w:ascii="GHEA Grapalat" w:hAnsi="GHEA Grapalat" w:cs="Sylfaen"/>
          <w:szCs w:val="24"/>
        </w:rPr>
        <w:t xml:space="preserve"> </w:t>
      </w:r>
      <w:r w:rsidRPr="005E1F72">
        <w:rPr>
          <w:rFonts w:ascii="GHEA Grapalat" w:hAnsi="GHEA Grapalat" w:cs="Sylfaen"/>
          <w:szCs w:val="24"/>
          <w:lang w:val="ru-RU"/>
        </w:rPr>
        <w:t>դուրս</w:t>
      </w:r>
      <w:r w:rsidRPr="005E1F72">
        <w:rPr>
          <w:rFonts w:ascii="GHEA Grapalat" w:hAnsi="GHEA Grapalat" w:cs="Sylfaen"/>
          <w:szCs w:val="24"/>
        </w:rPr>
        <w:t xml:space="preserve"> </w:t>
      </w:r>
      <w:r w:rsidRPr="005E1F72">
        <w:rPr>
          <w:rFonts w:ascii="GHEA Grapalat" w:hAnsi="GHEA Grapalat" w:cs="Sylfaen"/>
          <w:szCs w:val="24"/>
          <w:lang w:val="ru-RU"/>
        </w:rPr>
        <w:t>գալու</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հետ</w:t>
      </w:r>
      <w:r w:rsidRPr="005E1F72">
        <w:rPr>
          <w:rFonts w:ascii="GHEA Grapalat" w:hAnsi="GHEA Grapalat" w:cs="Sylfaen"/>
          <w:szCs w:val="24"/>
        </w:rPr>
        <w:t xml:space="preserve"> </w:t>
      </w:r>
      <w:r w:rsidRPr="005E1F72">
        <w:rPr>
          <w:rFonts w:ascii="GHEA Grapalat" w:hAnsi="GHEA Grapalat" w:cs="Sylfaen"/>
          <w:szCs w:val="24"/>
          <w:lang w:val="en-US"/>
        </w:rPr>
        <w:t>պ</w:t>
      </w:r>
      <w:r w:rsidRPr="005E1F72">
        <w:rPr>
          <w:rFonts w:ascii="GHEA Grapalat" w:hAnsi="GHEA Grapalat" w:cs="Sylfaen"/>
          <w:szCs w:val="24"/>
          <w:lang w:val="ru-RU"/>
        </w:rPr>
        <w:t>ատվիրատուի</w:t>
      </w:r>
      <w:r w:rsidRPr="005E1F72">
        <w:rPr>
          <w:rFonts w:ascii="GHEA Grapalat" w:hAnsi="GHEA Grapalat" w:cs="Sylfaen"/>
          <w:szCs w:val="24"/>
        </w:rPr>
        <w:t xml:space="preserve"> </w:t>
      </w:r>
      <w:r w:rsidRPr="005E1F72">
        <w:rPr>
          <w:rFonts w:ascii="GHEA Grapalat" w:hAnsi="GHEA Grapalat" w:cs="Sylfaen"/>
          <w:szCs w:val="24"/>
          <w:lang w:val="ru-RU"/>
        </w:rPr>
        <w:t>կնքած</w:t>
      </w:r>
      <w:r w:rsidRPr="005E1F72">
        <w:rPr>
          <w:rFonts w:ascii="GHEA Grapalat" w:hAnsi="GHEA Grapalat" w:cs="Sylfaen"/>
          <w:szCs w:val="24"/>
        </w:rPr>
        <w:t xml:space="preserve"> </w:t>
      </w:r>
      <w:r w:rsidRPr="005E1F72">
        <w:rPr>
          <w:rFonts w:ascii="GHEA Grapalat" w:hAnsi="GHEA Grapalat" w:cs="Sylfaen"/>
          <w:szCs w:val="24"/>
          <w:lang w:val="ru-RU"/>
        </w:rPr>
        <w:t>պայմանագիրը</w:t>
      </w:r>
      <w:r w:rsidRPr="005E1F72">
        <w:rPr>
          <w:rFonts w:ascii="GHEA Grapalat" w:hAnsi="GHEA Grapalat" w:cs="Sylfaen"/>
          <w:szCs w:val="24"/>
        </w:rPr>
        <w:t xml:space="preserve"> </w:t>
      </w:r>
      <w:r w:rsidRPr="005E1F72">
        <w:rPr>
          <w:rFonts w:ascii="GHEA Grapalat" w:hAnsi="GHEA Grapalat" w:cs="Sylfaen"/>
          <w:szCs w:val="24"/>
          <w:lang w:val="ru-RU"/>
        </w:rPr>
        <w:t>միակողմանիորեն</w:t>
      </w:r>
      <w:r w:rsidRPr="005E1F72">
        <w:rPr>
          <w:rFonts w:ascii="GHEA Grapalat" w:hAnsi="GHEA Grapalat" w:cs="Sylfaen"/>
          <w:szCs w:val="24"/>
        </w:rPr>
        <w:t xml:space="preserve"> </w:t>
      </w:r>
      <w:r w:rsidRPr="005E1F72">
        <w:rPr>
          <w:rFonts w:ascii="GHEA Grapalat" w:hAnsi="GHEA Grapalat" w:cs="Sylfaen"/>
          <w:szCs w:val="24"/>
          <w:lang w:val="ru-RU"/>
        </w:rPr>
        <w:t>լուծվում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անդամների</w:t>
      </w:r>
      <w:r w:rsidRPr="005E1F72">
        <w:rPr>
          <w:rFonts w:ascii="GHEA Grapalat" w:hAnsi="GHEA Grapalat" w:cs="Sylfaen"/>
          <w:szCs w:val="24"/>
        </w:rPr>
        <w:t xml:space="preserve"> </w:t>
      </w:r>
      <w:r w:rsidRPr="005E1F72">
        <w:rPr>
          <w:rFonts w:ascii="GHEA Grapalat" w:hAnsi="GHEA Grapalat" w:cs="Sylfaen"/>
          <w:szCs w:val="24"/>
          <w:lang w:val="ru-RU"/>
        </w:rPr>
        <w:t>նկատմամբ</w:t>
      </w:r>
      <w:r w:rsidRPr="005E1F72">
        <w:rPr>
          <w:rFonts w:ascii="GHEA Grapalat" w:hAnsi="GHEA Grapalat" w:cs="Sylfaen"/>
          <w:szCs w:val="24"/>
        </w:rPr>
        <w:t xml:space="preserve"> </w:t>
      </w:r>
      <w:r w:rsidRPr="005E1F72">
        <w:rPr>
          <w:rFonts w:ascii="GHEA Grapalat" w:hAnsi="GHEA Grapalat" w:cs="Sylfaen"/>
          <w:szCs w:val="24"/>
          <w:lang w:val="ru-RU"/>
        </w:rPr>
        <w:t>կիրառվում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պայմանագրով</w:t>
      </w:r>
      <w:r w:rsidRPr="005E1F72">
        <w:rPr>
          <w:rFonts w:ascii="GHEA Grapalat" w:hAnsi="GHEA Grapalat" w:cs="Sylfaen"/>
          <w:szCs w:val="24"/>
        </w:rPr>
        <w:t xml:space="preserve"> </w:t>
      </w:r>
      <w:r w:rsidRPr="005E1F72">
        <w:rPr>
          <w:rFonts w:ascii="GHEA Grapalat" w:hAnsi="GHEA Grapalat" w:cs="Sylfaen"/>
          <w:szCs w:val="24"/>
          <w:lang w:val="ru-RU"/>
        </w:rPr>
        <w:t>նախատեսված</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պատասխանատվության</w:t>
      </w:r>
      <w:r w:rsidRPr="005E1F72">
        <w:rPr>
          <w:rFonts w:ascii="GHEA Grapalat" w:hAnsi="GHEA Grapalat" w:cs="Sylfaen"/>
          <w:szCs w:val="24"/>
        </w:rPr>
        <w:t xml:space="preserve"> </w:t>
      </w:r>
      <w:r w:rsidRPr="005E1F72">
        <w:rPr>
          <w:rFonts w:ascii="GHEA Grapalat" w:hAnsi="GHEA Grapalat" w:cs="Sylfaen"/>
          <w:szCs w:val="24"/>
          <w:lang w:val="ru-RU"/>
        </w:rPr>
        <w:t>միջոցները</w:t>
      </w:r>
      <w:r w:rsidRPr="005E1F72">
        <w:rPr>
          <w:rFonts w:ascii="GHEA Grapalat" w:hAnsi="GHEA Grapalat" w:cs="Sylfaen"/>
          <w:szCs w:val="24"/>
          <w:lang w:val="hy-AM"/>
        </w:rPr>
        <w:t>:</w:t>
      </w:r>
    </w:p>
    <w:p w14:paraId="6BCE49E8" w14:textId="77777777" w:rsidR="000F628A" w:rsidRDefault="000F628A" w:rsidP="000F628A">
      <w:pPr>
        <w:pStyle w:val="BodyTextIndent2"/>
        <w:spacing w:line="240" w:lineRule="auto"/>
        <w:ind w:firstLine="567"/>
        <w:rPr>
          <w:rFonts w:ascii="GHEA Grapalat" w:hAnsi="GHEA Grapalat" w:cs="Sylfaen"/>
          <w:szCs w:val="24"/>
          <w:lang w:val="hy-AM"/>
        </w:rPr>
      </w:pPr>
    </w:p>
    <w:p w14:paraId="79097BD4" w14:textId="77777777" w:rsidR="00096865" w:rsidRPr="005E1F72" w:rsidRDefault="002B32D6" w:rsidP="00EF3662">
      <w:pPr>
        <w:jc w:val="center"/>
        <w:rPr>
          <w:rFonts w:ascii="GHEA Grapalat" w:hAnsi="GHEA Grapalat" w:cs="Arial"/>
          <w:b/>
          <w:sz w:val="20"/>
          <w:lang w:val="af-ZA"/>
        </w:rPr>
      </w:pPr>
      <w:r w:rsidRPr="005E1F72">
        <w:rPr>
          <w:rFonts w:ascii="GHEA Grapalat" w:hAnsi="GHEA Grapalat"/>
          <w:b/>
          <w:sz w:val="20"/>
          <w:lang w:val="af-ZA"/>
        </w:rPr>
        <w:t xml:space="preserve">3.  </w:t>
      </w:r>
      <w:r w:rsidRPr="00F7219E">
        <w:rPr>
          <w:rFonts w:ascii="GHEA Grapalat" w:hAnsi="GHEA Grapalat" w:cs="Sylfaen"/>
          <w:b/>
          <w:sz w:val="20"/>
          <w:lang w:val="hy-AM"/>
        </w:rPr>
        <w:t>ՀՐԱՎԵՐԻ</w:t>
      </w:r>
      <w:r w:rsidRPr="005E1F72">
        <w:rPr>
          <w:rFonts w:ascii="GHEA Grapalat" w:hAnsi="GHEA Grapalat" w:cs="Arial"/>
          <w:b/>
          <w:sz w:val="20"/>
          <w:lang w:val="af-ZA"/>
        </w:rPr>
        <w:t xml:space="preserve">  </w:t>
      </w:r>
      <w:r w:rsidRPr="00F7219E">
        <w:rPr>
          <w:rFonts w:ascii="GHEA Grapalat" w:hAnsi="GHEA Grapalat" w:cs="Sylfaen"/>
          <w:b/>
          <w:sz w:val="20"/>
          <w:lang w:val="hy-AM"/>
        </w:rPr>
        <w:t>ՊԱՐԶԱԲԱՆՈՒՄԸ</w:t>
      </w:r>
      <w:r w:rsidRPr="005E1F72">
        <w:rPr>
          <w:rFonts w:ascii="GHEA Grapalat" w:hAnsi="GHEA Grapalat" w:cs="Arial"/>
          <w:b/>
          <w:sz w:val="20"/>
          <w:lang w:val="af-ZA"/>
        </w:rPr>
        <w:t xml:space="preserve">  </w:t>
      </w:r>
      <w:r w:rsidRPr="00F7219E">
        <w:rPr>
          <w:rFonts w:ascii="GHEA Grapalat" w:hAnsi="GHEA Grapalat" w:cs="Arial"/>
          <w:b/>
          <w:sz w:val="20"/>
          <w:lang w:val="hy-AM"/>
        </w:rPr>
        <w:t>ԵՎ</w:t>
      </w:r>
      <w:r w:rsidRPr="005E1F72">
        <w:rPr>
          <w:rFonts w:ascii="GHEA Grapalat" w:hAnsi="GHEA Grapalat" w:cs="Arial"/>
          <w:b/>
          <w:sz w:val="20"/>
          <w:lang w:val="af-ZA"/>
        </w:rPr>
        <w:t xml:space="preserve"> </w:t>
      </w:r>
      <w:r w:rsidRPr="00F7219E">
        <w:rPr>
          <w:rFonts w:ascii="GHEA Grapalat" w:hAnsi="GHEA Grapalat" w:cs="Sylfaen"/>
          <w:b/>
          <w:sz w:val="20"/>
          <w:lang w:val="hy-AM"/>
        </w:rPr>
        <w:t>ՀՐԱՎԵՐՈՒՄ</w:t>
      </w:r>
      <w:r w:rsidRPr="005E1F72">
        <w:rPr>
          <w:rFonts w:ascii="GHEA Grapalat" w:hAnsi="GHEA Grapalat" w:cs="Arial"/>
          <w:b/>
          <w:sz w:val="20"/>
          <w:lang w:val="af-ZA"/>
        </w:rPr>
        <w:t xml:space="preserve"> </w:t>
      </w:r>
      <w:r w:rsidRPr="00F7219E">
        <w:rPr>
          <w:rFonts w:ascii="GHEA Grapalat" w:hAnsi="GHEA Grapalat" w:cs="Sylfaen"/>
          <w:b/>
          <w:sz w:val="20"/>
          <w:lang w:val="hy-AM"/>
        </w:rPr>
        <w:t>ՓՈՓՈԽՈՒԹՅՈՒՆ</w:t>
      </w:r>
      <w:r w:rsidRPr="005E1F72">
        <w:rPr>
          <w:rFonts w:ascii="GHEA Grapalat" w:hAnsi="GHEA Grapalat" w:cs="Arial"/>
          <w:b/>
          <w:sz w:val="20"/>
          <w:lang w:val="af-ZA"/>
        </w:rPr>
        <w:t xml:space="preserve"> </w:t>
      </w:r>
      <w:r w:rsidRPr="00F7219E">
        <w:rPr>
          <w:rFonts w:ascii="GHEA Grapalat" w:hAnsi="GHEA Grapalat" w:cs="Sylfaen"/>
          <w:b/>
          <w:sz w:val="20"/>
          <w:lang w:val="hy-AM"/>
        </w:rPr>
        <w:t>ԿԱՏԱՐԵԼՈՒ</w:t>
      </w:r>
      <w:r w:rsidRPr="005E1F72">
        <w:rPr>
          <w:rFonts w:ascii="GHEA Grapalat" w:hAnsi="GHEA Grapalat" w:cs="Arial"/>
          <w:b/>
          <w:sz w:val="20"/>
          <w:lang w:val="af-ZA"/>
        </w:rPr>
        <w:t xml:space="preserve"> </w:t>
      </w:r>
      <w:r w:rsidRPr="00F7219E">
        <w:rPr>
          <w:rFonts w:ascii="GHEA Grapalat" w:hAnsi="GHEA Grapalat" w:cs="Sylfaen"/>
          <w:b/>
          <w:sz w:val="20"/>
          <w:lang w:val="hy-AM"/>
        </w:rPr>
        <w:t>ԿԱՐԳԸ</w:t>
      </w:r>
      <w:r w:rsidRPr="005E1F72">
        <w:rPr>
          <w:rFonts w:ascii="GHEA Grapalat" w:hAnsi="GHEA Grapalat" w:cs="Arial"/>
          <w:b/>
          <w:sz w:val="20"/>
          <w:lang w:val="af-ZA"/>
        </w:rPr>
        <w:t xml:space="preserve"> </w:t>
      </w:r>
    </w:p>
    <w:p w14:paraId="7BE060A9" w14:textId="77777777" w:rsidR="00096865" w:rsidRPr="005E1F72" w:rsidRDefault="00096865" w:rsidP="00EF3662">
      <w:pPr>
        <w:jc w:val="center"/>
        <w:rPr>
          <w:rFonts w:ascii="GHEA Grapalat" w:hAnsi="GHEA Grapalat"/>
          <w:b/>
          <w:sz w:val="20"/>
          <w:lang w:val="af-ZA"/>
        </w:rPr>
      </w:pPr>
    </w:p>
    <w:p w14:paraId="4EFD3A90" w14:textId="77777777" w:rsidR="008E5495" w:rsidRPr="005E1F72" w:rsidRDefault="008E5495" w:rsidP="008E5495">
      <w:pPr>
        <w:ind w:firstLine="567"/>
        <w:jc w:val="both"/>
        <w:rPr>
          <w:rFonts w:ascii="GHEA Grapalat" w:hAnsi="GHEA Grapalat"/>
          <w:sz w:val="20"/>
          <w:lang w:val="af-ZA"/>
        </w:rPr>
      </w:pPr>
      <w:r w:rsidRPr="005E1F72">
        <w:rPr>
          <w:rFonts w:ascii="GHEA Grapalat" w:hAnsi="GHEA Grapalat"/>
          <w:sz w:val="20"/>
          <w:lang w:val="af-ZA"/>
        </w:rPr>
        <w:t xml:space="preserve">3.1 </w:t>
      </w:r>
      <w:proofErr w:type="spellStart"/>
      <w:r w:rsidRPr="005E1F72">
        <w:rPr>
          <w:rFonts w:ascii="GHEA Grapalat" w:hAnsi="GHEA Grapalat" w:cs="Sylfaen"/>
          <w:sz w:val="20"/>
        </w:rPr>
        <w:t>Օրենքի</w:t>
      </w:r>
      <w:proofErr w:type="spellEnd"/>
      <w:r w:rsidRPr="005E1F72">
        <w:rPr>
          <w:rFonts w:ascii="GHEA Grapalat" w:hAnsi="GHEA Grapalat" w:cs="Arial"/>
          <w:sz w:val="20"/>
          <w:lang w:val="af-ZA"/>
        </w:rPr>
        <w:t xml:space="preserve"> 29-</w:t>
      </w:r>
      <w:proofErr w:type="spellStart"/>
      <w:r w:rsidRPr="005E1F72">
        <w:rPr>
          <w:rFonts w:ascii="GHEA Grapalat" w:hAnsi="GHEA Grapalat" w:cs="Sylfaen"/>
          <w:sz w:val="20"/>
        </w:rPr>
        <w:t>րդ</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հոդվածի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համաձայն</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w:t>
      </w:r>
      <w:r w:rsidRPr="005E1F72">
        <w:rPr>
          <w:rFonts w:ascii="GHEA Grapalat" w:hAnsi="GHEA Grapalat" w:cs="Sylfaen"/>
          <w:sz w:val="20"/>
        </w:rPr>
        <w:t>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պատվիրատուից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պահանջել</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Pr="005E1F72">
        <w:rPr>
          <w:rFonts w:ascii="GHEA Grapalat" w:hAnsi="GHEA Grapalat" w:cs="Tahoma"/>
          <w:sz w:val="20"/>
        </w:rPr>
        <w:t>։</w:t>
      </w:r>
    </w:p>
    <w:p w14:paraId="63BC9761" w14:textId="77777777" w:rsidR="008E5495" w:rsidRPr="005E1F72" w:rsidRDefault="008E5495" w:rsidP="008E5495">
      <w:pPr>
        <w:autoSpaceDE w:val="0"/>
        <w:autoSpaceDN w:val="0"/>
        <w:adjustRightInd w:val="0"/>
        <w:ind w:firstLine="567"/>
        <w:jc w:val="both"/>
        <w:rPr>
          <w:rFonts w:ascii="GHEA Grapalat" w:hAnsi="GHEA Grapalat"/>
          <w:sz w:val="20"/>
          <w:lang w:val="af-ZA"/>
        </w:rPr>
      </w:pPr>
      <w:proofErr w:type="spellStart"/>
      <w:r w:rsidRPr="005E1F72">
        <w:rPr>
          <w:rFonts w:ascii="GHEA Grapalat" w:hAnsi="GHEA Grapalat" w:cs="Sylfaen"/>
          <w:sz w:val="20"/>
        </w:rPr>
        <w:t>Մասնակիցն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ներկայացման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վերջնաժամկետը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լրանալուց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առնվազն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հինգ</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առաջ</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համակարգի</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միջոցով</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հանձնաժողովից</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պահանջելու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Pr="005E1F72">
        <w:rPr>
          <w:rFonts w:ascii="GHEA Grapalat" w:hAnsi="GHEA Grapalat" w:cs="Tahoma"/>
          <w:sz w:val="20"/>
        </w:rPr>
        <w:t>։</w:t>
      </w:r>
      <w:r w:rsidRPr="005E1F72">
        <w:rPr>
          <w:rFonts w:ascii="GHEA Grapalat" w:hAnsi="GHEA Grapalat"/>
          <w:sz w:val="20"/>
          <w:lang w:val="af-ZA"/>
        </w:rPr>
        <w:t xml:space="preserve"> </w:t>
      </w:r>
      <w:proofErr w:type="spellStart"/>
      <w:r w:rsidRPr="005E1F72">
        <w:rPr>
          <w:rFonts w:ascii="GHEA Grapalat" w:hAnsi="GHEA Grapalat"/>
          <w:sz w:val="20"/>
        </w:rPr>
        <w:t>Հանձնաժողովը</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w:t>
      </w:r>
      <w:r w:rsidRPr="005E1F72">
        <w:rPr>
          <w:rFonts w:ascii="GHEA Grapalat" w:hAnsi="GHEA Grapalat" w:cs="Sylfaen"/>
          <w:sz w:val="20"/>
        </w:rPr>
        <w:t>ասնակցին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տրամադրում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proofErr w:type="spellStart"/>
      <w:r w:rsidRPr="005E1F72">
        <w:rPr>
          <w:rFonts w:ascii="GHEA Grapalat" w:hAnsi="GHEA Grapalat" w:cs="Sylfaen"/>
          <w:sz w:val="20"/>
        </w:rPr>
        <w:t>համակարգի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միջոցով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ստանալու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հաջորդող</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երկու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ընթացքում</w:t>
      </w:r>
      <w:proofErr w:type="spellEnd"/>
      <w:r w:rsidRPr="00406C77">
        <w:rPr>
          <w:rFonts w:ascii="GHEA Grapalat" w:hAnsi="GHEA Grapalat" w:cs="Sylfaen"/>
          <w:sz w:val="20"/>
          <w:vertAlign w:val="superscript"/>
          <w:lang w:val="af-ZA"/>
        </w:rPr>
        <w:t>5</w:t>
      </w:r>
      <w:r w:rsidRPr="005E1F72">
        <w:rPr>
          <w:rFonts w:ascii="GHEA Grapalat" w:hAnsi="GHEA Grapalat" w:cs="Tahoma"/>
          <w:sz w:val="20"/>
        </w:rPr>
        <w:t>։</w:t>
      </w:r>
      <w:r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550841BF" w14:textId="77777777" w:rsidR="008E5495" w:rsidRPr="005E1F72" w:rsidRDefault="008E5495" w:rsidP="008E5495">
      <w:pPr>
        <w:ind w:firstLine="567"/>
        <w:jc w:val="both"/>
        <w:rPr>
          <w:rFonts w:ascii="GHEA Grapalat" w:hAnsi="GHEA Grapalat"/>
          <w:sz w:val="20"/>
          <w:szCs w:val="20"/>
          <w:lang w:val="af-ZA"/>
        </w:rPr>
      </w:pPr>
      <w:r w:rsidRPr="005E1F72">
        <w:rPr>
          <w:rFonts w:ascii="GHEA Grapalat" w:hAnsi="GHEA Grapalat"/>
          <w:sz w:val="20"/>
          <w:lang w:val="af-ZA"/>
        </w:rPr>
        <w:t xml:space="preserve">3.2 </w:t>
      </w:r>
      <w:proofErr w:type="spellStart"/>
      <w:r w:rsidRPr="005E1F72">
        <w:rPr>
          <w:rFonts w:ascii="GHEA Grapalat" w:hAnsi="GHEA Grapalat" w:cs="Sylfaen"/>
          <w:sz w:val="20"/>
        </w:rPr>
        <w:t>Հարցման</w:t>
      </w:r>
      <w:proofErr w:type="spellEnd"/>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բովանդակության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հայտարարությունը</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տրամադրելու</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օրը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հրապարակվում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proofErr w:type="spellStart"/>
      <w:r w:rsidRPr="005E1F72">
        <w:rPr>
          <w:rFonts w:ascii="GHEA Grapalat" w:hAnsi="GHEA Grapalat" w:cs="Arial"/>
          <w:sz w:val="20"/>
        </w:rPr>
        <w:t>համակարգում</w:t>
      </w:r>
      <w:proofErr w:type="spellEnd"/>
      <w:r w:rsidRPr="005E1F72">
        <w:rPr>
          <w:rFonts w:ascii="GHEA Grapalat" w:hAnsi="GHEA Grapalat" w:cs="Arial"/>
          <w:sz w:val="20"/>
          <w:lang w:val="af-ZA"/>
        </w:rPr>
        <w:t xml:space="preserve"> </w:t>
      </w:r>
      <w:r w:rsidRPr="005E1F72">
        <w:rPr>
          <w:rFonts w:ascii="GHEA Grapalat" w:hAnsi="GHEA Grapalat" w:cs="Arial"/>
          <w:sz w:val="20"/>
        </w:rPr>
        <w:t>և</w:t>
      </w:r>
      <w:r w:rsidRPr="005E1F72">
        <w:rPr>
          <w:rFonts w:ascii="GHEA Grapalat" w:hAnsi="GHEA Grapalat" w:cs="Arial"/>
          <w:sz w:val="20"/>
          <w:lang w:val="af-ZA"/>
        </w:rPr>
        <w:t xml:space="preserve"> </w:t>
      </w:r>
      <w:r w:rsidRPr="005E1F72">
        <w:rPr>
          <w:rFonts w:ascii="GHEA Grapalat" w:hAnsi="GHEA Grapalat" w:cs="Sylfaen"/>
          <w:sz w:val="20"/>
          <w:lang w:val="af-ZA"/>
        </w:rPr>
        <w:t xml:space="preserve">www.procurement.am </w:t>
      </w:r>
      <w:r w:rsidRPr="005E1F72">
        <w:rPr>
          <w:rFonts w:ascii="GHEA Grapalat" w:hAnsi="GHEA Grapalat" w:cs="Sylfaen"/>
          <w:sz w:val="20"/>
          <w:lang w:val="ru-RU"/>
        </w:rPr>
        <w:t>հասցեով</w:t>
      </w:r>
      <w:r w:rsidRPr="005E1F72">
        <w:rPr>
          <w:rFonts w:ascii="GHEA Grapalat" w:hAnsi="GHEA Grapalat" w:cs="Sylfaen"/>
          <w:sz w:val="20"/>
          <w:lang w:val="af-ZA"/>
        </w:rPr>
        <w:t xml:space="preserve"> </w:t>
      </w:r>
      <w:proofErr w:type="spellStart"/>
      <w:r w:rsidRPr="005E1F72">
        <w:rPr>
          <w:rFonts w:ascii="GHEA Grapalat" w:hAnsi="GHEA Grapalat" w:cs="Sylfaen"/>
          <w:sz w:val="20"/>
        </w:rPr>
        <w:t>գործող</w:t>
      </w:r>
      <w:proofErr w:type="spellEnd"/>
      <w:r w:rsidRPr="005E1F72">
        <w:rPr>
          <w:rFonts w:ascii="GHEA Grapalat" w:hAnsi="GHEA Grapalat" w:cs="Sylfaen"/>
          <w:sz w:val="20"/>
          <w:lang w:val="af-ZA"/>
        </w:rPr>
        <w:t xml:space="preserve"> </w:t>
      </w:r>
      <w:r w:rsidRPr="005E1F72">
        <w:rPr>
          <w:rFonts w:ascii="GHEA Grapalat" w:hAnsi="GHEA Grapalat" w:cs="Sylfaen"/>
          <w:sz w:val="20"/>
          <w:lang w:val="ru-RU"/>
        </w:rPr>
        <w:t>տեղեկագր</w:t>
      </w:r>
      <w:r w:rsidRPr="005E1F72">
        <w:rPr>
          <w:rFonts w:ascii="GHEA Grapalat" w:hAnsi="GHEA Grapalat" w:cs="Sylfaen"/>
          <w:sz w:val="20"/>
        </w:rPr>
        <w:t>ի</w:t>
      </w:r>
      <w:r w:rsidRPr="005E1F72">
        <w:rPr>
          <w:rFonts w:ascii="GHEA Grapalat" w:hAnsi="GHEA Grapalat" w:cs="Sylfaen"/>
          <w:sz w:val="20"/>
          <w:lang w:val="af-ZA"/>
        </w:rPr>
        <w:t xml:space="preserve"> (</w:t>
      </w:r>
      <w:r w:rsidRPr="005E1F72">
        <w:rPr>
          <w:rFonts w:ascii="GHEA Grapalat" w:hAnsi="GHEA Grapalat" w:cs="Sylfaen"/>
          <w:sz w:val="20"/>
          <w:lang w:val="ru-RU"/>
        </w:rPr>
        <w:t>այսուհետ</w:t>
      </w:r>
      <w:r w:rsidRPr="005E1F72">
        <w:rPr>
          <w:rFonts w:ascii="GHEA Grapalat" w:hAnsi="GHEA Grapalat" w:cs="Sylfaen"/>
          <w:sz w:val="20"/>
          <w:lang w:val="af-ZA"/>
        </w:rPr>
        <w:t xml:space="preserve">` </w:t>
      </w:r>
      <w:r w:rsidRPr="005E1F72">
        <w:rPr>
          <w:rFonts w:ascii="GHEA Grapalat" w:hAnsi="GHEA Grapalat" w:cs="Sylfaen"/>
          <w:sz w:val="20"/>
          <w:lang w:val="ru-RU"/>
        </w:rPr>
        <w:t>տեղեկագիր</w:t>
      </w:r>
      <w:r w:rsidRPr="005E1F72">
        <w:rPr>
          <w:rFonts w:ascii="GHEA Grapalat" w:hAnsi="GHEA Grapalat" w:cs="Sylfaen"/>
          <w:sz w:val="20"/>
          <w:lang w:val="af-ZA"/>
        </w:rPr>
        <w:t xml:space="preserve">) </w:t>
      </w:r>
      <w:r w:rsidRPr="005E1F72">
        <w:rPr>
          <w:rFonts w:ascii="GHEA Grapalat" w:hAnsi="GHEA Grapalat"/>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հայտարարություններ</w:t>
      </w:r>
      <w:proofErr w:type="spellEnd"/>
      <w:r w:rsidRPr="005E1F72">
        <w:rPr>
          <w:rFonts w:ascii="GHEA Grapalat" w:hAnsi="GHEA Grapalat"/>
          <w:lang w:val="af-ZA"/>
        </w:rPr>
        <w:t>»</w:t>
      </w:r>
      <w:r w:rsidRPr="005E1F72">
        <w:rPr>
          <w:rFonts w:ascii="GHEA Grapalat" w:hAnsi="GHEA Grapalat" w:cs="Sylfaen"/>
          <w:sz w:val="20"/>
          <w:lang w:val="af-ZA"/>
        </w:rPr>
        <w:t xml:space="preserve"> </w:t>
      </w:r>
      <w:proofErr w:type="spellStart"/>
      <w:r w:rsidRPr="005E1F72">
        <w:rPr>
          <w:rFonts w:ascii="GHEA Grapalat" w:hAnsi="GHEA Grapalat" w:cs="Sylfaen"/>
          <w:sz w:val="20"/>
        </w:rPr>
        <w:t>բաժնի</w:t>
      </w:r>
      <w:proofErr w:type="spellEnd"/>
      <w:r w:rsidRPr="005E1F72">
        <w:rPr>
          <w:rFonts w:ascii="GHEA Grapalat" w:hAnsi="GHEA Grapalat" w:cs="Sylfaen"/>
          <w:sz w:val="20"/>
          <w:lang w:val="af-ZA"/>
        </w:rPr>
        <w:t xml:space="preserve"> </w:t>
      </w:r>
      <w:r w:rsidRPr="005E1F72">
        <w:rPr>
          <w:rFonts w:ascii="GHEA Grapalat" w:hAnsi="GHEA Grapalat"/>
          <w:lang w:val="af-ZA"/>
        </w:rPr>
        <w:t>«</w:t>
      </w:r>
      <w:proofErr w:type="spellStart"/>
      <w:r w:rsidRPr="005E1F72">
        <w:rPr>
          <w:rFonts w:ascii="GHEA Grapalat" w:hAnsi="GHEA Grapalat" w:cs="Sylfaen"/>
          <w:sz w:val="20"/>
        </w:rPr>
        <w:t>Հրավերների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վերաբերյալ</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հայտարարություններ</w:t>
      </w:r>
      <w:proofErr w:type="spellEnd"/>
      <w:r w:rsidRPr="005E1F72">
        <w:rPr>
          <w:rFonts w:ascii="GHEA Grapalat" w:hAnsi="GHEA Grapalat"/>
          <w:lang w:val="af-ZA"/>
        </w:rPr>
        <w:t>»</w:t>
      </w:r>
      <w:r w:rsidRPr="005E1F72">
        <w:rPr>
          <w:rFonts w:ascii="GHEA Grapalat" w:hAnsi="GHEA Grapalat" w:cs="Sylfaen"/>
          <w:sz w:val="20"/>
          <w:lang w:val="af-ZA"/>
        </w:rPr>
        <w:t xml:space="preserve"> </w:t>
      </w:r>
      <w:proofErr w:type="spellStart"/>
      <w:r w:rsidRPr="005E1F72">
        <w:rPr>
          <w:rFonts w:ascii="GHEA Grapalat" w:hAnsi="GHEA Grapalat" w:cs="Sylfaen"/>
          <w:sz w:val="20"/>
        </w:rPr>
        <w:t>ենթաբաբաժնում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առանց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նշելու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w:t>
      </w:r>
      <w:r w:rsidRPr="005E1F72">
        <w:rPr>
          <w:rFonts w:ascii="GHEA Grapalat" w:hAnsi="GHEA Grapalat" w:cs="Sylfaen"/>
          <w:sz w:val="20"/>
        </w:rPr>
        <w:t>ասնակցի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տվյալները</w:t>
      </w:r>
      <w:proofErr w:type="spellEnd"/>
      <w:r w:rsidRPr="005E1F72">
        <w:rPr>
          <w:rFonts w:ascii="GHEA Grapalat" w:hAnsi="GHEA Grapalat" w:cs="Tahoma"/>
          <w:sz w:val="20"/>
        </w:rPr>
        <w:t>։</w:t>
      </w:r>
      <w:r w:rsidRPr="005E1F72">
        <w:rPr>
          <w:rFonts w:ascii="GHEA Grapalat" w:hAnsi="GHEA Grapalat" w:cs="Tahoma"/>
          <w:sz w:val="20"/>
          <w:lang w:val="af-ZA"/>
        </w:rPr>
        <w:t xml:space="preserve"> </w:t>
      </w:r>
    </w:p>
    <w:p w14:paraId="38CF309A" w14:textId="77777777" w:rsidR="008E5495" w:rsidRPr="005E1F72" w:rsidRDefault="008E5495" w:rsidP="008E5495">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proofErr w:type="spellStart"/>
      <w:r w:rsidRPr="005E1F72">
        <w:rPr>
          <w:rFonts w:ascii="GHEA Grapalat" w:hAnsi="GHEA Grapalat" w:cs="Sylfaen"/>
          <w:sz w:val="20"/>
        </w:rPr>
        <w:t>բաժն</w:t>
      </w:r>
      <w:proofErr w:type="spellEnd"/>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proofErr w:type="spellStart"/>
      <w:r w:rsidRPr="005E1F72">
        <w:rPr>
          <w:rFonts w:ascii="GHEA Grapalat" w:hAnsi="GHEA Grapalat" w:cs="Arial Unicode"/>
          <w:sz w:val="20"/>
        </w:rPr>
        <w:t>սույն</w:t>
      </w:r>
      <w:proofErr w:type="spellEnd"/>
      <w:r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Pr="002A4619">
        <w:rPr>
          <w:rFonts w:ascii="GHEA Grapalat" w:hAnsi="GHEA Grapalat" w:cs="Sylfaen"/>
          <w:sz w:val="20"/>
          <w:lang w:val="af-ZA"/>
        </w:rPr>
        <w:t xml:space="preserve"> </w:t>
      </w:r>
      <w:r w:rsidRPr="00FF0FC3">
        <w:rPr>
          <w:rFonts w:ascii="GHEA Grapalat" w:hAnsi="GHEA Grapalat" w:cs="Sylfaen"/>
          <w:sz w:val="20"/>
          <w:lang w:val="ru-RU"/>
        </w:rPr>
        <w:t>կամ</w:t>
      </w:r>
      <w:r w:rsidRPr="002A4619">
        <w:rPr>
          <w:rFonts w:ascii="GHEA Grapalat" w:hAnsi="GHEA Grapalat" w:cs="Sylfaen"/>
          <w:sz w:val="20"/>
          <w:lang w:val="af-ZA"/>
        </w:rPr>
        <w:t xml:space="preserve"> </w:t>
      </w:r>
      <w:r w:rsidRPr="00FF0FC3">
        <w:rPr>
          <w:rFonts w:ascii="GHEA Grapalat" w:hAnsi="GHEA Grapalat" w:cs="Sylfaen"/>
          <w:sz w:val="20"/>
          <w:lang w:val="ru-RU"/>
        </w:rPr>
        <w:t>եթե</w:t>
      </w:r>
      <w:r w:rsidRPr="002A4619">
        <w:rPr>
          <w:rFonts w:ascii="GHEA Grapalat" w:hAnsi="GHEA Grapalat" w:cs="Sylfaen"/>
          <w:sz w:val="20"/>
          <w:lang w:val="af-ZA"/>
        </w:rPr>
        <w:t xml:space="preserve"> </w:t>
      </w:r>
      <w:r w:rsidRPr="00FF0FC3">
        <w:rPr>
          <w:rFonts w:ascii="GHEA Grapalat" w:hAnsi="GHEA Grapalat" w:cs="Sylfaen"/>
          <w:sz w:val="20"/>
          <w:lang w:val="ru-RU"/>
        </w:rPr>
        <w:t>հարցումը</w:t>
      </w:r>
      <w:r w:rsidRPr="002A4619">
        <w:rPr>
          <w:rFonts w:ascii="GHEA Grapalat" w:hAnsi="GHEA Grapalat" w:cs="Sylfaen"/>
          <w:sz w:val="20"/>
          <w:lang w:val="af-ZA"/>
        </w:rPr>
        <w:t xml:space="preserve"> </w:t>
      </w:r>
      <w:r w:rsidRPr="00FF0FC3">
        <w:rPr>
          <w:rFonts w:ascii="GHEA Grapalat" w:hAnsi="GHEA Grapalat" w:cs="Sylfaen"/>
          <w:sz w:val="20"/>
          <w:lang w:val="ru-RU"/>
        </w:rPr>
        <w:t>վերաբերում</w:t>
      </w:r>
      <w:r w:rsidRPr="002A4619">
        <w:rPr>
          <w:rFonts w:ascii="GHEA Grapalat" w:hAnsi="GHEA Grapalat" w:cs="Sylfaen"/>
          <w:sz w:val="20"/>
          <w:lang w:val="af-ZA"/>
        </w:rPr>
        <w:t xml:space="preserve"> </w:t>
      </w:r>
      <w:r w:rsidRPr="00FF0FC3">
        <w:rPr>
          <w:rFonts w:ascii="GHEA Grapalat" w:hAnsi="GHEA Grapalat" w:cs="Sylfaen"/>
          <w:sz w:val="20"/>
          <w:lang w:val="ru-RU"/>
        </w:rPr>
        <w:t>է</w:t>
      </w:r>
      <w:r w:rsidRPr="002A4619">
        <w:rPr>
          <w:rFonts w:ascii="GHEA Grapalat" w:hAnsi="GHEA Grapalat" w:cs="Sylfaen"/>
          <w:sz w:val="20"/>
          <w:lang w:val="af-ZA"/>
        </w:rPr>
        <w:t xml:space="preserve"> </w:t>
      </w:r>
      <w:r w:rsidRPr="00FF0FC3">
        <w:rPr>
          <w:rFonts w:ascii="GHEA Grapalat" w:hAnsi="GHEA Grapalat" w:cs="Sylfaen"/>
          <w:sz w:val="20"/>
          <w:lang w:val="ru-RU"/>
        </w:rPr>
        <w:t>վերջինիս</w:t>
      </w:r>
      <w:r w:rsidRPr="002A4619">
        <w:rPr>
          <w:rFonts w:ascii="GHEA Grapalat" w:hAnsi="GHEA Grapalat" w:cs="Sylfaen"/>
          <w:sz w:val="20"/>
          <w:lang w:val="af-ZA"/>
        </w:rPr>
        <w:t xml:space="preserve"> </w:t>
      </w:r>
      <w:r w:rsidRPr="00FF0FC3">
        <w:rPr>
          <w:rFonts w:ascii="GHEA Grapalat" w:hAnsi="GHEA Grapalat" w:cs="Sylfaen"/>
          <w:sz w:val="20"/>
          <w:lang w:val="ru-RU"/>
        </w:rPr>
        <w:t>կողմից</w:t>
      </w:r>
      <w:r w:rsidRPr="002A4619">
        <w:rPr>
          <w:rFonts w:ascii="GHEA Grapalat" w:hAnsi="GHEA Grapalat" w:cs="Sylfaen"/>
          <w:sz w:val="20"/>
          <w:lang w:val="af-ZA"/>
        </w:rPr>
        <w:t xml:space="preserve"> </w:t>
      </w:r>
      <w:r w:rsidRPr="00FF0FC3">
        <w:rPr>
          <w:rFonts w:ascii="GHEA Grapalat" w:hAnsi="GHEA Grapalat" w:cs="Sylfaen"/>
          <w:sz w:val="20"/>
          <w:lang w:val="ru-RU"/>
        </w:rPr>
        <w:t>առաջարկվելիք</w:t>
      </w:r>
      <w:r w:rsidRPr="002A4619">
        <w:rPr>
          <w:rFonts w:ascii="GHEA Grapalat" w:hAnsi="GHEA Grapalat" w:cs="Sylfaen"/>
          <w:sz w:val="20"/>
          <w:lang w:val="af-ZA"/>
        </w:rPr>
        <w:t xml:space="preserve"> </w:t>
      </w:r>
      <w:r w:rsidRPr="00FF0FC3">
        <w:rPr>
          <w:rFonts w:ascii="GHEA Grapalat" w:hAnsi="GHEA Grapalat" w:cs="Sylfaen"/>
          <w:sz w:val="20"/>
          <w:lang w:val="ru-RU"/>
        </w:rPr>
        <w:t>ապրանքների</w:t>
      </w:r>
      <w:r w:rsidRPr="002A4619">
        <w:rPr>
          <w:rFonts w:ascii="GHEA Grapalat" w:hAnsi="GHEA Grapalat" w:cs="Sylfaen"/>
          <w:sz w:val="20"/>
          <w:lang w:val="af-ZA"/>
        </w:rPr>
        <w:t xml:space="preserve"> </w:t>
      </w:r>
      <w:r w:rsidRPr="00FF0FC3">
        <w:rPr>
          <w:rFonts w:ascii="GHEA Grapalat" w:hAnsi="GHEA Grapalat" w:cs="Sylfaen"/>
          <w:sz w:val="20"/>
          <w:lang w:val="ru-RU"/>
        </w:rPr>
        <w:t>տեխնիկական</w:t>
      </w:r>
      <w:r w:rsidRPr="002A4619">
        <w:rPr>
          <w:rFonts w:ascii="GHEA Grapalat" w:hAnsi="GHEA Grapalat" w:cs="Sylfaen"/>
          <w:sz w:val="20"/>
          <w:lang w:val="af-ZA"/>
        </w:rPr>
        <w:t xml:space="preserve"> </w:t>
      </w:r>
      <w:r w:rsidRPr="00FF0FC3">
        <w:rPr>
          <w:rFonts w:ascii="GHEA Grapalat" w:hAnsi="GHEA Grapalat" w:cs="Sylfaen"/>
          <w:sz w:val="20"/>
          <w:lang w:val="ru-RU"/>
        </w:rPr>
        <w:t>բնութագրերի</w:t>
      </w:r>
      <w:r w:rsidRPr="002A4619">
        <w:rPr>
          <w:rFonts w:ascii="GHEA Grapalat" w:hAnsi="GHEA Grapalat" w:cs="Sylfaen"/>
          <w:sz w:val="20"/>
          <w:lang w:val="af-ZA"/>
        </w:rPr>
        <w:t xml:space="preserve">` </w:t>
      </w:r>
      <w:r w:rsidRPr="00FF0FC3">
        <w:rPr>
          <w:rFonts w:ascii="GHEA Grapalat" w:hAnsi="GHEA Grapalat" w:cs="Sylfaen"/>
          <w:sz w:val="20"/>
          <w:lang w:val="ru-RU"/>
        </w:rPr>
        <w:t>սույն</w:t>
      </w:r>
      <w:r w:rsidRPr="002A4619">
        <w:rPr>
          <w:rFonts w:ascii="GHEA Grapalat" w:hAnsi="GHEA Grapalat" w:cs="Sylfaen"/>
          <w:sz w:val="20"/>
          <w:lang w:val="af-ZA"/>
        </w:rPr>
        <w:t xml:space="preserve"> </w:t>
      </w:r>
      <w:r w:rsidRPr="00FF0FC3">
        <w:rPr>
          <w:rFonts w:ascii="GHEA Grapalat" w:hAnsi="GHEA Grapalat" w:cs="Sylfaen"/>
          <w:sz w:val="20"/>
          <w:lang w:val="ru-RU"/>
        </w:rPr>
        <w:t>հրավերով</w:t>
      </w:r>
      <w:r w:rsidRPr="002A4619">
        <w:rPr>
          <w:rFonts w:ascii="GHEA Grapalat" w:hAnsi="GHEA Grapalat" w:cs="Sylfaen"/>
          <w:sz w:val="20"/>
          <w:lang w:val="af-ZA"/>
        </w:rPr>
        <w:t xml:space="preserve"> </w:t>
      </w:r>
      <w:r w:rsidRPr="00FF0FC3">
        <w:rPr>
          <w:rFonts w:ascii="GHEA Grapalat" w:hAnsi="GHEA Grapalat" w:cs="Sylfaen"/>
          <w:sz w:val="20"/>
          <w:lang w:val="ru-RU"/>
        </w:rPr>
        <w:t>նախատեսված</w:t>
      </w:r>
      <w:r w:rsidRPr="002A4619">
        <w:rPr>
          <w:rFonts w:ascii="GHEA Grapalat" w:hAnsi="GHEA Grapalat" w:cs="Sylfaen"/>
          <w:sz w:val="20"/>
          <w:lang w:val="af-ZA"/>
        </w:rPr>
        <w:t xml:space="preserve"> </w:t>
      </w:r>
      <w:r w:rsidRPr="00FF0FC3">
        <w:rPr>
          <w:rFonts w:ascii="GHEA Grapalat" w:hAnsi="GHEA Grapalat" w:cs="Sylfaen"/>
          <w:sz w:val="20"/>
          <w:lang w:val="ru-RU"/>
        </w:rPr>
        <w:t>տեխնիկական</w:t>
      </w:r>
      <w:r w:rsidRPr="002A4619">
        <w:rPr>
          <w:rFonts w:ascii="GHEA Grapalat" w:hAnsi="GHEA Grapalat" w:cs="Sylfaen"/>
          <w:sz w:val="20"/>
          <w:lang w:val="af-ZA"/>
        </w:rPr>
        <w:t xml:space="preserve"> </w:t>
      </w:r>
      <w:r w:rsidRPr="00FF0FC3">
        <w:rPr>
          <w:rFonts w:ascii="GHEA Grapalat" w:hAnsi="GHEA Grapalat" w:cs="Sylfaen"/>
          <w:sz w:val="20"/>
          <w:lang w:val="ru-RU"/>
        </w:rPr>
        <w:t>բնութագրերին</w:t>
      </w:r>
      <w:r w:rsidRPr="002A4619">
        <w:rPr>
          <w:rFonts w:ascii="GHEA Grapalat" w:hAnsi="GHEA Grapalat" w:cs="Sylfaen"/>
          <w:sz w:val="20"/>
          <w:lang w:val="af-ZA"/>
        </w:rPr>
        <w:t xml:space="preserve"> </w:t>
      </w:r>
      <w:r w:rsidRPr="00FF0FC3">
        <w:rPr>
          <w:rFonts w:ascii="GHEA Grapalat" w:hAnsi="GHEA Grapalat" w:cs="Sylfaen"/>
          <w:sz w:val="20"/>
          <w:lang w:val="ru-RU"/>
        </w:rPr>
        <w:t>համարժեքության</w:t>
      </w:r>
      <w:r w:rsidRPr="002A4619">
        <w:rPr>
          <w:rFonts w:ascii="GHEA Grapalat" w:hAnsi="GHEA Grapalat" w:cs="Sylfaen"/>
          <w:sz w:val="20"/>
          <w:lang w:val="af-ZA"/>
        </w:rPr>
        <w:t xml:space="preserve"> </w:t>
      </w:r>
      <w:r w:rsidRPr="00FF0FC3">
        <w:rPr>
          <w:rFonts w:ascii="GHEA Grapalat" w:hAnsi="GHEA Grapalat" w:cs="Sylfaen"/>
          <w:sz w:val="20"/>
          <w:lang w:val="ru-RU"/>
        </w:rPr>
        <w:t>համա</w:t>
      </w:r>
      <w:r w:rsidRPr="002A4619">
        <w:rPr>
          <w:rFonts w:ascii="GHEA Grapalat" w:hAnsi="GHEA Grapalat" w:cs="Sylfaen"/>
          <w:sz w:val="20"/>
          <w:lang w:val="af-ZA"/>
        </w:rPr>
        <w:softHyphen/>
      </w:r>
      <w:r w:rsidRPr="00FF0FC3">
        <w:rPr>
          <w:rFonts w:ascii="GHEA Grapalat" w:hAnsi="GHEA Grapalat" w:cs="Sylfaen"/>
          <w:sz w:val="20"/>
          <w:lang w:val="ru-RU"/>
        </w:rPr>
        <w:t>պատասխանությանը</w:t>
      </w:r>
      <w:r w:rsidRPr="005E1F72">
        <w:rPr>
          <w:rFonts w:ascii="GHEA Grapalat" w:hAnsi="GHEA Grapalat" w:cs="Tahoma"/>
          <w:sz w:val="20"/>
        </w:rPr>
        <w:t>։</w:t>
      </w:r>
      <w:r w:rsidRPr="005E1F72">
        <w:rPr>
          <w:rFonts w:ascii="GHEA Grapalat" w:hAnsi="GHEA Grapalat" w:cs="Arial Unicode"/>
          <w:sz w:val="20"/>
          <w:lang w:val="af-ZA"/>
        </w:rPr>
        <w:t xml:space="preserve"> </w:t>
      </w:r>
      <w:proofErr w:type="spellStart"/>
      <w:r w:rsidRPr="005E1F72">
        <w:rPr>
          <w:rFonts w:ascii="GHEA Grapalat" w:hAnsi="GHEA Grapalat"/>
          <w:sz w:val="20"/>
          <w:szCs w:val="20"/>
        </w:rPr>
        <w:t>Ընդ</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որում</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մասնակիցը</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գրավոր</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ծանուցվում</w:t>
      </w:r>
      <w:proofErr w:type="spellEnd"/>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proofErr w:type="spellStart"/>
      <w:r w:rsidRPr="005E1F72">
        <w:rPr>
          <w:rFonts w:ascii="GHEA Grapalat" w:hAnsi="GHEA Grapalat"/>
          <w:sz w:val="20"/>
          <w:szCs w:val="20"/>
        </w:rPr>
        <w:t>պարզաբանում</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չտրամադրելու</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հիմքերի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մասին</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հարցումը</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ստանալու</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օրվան</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հաջորդող</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երկու</w:t>
      </w:r>
      <w:proofErr w:type="spellEnd"/>
      <w:r w:rsidRPr="005E1F72">
        <w:rPr>
          <w:rFonts w:ascii="GHEA Grapalat" w:hAnsi="GHEA Grapalat" w:cs="Sylfaen"/>
          <w:sz w:val="20"/>
          <w:szCs w:val="20"/>
          <w:lang w:val="af-ZA"/>
        </w:rPr>
        <w:t xml:space="preserve"> </w:t>
      </w:r>
      <w:proofErr w:type="spellStart"/>
      <w:r w:rsidRPr="005E1F72">
        <w:rPr>
          <w:rFonts w:ascii="GHEA Grapalat" w:hAnsi="GHEA Grapalat" w:cs="Sylfaen"/>
          <w:sz w:val="20"/>
          <w:szCs w:val="20"/>
        </w:rPr>
        <w:t>օրացուցային</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օրվա</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ընթացքում</w:t>
      </w:r>
      <w:proofErr w:type="spellEnd"/>
      <w:r w:rsidRPr="005E1F72">
        <w:rPr>
          <w:rFonts w:ascii="GHEA Grapalat" w:hAnsi="GHEA Grapalat"/>
          <w:sz w:val="20"/>
          <w:szCs w:val="20"/>
          <w:lang w:val="af-ZA"/>
        </w:rPr>
        <w:t>:</w:t>
      </w:r>
    </w:p>
    <w:p w14:paraId="7F885337" w14:textId="77777777" w:rsidR="008E5495" w:rsidRDefault="008E5495" w:rsidP="008E5495">
      <w:pPr>
        <w:autoSpaceDE w:val="0"/>
        <w:autoSpaceDN w:val="0"/>
        <w:adjustRightInd w:val="0"/>
        <w:ind w:firstLine="567"/>
        <w:jc w:val="both"/>
        <w:rPr>
          <w:rFonts w:ascii="GHEA Grapalat" w:hAnsi="GHEA Grapalat" w:cs="Arial Unicode"/>
          <w:sz w:val="20"/>
          <w:lang w:val="af-ZA"/>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proofErr w:type="spellStart"/>
      <w:r w:rsidRPr="005E1F72">
        <w:rPr>
          <w:rFonts w:ascii="GHEA Grapalat" w:hAnsi="GHEA Grapalat" w:cs="Arial Unicode"/>
          <w:sz w:val="20"/>
        </w:rPr>
        <w:t>համակարգում</w:t>
      </w:r>
      <w:proofErr w:type="spellEnd"/>
      <w:r w:rsidRPr="002A4619">
        <w:rPr>
          <w:rFonts w:ascii="GHEA Grapalat" w:hAnsi="GHEA Grapalat" w:cs="Arial Unicode"/>
          <w:sz w:val="20"/>
          <w:lang w:val="af-ZA"/>
        </w:rPr>
        <w:t xml:space="preserve"> </w:t>
      </w:r>
      <w:r w:rsidRPr="005E1F72">
        <w:rPr>
          <w:rFonts w:ascii="GHEA Grapalat" w:hAnsi="GHEA Grapalat" w:cs="Arial Unicode"/>
          <w:sz w:val="20"/>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Pr="005E1F72">
        <w:rPr>
          <w:rFonts w:ascii="GHEA Grapalat" w:hAnsi="GHEA Grapalat" w:cs="Tahoma"/>
          <w:sz w:val="20"/>
        </w:rPr>
        <w:t>։</w:t>
      </w:r>
      <w:r>
        <w:rPr>
          <w:rFonts w:ascii="GHEA Grapalat" w:hAnsi="GHEA Grapalat" w:cs="Tahoma"/>
          <w:sz w:val="20"/>
          <w:vertAlign w:val="superscript"/>
        </w:rPr>
        <w:t>5</w:t>
      </w:r>
      <w:r w:rsidRPr="002A4619">
        <w:rPr>
          <w:rFonts w:ascii="GHEA Grapalat" w:hAnsi="GHEA Grapalat" w:cs="Arial Unicode"/>
          <w:sz w:val="20"/>
          <w:lang w:val="af-ZA"/>
        </w:rPr>
        <w:t xml:space="preserve"> </w:t>
      </w:r>
    </w:p>
    <w:p w14:paraId="2BED6BEE" w14:textId="77777777" w:rsidR="008E5495" w:rsidRPr="000B4CF4" w:rsidRDefault="008E5495" w:rsidP="008E5495">
      <w:pPr>
        <w:autoSpaceDE w:val="0"/>
        <w:autoSpaceDN w:val="0"/>
        <w:adjustRightInd w:val="0"/>
        <w:ind w:firstLine="567"/>
        <w:jc w:val="both"/>
        <w:rPr>
          <w:rFonts w:ascii="GHEA Grapalat" w:hAnsi="GHEA Grapalat" w:cs="Sylfaen"/>
          <w:sz w:val="20"/>
          <w:lang w:val="af-ZA"/>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Pr>
          <w:rFonts w:ascii="GHEA Grapalat" w:hAnsi="GHEA Grapalat" w:cs="Sylfaen"/>
          <w:sz w:val="20"/>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Pr="000B4CF4">
        <w:rPr>
          <w:rFonts w:ascii="GHEA Grapalat" w:hAnsi="GHEA Grapalat" w:cs="Sylfaen"/>
          <w:sz w:val="20"/>
          <w:lang w:val="af-ZA"/>
        </w:rPr>
        <w:t xml:space="preserve"> </w:t>
      </w:r>
    </w:p>
    <w:p w14:paraId="12CB744A" w14:textId="4E52422E" w:rsidR="00B051BE" w:rsidRDefault="008E5495" w:rsidP="008E5495">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 xml:space="preserve">3.6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Pr="000677B2">
        <w:rPr>
          <w:rFonts w:ascii="GHEA Grapalat" w:hAnsi="GHEA Grapalat" w:cs="Tahoma"/>
          <w:sz w:val="20"/>
          <w:lang w:val="hy-AM"/>
        </w:rPr>
        <w:t>։</w:t>
      </w:r>
      <w:r w:rsidR="00096865" w:rsidRPr="000677B2">
        <w:rPr>
          <w:rFonts w:ascii="GHEA Grapalat" w:hAnsi="GHEA Grapalat" w:cs="Arial Unicode"/>
          <w:sz w:val="20"/>
          <w:lang w:val="hy-AM"/>
        </w:rPr>
        <w:t xml:space="preserve"> </w:t>
      </w:r>
    </w:p>
    <w:p w14:paraId="2238EC6A" w14:textId="7A8E19FE" w:rsidR="000058C9" w:rsidRPr="000677B2" w:rsidRDefault="000058C9" w:rsidP="000058C9">
      <w:pPr>
        <w:autoSpaceDE w:val="0"/>
        <w:autoSpaceDN w:val="0"/>
        <w:adjustRightInd w:val="0"/>
        <w:ind w:firstLine="567"/>
        <w:jc w:val="both"/>
        <w:rPr>
          <w:rFonts w:ascii="GHEA Grapalat" w:hAnsi="GHEA Grapalat"/>
          <w:b/>
          <w:sz w:val="20"/>
          <w:lang w:val="hy-AM"/>
        </w:rPr>
      </w:pPr>
    </w:p>
    <w:p w14:paraId="7CD25474" w14:textId="77777777" w:rsidR="00096865" w:rsidRPr="00406C77" w:rsidRDefault="00955A1E" w:rsidP="00EF3662">
      <w:pPr>
        <w:jc w:val="center"/>
        <w:rPr>
          <w:rFonts w:ascii="GHEA Grapalat" w:hAnsi="GHEA Grapalat" w:cs="Arial"/>
          <w:b/>
          <w:sz w:val="20"/>
          <w:lang w:val="hy-AM"/>
        </w:rPr>
      </w:pPr>
      <w:r w:rsidRPr="00406C77">
        <w:rPr>
          <w:rFonts w:ascii="GHEA Grapalat" w:hAnsi="GHEA Grapalat"/>
          <w:b/>
          <w:sz w:val="20"/>
          <w:lang w:val="hy-AM"/>
        </w:rPr>
        <w:t xml:space="preserve">4.  </w:t>
      </w:r>
      <w:r w:rsidRPr="00406C77">
        <w:rPr>
          <w:rFonts w:ascii="GHEA Grapalat" w:hAnsi="GHEA Grapalat" w:cs="Sylfaen"/>
          <w:b/>
          <w:sz w:val="20"/>
          <w:lang w:val="hy-AM"/>
        </w:rPr>
        <w:t>ՀԱՅՏԸ</w:t>
      </w:r>
      <w:r w:rsidRPr="00406C77">
        <w:rPr>
          <w:rFonts w:ascii="GHEA Grapalat" w:hAnsi="GHEA Grapalat" w:cs="Arial"/>
          <w:b/>
          <w:sz w:val="20"/>
          <w:lang w:val="hy-AM"/>
        </w:rPr>
        <w:t xml:space="preserve"> </w:t>
      </w:r>
      <w:r w:rsidRPr="00406C77">
        <w:rPr>
          <w:rFonts w:ascii="GHEA Grapalat" w:hAnsi="GHEA Grapalat" w:cs="Sylfaen"/>
          <w:b/>
          <w:sz w:val="20"/>
          <w:lang w:val="hy-AM"/>
        </w:rPr>
        <w:t>ՆԵՐԿԱՅԱՑՆԵԼՈՒ</w:t>
      </w:r>
      <w:r w:rsidRPr="00406C77">
        <w:rPr>
          <w:rFonts w:ascii="GHEA Grapalat" w:hAnsi="GHEA Grapalat" w:cs="Arial"/>
          <w:b/>
          <w:sz w:val="20"/>
          <w:lang w:val="hy-AM"/>
        </w:rPr>
        <w:t xml:space="preserve"> </w:t>
      </w:r>
      <w:r w:rsidRPr="00406C77">
        <w:rPr>
          <w:rFonts w:ascii="GHEA Grapalat" w:hAnsi="GHEA Grapalat" w:cs="Sylfaen"/>
          <w:b/>
          <w:sz w:val="20"/>
          <w:lang w:val="hy-AM"/>
        </w:rPr>
        <w:t>ԿԱՐԳԸ</w:t>
      </w:r>
    </w:p>
    <w:p w14:paraId="2BFEDDF4" w14:textId="77777777" w:rsidR="00096865" w:rsidRPr="00406C77" w:rsidRDefault="00096865" w:rsidP="00EF3662">
      <w:pPr>
        <w:jc w:val="center"/>
        <w:rPr>
          <w:rFonts w:ascii="GHEA Grapalat" w:hAnsi="GHEA Grapalat"/>
          <w:b/>
          <w:sz w:val="20"/>
          <w:lang w:val="hy-AM"/>
        </w:rPr>
      </w:pPr>
      <w:r w:rsidRPr="00406C77">
        <w:rPr>
          <w:rFonts w:ascii="GHEA Grapalat" w:hAnsi="GHEA Grapalat"/>
          <w:b/>
          <w:sz w:val="20"/>
          <w:lang w:val="hy-AM"/>
        </w:rPr>
        <w:t xml:space="preserve">  </w:t>
      </w:r>
    </w:p>
    <w:p w14:paraId="6B959E33" w14:textId="77777777" w:rsidR="00096865" w:rsidRPr="00406C77" w:rsidRDefault="00096865" w:rsidP="00EF3662">
      <w:pPr>
        <w:ind w:firstLine="567"/>
        <w:jc w:val="both"/>
        <w:rPr>
          <w:rFonts w:ascii="GHEA Grapalat" w:hAnsi="GHEA Grapalat"/>
          <w:sz w:val="20"/>
          <w:lang w:val="hy-AM"/>
        </w:rPr>
      </w:pPr>
      <w:r w:rsidRPr="00406C77">
        <w:rPr>
          <w:rFonts w:ascii="GHEA Grapalat" w:hAnsi="GHEA Grapalat"/>
          <w:sz w:val="20"/>
          <w:lang w:val="hy-AM"/>
        </w:rPr>
        <w:t>4</w:t>
      </w:r>
      <w:r w:rsidRPr="00406C77">
        <w:rPr>
          <w:rFonts w:ascii="GHEA Grapalat" w:hAnsi="GHEA Grapalat" w:cs="Sylfaen"/>
          <w:sz w:val="20"/>
          <w:lang w:val="hy-AM"/>
        </w:rPr>
        <w:t xml:space="preserve">.1 Սույն ընթացակարգին մասնակցելու համար </w:t>
      </w:r>
      <w:r w:rsidR="000946A3" w:rsidRPr="00406C77">
        <w:rPr>
          <w:rFonts w:ascii="GHEA Grapalat" w:hAnsi="GHEA Grapalat" w:cs="Sylfaen"/>
          <w:sz w:val="20"/>
          <w:lang w:val="hy-AM"/>
        </w:rPr>
        <w:t xml:space="preserve">մասնակիցը </w:t>
      </w:r>
      <w:r w:rsidR="00926875" w:rsidRPr="00406C77">
        <w:rPr>
          <w:rFonts w:ascii="GHEA Grapalat" w:hAnsi="GHEA Grapalat" w:cs="Sylfaen"/>
          <w:sz w:val="20"/>
          <w:lang w:val="hy-AM"/>
        </w:rPr>
        <w:t xml:space="preserve">համակարգի միջոցով հանձնաժողովին ներկայացնում է </w:t>
      </w:r>
      <w:r w:rsidR="000946A3" w:rsidRPr="00406C77">
        <w:rPr>
          <w:rFonts w:ascii="GHEA Grapalat" w:hAnsi="GHEA Grapalat" w:cs="Sylfaen"/>
          <w:sz w:val="20"/>
          <w:lang w:val="hy-AM"/>
        </w:rPr>
        <w:t>հայտ</w:t>
      </w:r>
      <w:r w:rsidR="004D5671" w:rsidRPr="00406C77">
        <w:rPr>
          <w:rFonts w:ascii="GHEA Grapalat" w:hAnsi="GHEA Grapalat" w:cs="Tahoma"/>
          <w:sz w:val="20"/>
          <w:lang w:val="hy-AM"/>
        </w:rPr>
        <w:t>։</w:t>
      </w:r>
      <w:r w:rsidRPr="00406C77">
        <w:rPr>
          <w:rFonts w:ascii="GHEA Grapalat" w:hAnsi="GHEA Grapalat"/>
          <w:sz w:val="20"/>
          <w:lang w:val="hy-AM"/>
        </w:rPr>
        <w:t xml:space="preserve"> </w:t>
      </w:r>
      <w:r w:rsidR="00220ACB" w:rsidRPr="00406C77">
        <w:rPr>
          <w:rFonts w:ascii="GHEA Grapalat" w:hAnsi="GHEA Grapalat" w:cs="Sylfaen"/>
          <w:sz w:val="20"/>
          <w:lang w:val="hy-AM"/>
        </w:rPr>
        <w:t xml:space="preserve">Հայտը սույն հրավերի հիման վրա </w:t>
      </w:r>
      <w:r w:rsidR="00051B7F" w:rsidRPr="00406C77">
        <w:rPr>
          <w:rFonts w:ascii="GHEA Grapalat" w:hAnsi="GHEA Grapalat" w:cs="Sylfaen"/>
          <w:sz w:val="20"/>
          <w:lang w:val="hy-AM"/>
        </w:rPr>
        <w:t>մ</w:t>
      </w:r>
      <w:r w:rsidR="00220ACB" w:rsidRPr="00406C77">
        <w:rPr>
          <w:rFonts w:ascii="GHEA Grapalat" w:hAnsi="GHEA Grapalat" w:cs="Sylfaen"/>
          <w:sz w:val="20"/>
          <w:lang w:val="hy-AM"/>
        </w:rPr>
        <w:t>ասնակցի կողմից ներկայացվող առաջարկն</w:t>
      </w:r>
      <w:r w:rsidR="005F1F95" w:rsidRPr="00406C77">
        <w:rPr>
          <w:rFonts w:ascii="GHEA Grapalat" w:hAnsi="GHEA Grapalat" w:cs="Sylfaen"/>
          <w:sz w:val="20"/>
          <w:lang w:val="hy-AM"/>
        </w:rPr>
        <w:t xml:space="preserve"> է:</w:t>
      </w:r>
    </w:p>
    <w:p w14:paraId="6C3F2CE0" w14:textId="77777777" w:rsidR="008A0DF4" w:rsidRPr="00406C77" w:rsidRDefault="008A0DF4" w:rsidP="008A0DF4">
      <w:pPr>
        <w:pStyle w:val="BodyTextIndent2"/>
        <w:spacing w:line="240" w:lineRule="auto"/>
        <w:ind w:firstLine="567"/>
        <w:rPr>
          <w:rFonts w:ascii="GHEA Grapalat" w:hAnsi="GHEA Grapalat" w:cs="Sylfaen"/>
          <w:szCs w:val="24"/>
          <w:lang w:val="hy-AM"/>
        </w:rPr>
      </w:pPr>
      <w:r w:rsidRPr="005E1F72">
        <w:rPr>
          <w:rFonts w:ascii="GHEA Grapalat" w:hAnsi="GHEA Grapalat" w:cs="Sylfaen"/>
        </w:rPr>
        <w:t>Մասնակիցը</w:t>
      </w:r>
      <w:r w:rsidRPr="00406C77">
        <w:rPr>
          <w:rFonts w:ascii="GHEA Grapalat" w:hAnsi="GHEA Grapalat"/>
          <w:lang w:val="hy-AM"/>
        </w:rPr>
        <w:t xml:space="preserve"> </w:t>
      </w:r>
      <w:r w:rsidRPr="005E1F72">
        <w:rPr>
          <w:rFonts w:ascii="GHEA Grapalat" w:hAnsi="GHEA Grapalat" w:cs="Sylfaen"/>
        </w:rPr>
        <w:t>կարող</w:t>
      </w:r>
      <w:r w:rsidRPr="00406C77">
        <w:rPr>
          <w:rFonts w:ascii="GHEA Grapalat" w:hAnsi="GHEA Grapalat"/>
          <w:lang w:val="hy-AM"/>
        </w:rPr>
        <w:t xml:space="preserve"> </w:t>
      </w:r>
      <w:r w:rsidRPr="005E1F72">
        <w:rPr>
          <w:rFonts w:ascii="GHEA Grapalat" w:hAnsi="GHEA Grapalat" w:cs="Sylfaen"/>
        </w:rPr>
        <w:t>է</w:t>
      </w:r>
      <w:r w:rsidRPr="00406C77">
        <w:rPr>
          <w:rFonts w:ascii="GHEA Grapalat" w:hAnsi="GHEA Grapalat"/>
          <w:lang w:val="hy-AM"/>
        </w:rPr>
        <w:t xml:space="preserve"> </w:t>
      </w:r>
      <w:r w:rsidRPr="005E1F72">
        <w:rPr>
          <w:rFonts w:ascii="GHEA Grapalat" w:hAnsi="GHEA Grapalat" w:cs="Sylfaen"/>
        </w:rPr>
        <w:t>հայտ</w:t>
      </w:r>
      <w:r w:rsidRPr="00406C77">
        <w:rPr>
          <w:rFonts w:ascii="GHEA Grapalat" w:hAnsi="GHEA Grapalat"/>
          <w:lang w:val="hy-AM"/>
        </w:rPr>
        <w:t xml:space="preserve"> </w:t>
      </w:r>
      <w:r w:rsidRPr="005E1F72">
        <w:rPr>
          <w:rFonts w:ascii="GHEA Grapalat" w:hAnsi="GHEA Grapalat" w:cs="Sylfaen"/>
        </w:rPr>
        <w:t>ներկայացնել</w:t>
      </w:r>
      <w:r w:rsidRPr="00406C77">
        <w:rPr>
          <w:rFonts w:ascii="GHEA Grapalat" w:hAnsi="GHEA Grapalat"/>
          <w:lang w:val="hy-AM"/>
        </w:rPr>
        <w:t xml:space="preserve"> </w:t>
      </w:r>
      <w:r w:rsidRPr="005E1F72">
        <w:rPr>
          <w:rFonts w:ascii="GHEA Grapalat" w:hAnsi="GHEA Grapalat" w:cs="Sylfaen"/>
        </w:rPr>
        <w:t>ինչպես</w:t>
      </w:r>
      <w:r w:rsidRPr="00406C77">
        <w:rPr>
          <w:rFonts w:ascii="GHEA Grapalat" w:hAnsi="GHEA Grapalat"/>
          <w:lang w:val="hy-AM"/>
        </w:rPr>
        <w:t xml:space="preserve"> </w:t>
      </w:r>
      <w:r w:rsidRPr="005E1F72">
        <w:rPr>
          <w:rFonts w:ascii="GHEA Grapalat" w:hAnsi="GHEA Grapalat" w:cs="Sylfaen"/>
        </w:rPr>
        <w:t>յուրաքանչյուր</w:t>
      </w:r>
      <w:r w:rsidRPr="00406C77">
        <w:rPr>
          <w:rFonts w:ascii="GHEA Grapalat" w:hAnsi="GHEA Grapalat"/>
          <w:lang w:val="hy-AM"/>
        </w:rPr>
        <w:t xml:space="preserve"> </w:t>
      </w:r>
      <w:r w:rsidRPr="005E1F72">
        <w:rPr>
          <w:rFonts w:ascii="GHEA Grapalat" w:hAnsi="GHEA Grapalat" w:cs="Sylfaen"/>
        </w:rPr>
        <w:t>չափաբաժնի</w:t>
      </w:r>
      <w:r w:rsidRPr="00406C77">
        <w:rPr>
          <w:rFonts w:ascii="GHEA Grapalat" w:hAnsi="GHEA Grapalat"/>
          <w:lang w:val="hy-AM"/>
        </w:rPr>
        <w:t xml:space="preserve">, </w:t>
      </w:r>
      <w:r w:rsidRPr="005E1F72">
        <w:rPr>
          <w:rFonts w:ascii="GHEA Grapalat" w:hAnsi="GHEA Grapalat" w:cs="Sylfaen"/>
        </w:rPr>
        <w:t>այնպես</w:t>
      </w:r>
      <w:r w:rsidRPr="00406C77">
        <w:rPr>
          <w:rFonts w:ascii="GHEA Grapalat" w:hAnsi="GHEA Grapalat"/>
          <w:lang w:val="hy-AM"/>
        </w:rPr>
        <w:t xml:space="preserve"> </w:t>
      </w:r>
      <w:r w:rsidRPr="005E1F72">
        <w:rPr>
          <w:rFonts w:ascii="GHEA Grapalat" w:hAnsi="GHEA Grapalat" w:cs="Sylfaen"/>
        </w:rPr>
        <w:t>էլ</w:t>
      </w:r>
      <w:r w:rsidRPr="00406C77">
        <w:rPr>
          <w:rFonts w:ascii="GHEA Grapalat" w:hAnsi="GHEA Grapalat"/>
          <w:lang w:val="hy-AM"/>
        </w:rPr>
        <w:t xml:space="preserve"> </w:t>
      </w:r>
      <w:r w:rsidRPr="005E1F72">
        <w:rPr>
          <w:rFonts w:ascii="GHEA Grapalat" w:hAnsi="GHEA Grapalat" w:cs="Sylfaen"/>
        </w:rPr>
        <w:t>մի</w:t>
      </w:r>
      <w:r w:rsidRPr="00406C77">
        <w:rPr>
          <w:rFonts w:ascii="GHEA Grapalat" w:hAnsi="GHEA Grapalat"/>
          <w:lang w:val="hy-AM"/>
        </w:rPr>
        <w:t xml:space="preserve"> </w:t>
      </w:r>
      <w:r w:rsidRPr="005E1F72">
        <w:rPr>
          <w:rFonts w:ascii="GHEA Grapalat" w:hAnsi="GHEA Grapalat" w:cs="Sylfaen"/>
        </w:rPr>
        <w:t>քանի</w:t>
      </w:r>
      <w:r w:rsidRPr="00406C77">
        <w:rPr>
          <w:rFonts w:ascii="GHEA Grapalat" w:hAnsi="GHEA Grapalat"/>
          <w:lang w:val="hy-AM"/>
        </w:rPr>
        <w:t xml:space="preserve"> </w:t>
      </w:r>
      <w:r w:rsidRPr="005E1F72">
        <w:rPr>
          <w:rFonts w:ascii="GHEA Grapalat" w:hAnsi="GHEA Grapalat" w:cs="Sylfaen"/>
        </w:rPr>
        <w:t>կամ</w:t>
      </w:r>
      <w:r w:rsidRPr="00406C77">
        <w:rPr>
          <w:rFonts w:ascii="GHEA Grapalat" w:hAnsi="GHEA Grapalat"/>
          <w:lang w:val="hy-AM"/>
        </w:rPr>
        <w:t xml:space="preserve"> </w:t>
      </w:r>
      <w:r w:rsidRPr="005E1F72">
        <w:rPr>
          <w:rFonts w:ascii="GHEA Grapalat" w:hAnsi="GHEA Grapalat" w:cs="Sylfaen"/>
        </w:rPr>
        <w:t>բոլոր</w:t>
      </w:r>
      <w:r w:rsidRPr="000B4CF4">
        <w:rPr>
          <w:rFonts w:ascii="GHEA Grapalat" w:hAnsi="GHEA Grapalat"/>
          <w:lang w:val="hy-AM"/>
        </w:rPr>
        <w:t xml:space="preserve"> </w:t>
      </w:r>
      <w:r w:rsidRPr="005E1F72">
        <w:rPr>
          <w:rFonts w:ascii="GHEA Grapalat" w:hAnsi="GHEA Grapalat" w:cs="Sylfaen"/>
        </w:rPr>
        <w:t>չափաբաժինների</w:t>
      </w:r>
      <w:r w:rsidRPr="00406C77">
        <w:rPr>
          <w:rFonts w:ascii="GHEA Grapalat" w:hAnsi="GHEA Grapalat"/>
          <w:lang w:val="hy-AM"/>
        </w:rPr>
        <w:t xml:space="preserve"> </w:t>
      </w:r>
      <w:r w:rsidRPr="005E1F72">
        <w:rPr>
          <w:rFonts w:ascii="GHEA Grapalat" w:hAnsi="GHEA Grapalat" w:cs="Sylfaen"/>
        </w:rPr>
        <w:t>համար</w:t>
      </w:r>
      <w:r>
        <w:rPr>
          <w:rFonts w:ascii="GHEA Grapalat" w:hAnsi="GHEA Grapalat" w:cs="Sylfaen"/>
          <w:vertAlign w:val="superscript"/>
        </w:rPr>
        <w:t>7</w:t>
      </w:r>
      <w:r w:rsidRPr="00CC3A77">
        <w:rPr>
          <w:rStyle w:val="FootnoteReference"/>
          <w:rFonts w:ascii="GHEA Grapalat" w:hAnsi="GHEA Grapalat" w:cs="Sylfaen"/>
          <w:color w:val="FFFFFF"/>
        </w:rPr>
        <w:footnoteReference w:id="1"/>
      </w:r>
      <w:r w:rsidRPr="00406C77">
        <w:rPr>
          <w:rFonts w:ascii="GHEA Grapalat" w:hAnsi="GHEA Grapalat" w:cs="Sylfaen"/>
          <w:szCs w:val="24"/>
          <w:lang w:val="hy-AM"/>
        </w:rPr>
        <w:t xml:space="preserve">։  </w:t>
      </w:r>
    </w:p>
    <w:p w14:paraId="4D87CEA6" w14:textId="77777777"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lastRenderedPageBreak/>
        <w:t>Հ</w:t>
      </w:r>
      <w:r w:rsidR="00096865" w:rsidRPr="00406C77">
        <w:rPr>
          <w:rFonts w:ascii="GHEA Grapalat" w:hAnsi="GHEA Grapalat" w:cs="Sylfaen"/>
          <w:szCs w:val="24"/>
          <w:lang w:val="hy-AM"/>
        </w:rPr>
        <w:t xml:space="preserve">այտը ներկայացվում </w:t>
      </w:r>
      <w:r w:rsidRPr="00406C77">
        <w:rPr>
          <w:rFonts w:ascii="GHEA Grapalat" w:hAnsi="GHEA Grapalat" w:cs="Sylfaen"/>
          <w:szCs w:val="24"/>
          <w:lang w:val="hy-AM"/>
        </w:rPr>
        <w:t xml:space="preserve">է </w:t>
      </w:r>
      <w:r w:rsidR="00096865" w:rsidRPr="00406C77">
        <w:rPr>
          <w:rFonts w:ascii="GHEA Grapalat" w:hAnsi="GHEA Grapalat" w:cs="Sylfaen"/>
          <w:szCs w:val="24"/>
          <w:lang w:val="hy-AM"/>
        </w:rPr>
        <w:t>մինչև դրա համար սույն հրավերով սահմանված ժամկետի ավարտը</w:t>
      </w:r>
      <w:r w:rsidR="004D5671" w:rsidRPr="00406C77">
        <w:rPr>
          <w:rFonts w:ascii="GHEA Grapalat" w:hAnsi="GHEA Grapalat" w:cs="Sylfaen"/>
          <w:szCs w:val="24"/>
          <w:lang w:val="hy-AM"/>
        </w:rPr>
        <w:t>։</w:t>
      </w:r>
    </w:p>
    <w:p w14:paraId="6E0F9B28" w14:textId="7C9C78B9"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այտի պատրաստման կարգը նկարագրված է սույն հրավերի </w:t>
      </w:r>
      <w:r w:rsidR="00DD4F48" w:rsidRPr="00406C77">
        <w:rPr>
          <w:rFonts w:ascii="GHEA Grapalat" w:hAnsi="GHEA Grapalat" w:cs="Sylfaen"/>
          <w:szCs w:val="24"/>
          <w:lang w:val="hy-AM"/>
        </w:rPr>
        <w:t>2-րդ</w:t>
      </w:r>
      <w:r w:rsidR="00096865" w:rsidRPr="00406C77">
        <w:rPr>
          <w:rFonts w:ascii="GHEA Grapalat" w:hAnsi="GHEA Grapalat" w:cs="Sylfaen"/>
          <w:szCs w:val="24"/>
          <w:lang w:val="hy-AM"/>
        </w:rPr>
        <w:t xml:space="preserve"> մասում` </w:t>
      </w:r>
      <w:r w:rsidR="00CF3B92">
        <w:rPr>
          <w:rFonts w:ascii="GHEA Grapalat" w:hAnsi="GHEA Grapalat" w:cs="Sylfaen"/>
          <w:szCs w:val="24"/>
          <w:lang w:val="hy-AM"/>
        </w:rPr>
        <w:t>գնանշման հարցման</w:t>
      </w:r>
      <w:r w:rsidR="00CF3B92" w:rsidRPr="00CF3B92">
        <w:rPr>
          <w:rFonts w:ascii="GHEA Grapalat" w:hAnsi="GHEA Grapalat" w:cs="Sylfaen"/>
          <w:szCs w:val="24"/>
          <w:lang w:val="hy-AM"/>
        </w:rPr>
        <w:t xml:space="preserve"> </w:t>
      </w:r>
      <w:r w:rsidR="00CF3B92" w:rsidRPr="00406C77">
        <w:rPr>
          <w:rFonts w:ascii="GHEA Grapalat" w:hAnsi="GHEA Grapalat" w:cs="Sylfaen"/>
          <w:szCs w:val="24"/>
          <w:lang w:val="hy-AM"/>
        </w:rPr>
        <w:t xml:space="preserve">հայտերը </w:t>
      </w:r>
      <w:r w:rsidR="00096865" w:rsidRPr="00406C77">
        <w:rPr>
          <w:rFonts w:ascii="GHEA Grapalat" w:hAnsi="GHEA Grapalat" w:cs="Sylfaen"/>
          <w:szCs w:val="24"/>
          <w:lang w:val="hy-AM"/>
        </w:rPr>
        <w:t>պատրաստելու հրահանգում</w:t>
      </w:r>
      <w:r w:rsidR="004D5671" w:rsidRPr="00406C77">
        <w:rPr>
          <w:rFonts w:ascii="GHEA Grapalat" w:hAnsi="GHEA Grapalat" w:cs="Sylfaen"/>
          <w:szCs w:val="24"/>
          <w:lang w:val="hy-AM"/>
        </w:rPr>
        <w:t>։</w:t>
      </w:r>
    </w:p>
    <w:p w14:paraId="67C03A1A" w14:textId="1028063D" w:rsidR="008B1605" w:rsidRPr="005E1F72" w:rsidRDefault="00096865"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4.2  Ընթացակարգի հայտերն անհրաժեշտ է ներկայացնել </w:t>
      </w:r>
      <w:r w:rsidR="005F1F95" w:rsidRPr="00406C77">
        <w:rPr>
          <w:rFonts w:ascii="GHEA Grapalat" w:hAnsi="GHEA Grapalat" w:cs="Sylfaen"/>
          <w:szCs w:val="24"/>
          <w:lang w:val="hy-AM"/>
        </w:rPr>
        <w:t xml:space="preserve">համակարգի միջոցով </w:t>
      </w:r>
      <w:r w:rsidRPr="00406C77">
        <w:rPr>
          <w:rFonts w:ascii="GHEA Grapalat" w:hAnsi="GHEA Grapalat" w:cs="Sylfaen"/>
          <w:szCs w:val="24"/>
          <w:lang w:val="hy-AM"/>
        </w:rPr>
        <w:t xml:space="preserve">ոչ ուշ, քան սույն ընթացակարգի հայտարարությունը և հրավերը </w:t>
      </w:r>
      <w:r w:rsidR="005F1F95" w:rsidRPr="00406C77">
        <w:rPr>
          <w:rFonts w:ascii="GHEA Grapalat" w:hAnsi="GHEA Grapalat" w:cs="Sylfaen"/>
          <w:szCs w:val="24"/>
          <w:lang w:val="hy-AM"/>
        </w:rPr>
        <w:t xml:space="preserve">համակարգում </w:t>
      </w:r>
      <w:r w:rsidR="00585E16" w:rsidRPr="00C02B86">
        <w:rPr>
          <w:rFonts w:ascii="GHEA Grapalat" w:hAnsi="GHEA Grapalat" w:cs="Sylfaen"/>
          <w:szCs w:val="24"/>
          <w:lang w:val="hy-AM"/>
        </w:rPr>
        <w:t>հ</w:t>
      </w:r>
      <w:r w:rsidRPr="00C02B86">
        <w:rPr>
          <w:rFonts w:ascii="GHEA Grapalat" w:hAnsi="GHEA Grapalat" w:cs="Sylfaen"/>
          <w:szCs w:val="24"/>
          <w:lang w:val="hy-AM"/>
        </w:rPr>
        <w:t xml:space="preserve">րապարակվելու </w:t>
      </w:r>
      <w:r w:rsidR="00E46DBA" w:rsidRPr="00C02B86">
        <w:rPr>
          <w:rFonts w:ascii="GHEA Grapalat" w:hAnsi="GHEA Grapalat" w:cs="Sylfaen"/>
          <w:szCs w:val="24"/>
          <w:lang w:val="hy-AM"/>
        </w:rPr>
        <w:t xml:space="preserve">օրվանից </w:t>
      </w:r>
      <w:r w:rsidRPr="00C02B86">
        <w:rPr>
          <w:rFonts w:ascii="GHEA Grapalat" w:hAnsi="GHEA Grapalat" w:cs="Sylfaen"/>
          <w:szCs w:val="24"/>
          <w:lang w:val="hy-AM"/>
        </w:rPr>
        <w:t xml:space="preserve">հաշված </w:t>
      </w:r>
      <w:r w:rsidR="008B59CE" w:rsidRPr="00C02B86">
        <w:rPr>
          <w:rFonts w:ascii="GHEA Grapalat" w:hAnsi="GHEA Grapalat" w:cs="Sylfaen"/>
          <w:szCs w:val="24"/>
          <w:lang w:val="hy-AM"/>
        </w:rPr>
        <w:t xml:space="preserve">մինչև </w:t>
      </w:r>
      <w:r w:rsidR="00BE3AF9" w:rsidRPr="00B3157A">
        <w:rPr>
          <w:rFonts w:ascii="GHEA Grapalat" w:hAnsi="GHEA Grapalat" w:cs="Sylfaen"/>
          <w:b/>
          <w:szCs w:val="24"/>
          <w:highlight w:val="yellow"/>
          <w:lang w:val="hy-AM"/>
        </w:rPr>
        <w:t xml:space="preserve">2025 թվականի </w:t>
      </w:r>
      <w:r w:rsidR="00B3157A" w:rsidRPr="00B3157A">
        <w:rPr>
          <w:rFonts w:ascii="GHEA Grapalat" w:hAnsi="GHEA Grapalat" w:cs="Sylfaen"/>
          <w:b/>
          <w:szCs w:val="24"/>
          <w:highlight w:val="yellow"/>
          <w:lang w:val="hy-AM"/>
        </w:rPr>
        <w:t>դեկտեմբերի 11</w:t>
      </w:r>
      <w:r w:rsidR="003E6EDB" w:rsidRPr="00B3157A">
        <w:rPr>
          <w:rFonts w:ascii="GHEA Grapalat" w:hAnsi="GHEA Grapalat" w:cs="Sylfaen"/>
          <w:b/>
          <w:szCs w:val="24"/>
          <w:highlight w:val="yellow"/>
          <w:lang w:val="hy-AM"/>
        </w:rPr>
        <w:t>-</w:t>
      </w:r>
      <w:r w:rsidR="00B3157A" w:rsidRPr="00B3157A">
        <w:rPr>
          <w:rFonts w:ascii="GHEA Grapalat" w:hAnsi="GHEA Grapalat" w:cs="Sylfaen"/>
          <w:b/>
          <w:szCs w:val="24"/>
          <w:highlight w:val="yellow"/>
          <w:lang w:val="hy-AM"/>
        </w:rPr>
        <w:t>ի</w:t>
      </w:r>
      <w:r w:rsidR="003E6EDB" w:rsidRPr="00B3157A">
        <w:rPr>
          <w:rFonts w:ascii="GHEA Grapalat" w:hAnsi="GHEA Grapalat" w:cs="Sylfaen"/>
          <w:b/>
          <w:szCs w:val="24"/>
          <w:highlight w:val="yellow"/>
          <w:lang w:val="hy-AM"/>
        </w:rPr>
        <w:t xml:space="preserve">՝ ժամը </w:t>
      </w:r>
      <w:r w:rsidR="00B3157A" w:rsidRPr="00B3157A">
        <w:rPr>
          <w:rFonts w:ascii="GHEA Grapalat" w:hAnsi="GHEA Grapalat" w:cs="Sylfaen"/>
          <w:b/>
          <w:szCs w:val="24"/>
          <w:highlight w:val="yellow"/>
          <w:lang w:val="hy-AM"/>
        </w:rPr>
        <w:t>09</w:t>
      </w:r>
      <w:r w:rsidR="003E6EDB" w:rsidRPr="00B3157A">
        <w:rPr>
          <w:rFonts w:ascii="GHEA Grapalat" w:hAnsi="GHEA Grapalat" w:cs="Sylfaen"/>
          <w:b/>
          <w:szCs w:val="24"/>
          <w:highlight w:val="yellow"/>
          <w:lang w:val="hy-AM"/>
        </w:rPr>
        <w:t>:00-ը</w:t>
      </w:r>
      <w:r w:rsidR="004D5671" w:rsidRPr="00B3157A">
        <w:rPr>
          <w:rFonts w:ascii="GHEA Grapalat" w:hAnsi="GHEA Grapalat" w:cs="Sylfaen"/>
          <w:szCs w:val="24"/>
          <w:highlight w:val="yellow"/>
          <w:lang w:val="hy-AM"/>
        </w:rPr>
        <w:t>։</w:t>
      </w:r>
      <w:r w:rsidR="00C02B86">
        <w:rPr>
          <w:rFonts w:ascii="GHEA Grapalat" w:hAnsi="GHEA Grapalat" w:cs="Sylfaen"/>
          <w:szCs w:val="24"/>
          <w:lang w:val="hy-AM"/>
        </w:rPr>
        <w:t xml:space="preserve"> </w:t>
      </w:r>
      <w:r w:rsidR="008B1605" w:rsidRPr="00C02B86">
        <w:rPr>
          <w:rFonts w:ascii="GHEA Grapalat" w:hAnsi="GHEA Grapalat" w:cs="Sylfaen"/>
          <w:szCs w:val="24"/>
          <w:lang w:val="hy-AM"/>
        </w:rPr>
        <w:t>Հայտերը ներկայացն</w:t>
      </w:r>
      <w:r w:rsidR="008B1605" w:rsidRPr="00406C77">
        <w:rPr>
          <w:rFonts w:ascii="GHEA Grapalat" w:hAnsi="GHEA Grapalat" w:cs="Sylfaen"/>
          <w:szCs w:val="24"/>
          <w:lang w:val="hy-AM"/>
        </w:rPr>
        <w:t xml:space="preserve">ելու վերջնաժամկետը լրանալուց հետո ներկայացված հայտերը չեն ընդունվում </w:t>
      </w:r>
      <w:r w:rsidR="000A6B75" w:rsidRPr="00406C77">
        <w:rPr>
          <w:rFonts w:ascii="GHEA Grapalat" w:hAnsi="GHEA Grapalat" w:cs="Sylfaen"/>
          <w:szCs w:val="24"/>
          <w:lang w:val="hy-AM"/>
        </w:rPr>
        <w:t xml:space="preserve">համակարգի </w:t>
      </w:r>
      <w:r w:rsidR="008B1605" w:rsidRPr="00406C77">
        <w:rPr>
          <w:rFonts w:ascii="GHEA Grapalat" w:hAnsi="GHEA Grapalat" w:cs="Sylfaen"/>
          <w:szCs w:val="24"/>
          <w:lang w:val="hy-AM"/>
        </w:rPr>
        <w:t>կողմից։</w:t>
      </w:r>
    </w:p>
    <w:p w14:paraId="41A89D5E" w14:textId="77777777" w:rsidR="008E5495" w:rsidRPr="005E1F72" w:rsidRDefault="008E5495" w:rsidP="008E5495">
      <w:pPr>
        <w:pStyle w:val="BodyTextIndent2"/>
        <w:spacing w:line="240" w:lineRule="auto"/>
        <w:ind w:firstLine="567"/>
        <w:rPr>
          <w:rFonts w:ascii="GHEA Grapalat" w:hAnsi="GHEA Grapalat" w:cs="Sylfaen"/>
          <w:szCs w:val="24"/>
          <w:lang w:val="hy-AM"/>
        </w:rPr>
      </w:pPr>
      <w:bookmarkStart w:id="4" w:name="_Hlk9262052"/>
      <w:r w:rsidRPr="005E1F72">
        <w:rPr>
          <w:rFonts w:ascii="GHEA Grapalat" w:hAnsi="GHEA Grapalat" w:cs="Sylfaen"/>
          <w:szCs w:val="24"/>
          <w:lang w:val="hy-AM"/>
        </w:rPr>
        <w:t>4.3 Մասնակիցը հայտով ներկայացնում է`</w:t>
      </w:r>
    </w:p>
    <w:p w14:paraId="7CA9F16B" w14:textId="77777777" w:rsidR="008E5495" w:rsidRPr="00DE1E5A" w:rsidRDefault="008E5495" w:rsidP="008E5495">
      <w:pPr>
        <w:pStyle w:val="BodyTextIndent2"/>
        <w:spacing w:line="240" w:lineRule="auto"/>
        <w:ind w:firstLine="567"/>
        <w:rPr>
          <w:rFonts w:ascii="GHEA Grapalat" w:hAnsi="GHEA Grapalat" w:cs="Sylfaen"/>
          <w:szCs w:val="24"/>
          <w:lang w:val="hy-AM"/>
        </w:rPr>
      </w:pPr>
      <w:bookmarkStart w:id="5" w:name="_Hlk9261647"/>
      <w:r w:rsidRPr="002A4619">
        <w:rPr>
          <w:rFonts w:ascii="GHEA Grapalat" w:hAnsi="GHEA Grapalat" w:cs="Sylfaen"/>
          <w:szCs w:val="24"/>
          <w:lang w:val="hy-AM"/>
        </w:rPr>
        <w:t>1) իր կողմից հաստատված՝ սույն հրավերի 2-րդ մասի 2.1 կետով նախատեսված դիմում-հայտարարություն</w:t>
      </w:r>
      <w:r w:rsidRPr="000677B2">
        <w:rPr>
          <w:rFonts w:ascii="GHEA Grapalat" w:hAnsi="GHEA Grapalat" w:cs="Sylfaen"/>
          <w:szCs w:val="24"/>
          <w:lang w:val="hy-AM"/>
        </w:rPr>
        <w:t>`</w:t>
      </w:r>
      <w:r w:rsidRPr="006818C6">
        <w:rPr>
          <w:rFonts w:ascii="GHEA Grapalat" w:hAnsi="GHEA Grapalat" w:cs="Sylfaen"/>
          <w:lang w:val="hy-AM"/>
        </w:rPr>
        <w:t xml:space="preserve"> </w:t>
      </w:r>
      <w:r w:rsidRPr="00890CC4">
        <w:rPr>
          <w:rFonts w:ascii="GHEA Grapalat" w:hAnsi="GHEA Grapalat" w:cs="Sylfaen"/>
          <w:lang w:val="hy-AM"/>
        </w:rPr>
        <w:t>նշելով էլեկտրոնային փոստի հասցեն, հարկ վճարողի հաշվառման համարը, գործունեության հասցեն և հեռախոսահամարը</w:t>
      </w:r>
      <w:r w:rsidRPr="002A4619">
        <w:rPr>
          <w:rFonts w:ascii="GHEA Grapalat" w:hAnsi="GHEA Grapalat" w:cs="Sylfaen"/>
          <w:szCs w:val="24"/>
          <w:lang w:val="hy-AM"/>
        </w:rPr>
        <w:t>, որը ներառում է</w:t>
      </w:r>
      <w:r w:rsidRPr="00857D15">
        <w:rPr>
          <w:rFonts w:ascii="GHEA Grapalat" w:hAnsi="GHEA Grapalat" w:cs="Sylfaen"/>
          <w:szCs w:val="24"/>
          <w:lang w:val="hy-AM"/>
        </w:rPr>
        <w:t>`</w:t>
      </w:r>
    </w:p>
    <w:p w14:paraId="1E9F80A5" w14:textId="77777777" w:rsidR="008E5495" w:rsidRPr="002A4619" w:rsidRDefault="008E5495" w:rsidP="008E5495">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ա) </w:t>
      </w:r>
      <w:r>
        <w:rPr>
          <w:rFonts w:ascii="GHEA Grapalat" w:hAnsi="GHEA Grapalat" w:cs="Sylfaen"/>
          <w:szCs w:val="24"/>
          <w:lang w:val="hy-AM"/>
        </w:rPr>
        <w:t>հավաստում</w:t>
      </w:r>
      <w:r w:rsidRPr="002A4619">
        <w:rPr>
          <w:rFonts w:ascii="GHEA Grapalat" w:hAnsi="GHEA Grapalat" w:cs="Sylfaen"/>
          <w:szCs w:val="24"/>
          <w:lang w:val="hy-AM"/>
        </w:rPr>
        <w:t xml:space="preserve"> սույն հրավերով սահմանված մասնակ</w:t>
      </w:r>
      <w:r w:rsidRPr="002A4619">
        <w:rPr>
          <w:rFonts w:ascii="GHEA Grapalat" w:hAnsi="GHEA Grapalat" w:cs="Sylfaen"/>
          <w:szCs w:val="24"/>
          <w:lang w:val="hy-AM"/>
        </w:rPr>
        <w:softHyphen/>
        <w:t xml:space="preserve">ցության իրավունքի </w:t>
      </w:r>
      <w:r w:rsidRPr="00AE4C57">
        <w:rPr>
          <w:rFonts w:ascii="GHEA Grapalat" w:hAnsi="GHEA Grapalat" w:cs="Sylfaen"/>
          <w:szCs w:val="24"/>
          <w:lang w:val="hy-AM"/>
        </w:rPr>
        <w:t>պահանջներին իր և իրեն փոխկապակցված անձանց տվյալների համապատասխանության մասին.</w:t>
      </w:r>
    </w:p>
    <w:p w14:paraId="68170DA2" w14:textId="77777777" w:rsidR="008E5495" w:rsidRDefault="008E5495" w:rsidP="008E5495">
      <w:pPr>
        <w:shd w:val="clear" w:color="auto" w:fill="FFFFFF"/>
        <w:ind w:firstLine="567"/>
        <w:jc w:val="both"/>
        <w:rPr>
          <w:rFonts w:ascii="GHEA Grapalat" w:hAnsi="GHEA Grapalat" w:cs="Sylfaen"/>
          <w:sz w:val="20"/>
          <w:lang w:val="hy-AM"/>
        </w:rPr>
      </w:pPr>
      <w:r w:rsidRPr="000677B2">
        <w:rPr>
          <w:rFonts w:ascii="GHEA Grapalat" w:hAnsi="GHEA Grapalat" w:cs="Sylfaen"/>
          <w:sz w:val="20"/>
          <w:lang w:val="hy-AM"/>
        </w:rPr>
        <w:t>բ)</w:t>
      </w:r>
      <w:r w:rsidRPr="00EF4BBA">
        <w:rPr>
          <w:rFonts w:ascii="GHEA Grapalat" w:hAnsi="GHEA Grapalat" w:cs="Sylfaen"/>
          <w:lang w:val="hy-AM"/>
        </w:rPr>
        <w:t xml:space="preserve"> </w:t>
      </w:r>
      <w:r w:rsidRPr="00E2245F">
        <w:rPr>
          <w:rFonts w:ascii="GHEA Grapalat" w:hAnsi="GHEA Grapalat" w:cs="Sylfaen"/>
          <w:sz w:val="20"/>
          <w:lang w:val="hy-AM"/>
        </w:rPr>
        <w:t xml:space="preserve">հավաստում՝ ընտրված մասնակից </w:t>
      </w:r>
      <w:r w:rsidRPr="000677B2">
        <w:rPr>
          <w:rFonts w:ascii="GHEA Grapalat" w:hAnsi="GHEA Grapalat" w:cs="Sylfaen"/>
          <w:sz w:val="20"/>
          <w:lang w:val="hy-AM"/>
        </w:rPr>
        <w:t>ճանաչվելու դեպքում, սույն հրավեր</w:t>
      </w:r>
      <w:r>
        <w:rPr>
          <w:rFonts w:ascii="GHEA Grapalat" w:hAnsi="GHEA Grapalat" w:cs="Sylfaen"/>
          <w:sz w:val="20"/>
          <w:lang w:val="hy-AM"/>
        </w:rPr>
        <w:t>ով</w:t>
      </w:r>
      <w:r w:rsidRPr="000677B2">
        <w:rPr>
          <w:rFonts w:ascii="GHEA Grapalat" w:hAnsi="GHEA Grapalat" w:cs="Sylfaen"/>
          <w:sz w:val="20"/>
          <w:lang w:val="hy-AM"/>
        </w:rPr>
        <w:t>սահմանված կարգով և ժամկետում</w:t>
      </w:r>
      <w:r w:rsidRPr="00EF4BBA">
        <w:rPr>
          <w:rFonts w:ascii="GHEA Grapalat" w:hAnsi="GHEA Grapalat" w:cs="Sylfaen"/>
          <w:sz w:val="20"/>
          <w:lang w:val="hy-AM"/>
        </w:rPr>
        <w:t xml:space="preserve"> որակավորման ապահովում ներկայացնելու պարտավորության</w:t>
      </w:r>
      <w:r w:rsidRPr="00BD57B2">
        <w:rPr>
          <w:rFonts w:ascii="GHEA Grapalat" w:hAnsi="GHEA Grapalat" w:cs="Sylfaen"/>
          <w:sz w:val="20"/>
          <w:lang w:val="hy-AM"/>
        </w:rPr>
        <w:t xml:space="preserve"> </w:t>
      </w:r>
      <w:r>
        <w:rPr>
          <w:rFonts w:ascii="GHEA Grapalat" w:hAnsi="GHEA Grapalat" w:cs="Sylfaen"/>
          <w:sz w:val="20"/>
          <w:lang w:val="hy-AM"/>
        </w:rPr>
        <w:t>կամ սույն հրավերվ սահմանված՝ վարկունակության վարկանիշ ունենալու</w:t>
      </w:r>
      <w:r w:rsidRPr="00EF4BBA">
        <w:rPr>
          <w:rFonts w:ascii="GHEA Grapalat" w:hAnsi="GHEA Grapalat" w:cs="Sylfaen"/>
          <w:sz w:val="20"/>
          <w:lang w:val="hy-AM"/>
        </w:rPr>
        <w:t xml:space="preserve"> մասին</w:t>
      </w:r>
      <w:r w:rsidRPr="00406C77">
        <w:rPr>
          <w:rFonts w:ascii="GHEA Grapalat" w:hAnsi="GHEA Grapalat" w:cs="Sylfaen"/>
          <w:sz w:val="20"/>
          <w:lang w:val="hy-AM"/>
        </w:rPr>
        <w:t>.</w:t>
      </w:r>
      <w:r w:rsidRPr="00EF4BBA">
        <w:rPr>
          <w:rFonts w:ascii="GHEA Grapalat" w:hAnsi="GHEA Grapalat" w:cs="Sylfaen"/>
          <w:sz w:val="20"/>
          <w:lang w:val="hy-AM"/>
        </w:rPr>
        <w:t xml:space="preserve"> </w:t>
      </w:r>
    </w:p>
    <w:p w14:paraId="5772FBEF" w14:textId="77777777" w:rsidR="008E5495" w:rsidRPr="002A4619" w:rsidRDefault="008E5495" w:rsidP="008E5495">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գ) հայտարարություն սույն ընթացակարգի շրջանակում </w:t>
      </w:r>
      <w:r>
        <w:rPr>
          <w:rFonts w:ascii="GHEA Grapalat" w:hAnsi="GHEA Grapalat" w:cs="Sylfaen"/>
          <w:szCs w:val="24"/>
          <w:lang w:val="hy-AM"/>
        </w:rPr>
        <w:t>անբարեխիղճ մրցակցության,</w:t>
      </w:r>
      <w:r w:rsidRPr="007E2C83">
        <w:rPr>
          <w:rFonts w:ascii="GHEA Grapalat" w:hAnsi="GHEA Grapalat" w:cs="Sylfaen"/>
          <w:szCs w:val="24"/>
          <w:lang w:val="hy-AM"/>
        </w:rPr>
        <w:t xml:space="preserve"> </w:t>
      </w:r>
      <w:r w:rsidRPr="002A4619">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137D1DE" w14:textId="77777777" w:rsidR="008E5495" w:rsidRPr="007F07D4" w:rsidRDefault="008E5495" w:rsidP="008E5495">
      <w:pPr>
        <w:pStyle w:val="BodyTextIndent2"/>
        <w:spacing w:line="240" w:lineRule="auto"/>
        <w:ind w:firstLine="567"/>
        <w:rPr>
          <w:rFonts w:ascii="GHEA Grapalat" w:hAnsi="GHEA Grapalat" w:cs="Sylfaen"/>
          <w:szCs w:val="24"/>
          <w:lang w:val="hy-AM"/>
        </w:rPr>
      </w:pPr>
      <w:bookmarkStart w:id="6" w:name="_Hlk9261892"/>
      <w:bookmarkEnd w:id="5"/>
      <w:r w:rsidRPr="002A4619">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հիմնադրված կամ ավելի քան հիսուն տոկոս իրեն պատկանող </w:t>
      </w:r>
      <w:r w:rsidRPr="007F07D4">
        <w:rPr>
          <w:rFonts w:ascii="GHEA Grapalat" w:hAnsi="GHEA Grapalat" w:cs="Sylfaen"/>
          <w:szCs w:val="24"/>
          <w:lang w:val="hy-AM"/>
        </w:rPr>
        <w:t>բաժնեմաս (փայաբաժին) ունեցող կազմակերպությունների միաժամանակյա մասնակցության բացակայության մասին.</w:t>
      </w:r>
    </w:p>
    <w:p w14:paraId="057B2DE2" w14:textId="77777777" w:rsidR="008E5495" w:rsidRPr="007F07D4" w:rsidRDefault="008E5495" w:rsidP="008E5495">
      <w:pPr>
        <w:pStyle w:val="norm"/>
        <w:spacing w:line="240" w:lineRule="auto"/>
        <w:ind w:firstLine="630"/>
        <w:rPr>
          <w:rFonts w:ascii="Cambria Math" w:hAnsi="Cambria Math" w:cs="Sylfaen"/>
          <w:szCs w:val="24"/>
          <w:lang w:val="hy-AM"/>
        </w:rPr>
      </w:pPr>
      <w:r w:rsidRPr="007F07D4">
        <w:rPr>
          <w:rFonts w:ascii="GHEA Grapalat" w:hAnsi="GHEA Grapalat" w:cs="Sylfaen"/>
          <w:sz w:val="20"/>
          <w:szCs w:val="24"/>
          <w:lang w:val="hy-AM" w:eastAsia="en-US"/>
        </w:rPr>
        <w:t xml:space="preserve">ե)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7F07D4">
        <w:rPr>
          <w:rFonts w:ascii="GHEA Grapalat" w:hAnsi="GHEA Grapalat"/>
          <w:sz w:val="20"/>
          <w:lang w:val="hy-AM"/>
        </w:rPr>
        <w:t xml:space="preserve">Ընդ որում </w:t>
      </w:r>
      <w:r w:rsidRPr="007F07D4">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Pr>
          <w:rFonts w:ascii="Cambria Math" w:hAnsi="Cambria Math" w:cs="Sylfaen"/>
          <w:sz w:val="20"/>
          <w:lang w:val="hy-AM"/>
        </w:rPr>
        <w:t>․</w:t>
      </w:r>
    </w:p>
    <w:bookmarkEnd w:id="6"/>
    <w:p w14:paraId="099D6A60" w14:textId="33DF3B97" w:rsidR="003337C3" w:rsidRPr="00E11283" w:rsidRDefault="003337C3" w:rsidP="003337C3">
      <w:pPr>
        <w:ind w:firstLine="578"/>
        <w:jc w:val="both"/>
        <w:rPr>
          <w:rFonts w:ascii="GHEA Grapalat" w:hAnsi="GHEA Grapalat" w:cs="Sylfaen"/>
          <w:sz w:val="20"/>
          <w:lang w:val="hy-AM"/>
        </w:rPr>
      </w:pPr>
      <w:r>
        <w:rPr>
          <w:rFonts w:ascii="GHEA Grapalat" w:hAnsi="GHEA Grapalat" w:cs="Sylfaen"/>
          <w:sz w:val="20"/>
          <w:lang w:val="hy-AM"/>
        </w:rPr>
        <w:t>2</w:t>
      </w:r>
      <w:r w:rsidRPr="00972668">
        <w:rPr>
          <w:rFonts w:ascii="GHEA Grapalat" w:hAnsi="GHEA Grapalat" w:cs="Sylfaen"/>
          <w:sz w:val="20"/>
          <w:lang w:val="hy-AM"/>
        </w:rPr>
        <w:t xml:space="preserve">) </w:t>
      </w:r>
      <w:r w:rsidRPr="00890CC4">
        <w:rPr>
          <w:rFonts w:ascii="GHEA Grapalat" w:hAnsi="GHEA Grapalat" w:cs="Sylfaen"/>
          <w:sz w:val="20"/>
          <w:lang w:val="hy-AM"/>
        </w:rPr>
        <w:t xml:space="preserve">իր կողմից առաջարկվող ապրանքի տեխնիկական բնութագրերը, </w:t>
      </w:r>
    </w:p>
    <w:p w14:paraId="2CF5BDE5" w14:textId="288F910F" w:rsidR="008E5495" w:rsidRPr="008E5495" w:rsidRDefault="008E5495" w:rsidP="008E5495">
      <w:pPr>
        <w:pStyle w:val="norm"/>
        <w:spacing w:line="240" w:lineRule="auto"/>
        <w:rPr>
          <w:rFonts w:ascii="GHEA Grapalat" w:hAnsi="GHEA Grapalat" w:cs="Sylfaen"/>
          <w:sz w:val="20"/>
          <w:szCs w:val="24"/>
          <w:lang w:val="hy-AM" w:eastAsia="en-US"/>
        </w:rPr>
      </w:pPr>
      <w:r w:rsidRPr="00E11283">
        <w:rPr>
          <w:rFonts w:ascii="GHEA Grapalat" w:hAnsi="GHEA Grapalat" w:cs="Sylfaen"/>
          <w:sz w:val="20"/>
          <w:szCs w:val="24"/>
          <w:lang w:val="hy-AM" w:eastAsia="en-US"/>
        </w:rPr>
        <w:t>3) իր կողմից հաստատված գնային</w:t>
      </w:r>
      <w:r w:rsidRPr="005E1F72">
        <w:rPr>
          <w:rFonts w:ascii="GHEA Grapalat" w:hAnsi="GHEA Grapalat" w:cs="Sylfaen"/>
          <w:sz w:val="20"/>
          <w:szCs w:val="24"/>
          <w:lang w:val="hy-AM" w:eastAsia="en-US"/>
        </w:rPr>
        <w:t xml:space="preserve"> առաջարկ</w:t>
      </w:r>
      <w:r w:rsidRPr="00CC3A77">
        <w:rPr>
          <w:rStyle w:val="FootnoteReference"/>
          <w:rFonts w:ascii="GHEA Grapalat" w:hAnsi="GHEA Grapalat"/>
          <w:color w:val="FFFFFF"/>
          <w:sz w:val="20"/>
          <w:lang w:val="hy-AM"/>
        </w:rPr>
        <w:footnoteReference w:id="2"/>
      </w:r>
    </w:p>
    <w:p w14:paraId="6A82C185" w14:textId="77777777" w:rsidR="008E5495" w:rsidRPr="005E1F72" w:rsidRDefault="008E5495" w:rsidP="008E5495">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5</w:t>
      </w:r>
      <w:r w:rsidRPr="005E1F72">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14:paraId="35470886" w14:textId="77777777" w:rsidR="008E5495" w:rsidRPr="005E1F72" w:rsidRDefault="008E5495" w:rsidP="008E5495">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6</w:t>
      </w:r>
      <w:r w:rsidRPr="005E1F72">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14:paraId="011EC42A" w14:textId="77777777" w:rsidR="008E5495" w:rsidRPr="002A4619" w:rsidRDefault="008E5495" w:rsidP="008E5495">
      <w:pPr>
        <w:pStyle w:val="norm"/>
        <w:spacing w:line="240" w:lineRule="auto"/>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Ընդ որում </w:t>
      </w:r>
      <w:r w:rsidRPr="002A4619">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2A4619">
        <w:rPr>
          <w:rFonts w:ascii="GHEA Grapalat" w:hAnsi="GHEA Grapalat" w:cs="Sylfaen"/>
          <w:sz w:val="20"/>
          <w:szCs w:val="24"/>
          <w:lang w:val="hy-AM" w:eastAsia="en-US"/>
        </w:rPr>
        <w:t xml:space="preserve"> սույն ընթացակարգին մասնակցելու դեպքում՝</w:t>
      </w:r>
    </w:p>
    <w:p w14:paraId="14583DAD" w14:textId="77777777" w:rsidR="008E5495" w:rsidRDefault="008E5495" w:rsidP="00A832D3">
      <w:pPr>
        <w:pStyle w:val="norm"/>
        <w:numPr>
          <w:ilvl w:val="0"/>
          <w:numId w:val="5"/>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2A4619">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 xml:space="preserve">ընթացակարգին </w:t>
      </w:r>
      <w:r w:rsidRPr="00287968">
        <w:rPr>
          <w:rFonts w:ascii="GHEA Grapalat" w:hAnsi="GHEA Grapalat" w:cs="Sylfaen"/>
          <w:sz w:val="20"/>
          <w:szCs w:val="24"/>
          <w:lang w:val="hy-AM" w:eastAsia="en-US"/>
        </w:rPr>
        <w:t xml:space="preserve">(միևնույն չափաբաժնին) </w:t>
      </w:r>
      <w:r w:rsidRPr="00FF0FC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CF7721A" w14:textId="1842D517" w:rsidR="007B100D" w:rsidRPr="00853D6F" w:rsidRDefault="008E5495" w:rsidP="008E5495">
      <w:pPr>
        <w:pStyle w:val="FootnoteText"/>
        <w:jc w:val="both"/>
        <w:rPr>
          <w:rFonts w:ascii="GHEA Grapalat" w:hAnsi="GHEA Grapalat" w:cs="Sylfaen"/>
          <w:lang w:val="hy-AM"/>
        </w:rPr>
      </w:pPr>
      <w:r w:rsidRPr="00FF0FC3">
        <w:rPr>
          <w:rFonts w:ascii="GHEA Grapalat" w:hAnsi="GHEA Grapalat" w:cs="Sylfaen"/>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Pr="002A4619">
        <w:rPr>
          <w:rFonts w:ascii="GHEA Grapalat" w:hAnsi="GHEA Grapalat" w:cs="Sylfaen"/>
          <w:szCs w:val="24"/>
          <w:lang w:val="hy-AM" w:eastAsia="en-US"/>
        </w:rPr>
        <w:t>:</w:t>
      </w:r>
      <w:r w:rsidR="00787DFA">
        <w:rPr>
          <w:rFonts w:ascii="GHEA Grapalat" w:hAnsi="GHEA Grapalat" w:cs="Sylfaen"/>
          <w:szCs w:val="24"/>
          <w:lang w:val="hy-AM" w:eastAsia="en-US"/>
        </w:rPr>
        <w:tab/>
      </w:r>
      <w:r w:rsidR="007B100D" w:rsidRPr="00BD57B2">
        <w:rPr>
          <w:rFonts w:ascii="Calibri" w:hAnsi="Calibri"/>
          <w:sz w:val="21"/>
          <w:szCs w:val="21"/>
          <w:vertAlign w:val="superscript"/>
          <w:lang w:val="hy-AM"/>
        </w:rPr>
        <w:t xml:space="preserve"> </w:t>
      </w:r>
    </w:p>
    <w:p w14:paraId="7BE1321F" w14:textId="77777777" w:rsidR="001C53E8" w:rsidRPr="00BD57B2" w:rsidRDefault="001C53E8" w:rsidP="00BD57B2">
      <w:pPr>
        <w:pStyle w:val="norm"/>
        <w:spacing w:line="240" w:lineRule="auto"/>
        <w:ind w:left="810" w:firstLine="0"/>
        <w:rPr>
          <w:rFonts w:ascii="GHEA Grapalat" w:hAnsi="GHEA Grapalat" w:cs="Sylfaen"/>
          <w:sz w:val="20"/>
          <w:szCs w:val="24"/>
          <w:highlight w:val="yellow"/>
          <w:lang w:val="hy-AM" w:eastAsia="en-US"/>
        </w:rPr>
      </w:pPr>
    </w:p>
    <w:bookmarkEnd w:id="4"/>
    <w:p w14:paraId="4C33395B" w14:textId="77777777" w:rsidR="00A17592" w:rsidRPr="005E1F72" w:rsidRDefault="00A17592" w:rsidP="00A17592">
      <w:pPr>
        <w:jc w:val="center"/>
        <w:rPr>
          <w:rFonts w:ascii="GHEA Grapalat" w:hAnsi="GHEA Grapalat" w:cs="Arial"/>
          <w:b/>
          <w:sz w:val="20"/>
          <w:lang w:val="es-ES"/>
        </w:rPr>
      </w:pPr>
      <w:r w:rsidRPr="005E1F72">
        <w:rPr>
          <w:rFonts w:ascii="GHEA Grapalat" w:hAnsi="GHEA Grapalat"/>
          <w:b/>
          <w:sz w:val="20"/>
          <w:lang w:val="es-ES"/>
        </w:rPr>
        <w:t xml:space="preserve">5.   </w:t>
      </w:r>
      <w:r w:rsidRPr="005E1F72">
        <w:rPr>
          <w:rFonts w:ascii="GHEA Grapalat" w:hAnsi="GHEA Grapalat" w:cs="Sylfaen"/>
          <w:b/>
          <w:sz w:val="20"/>
          <w:lang w:val="es-ES"/>
        </w:rPr>
        <w:t>ՀԱՅՏԻ</w:t>
      </w:r>
      <w:r w:rsidRPr="005E1F72">
        <w:rPr>
          <w:rFonts w:ascii="GHEA Grapalat" w:hAnsi="GHEA Grapalat" w:cs="Arial"/>
          <w:b/>
          <w:sz w:val="20"/>
          <w:lang w:val="es-ES"/>
        </w:rPr>
        <w:t xml:space="preserve">   </w:t>
      </w:r>
      <w:r w:rsidRPr="005E1F72">
        <w:rPr>
          <w:rFonts w:ascii="GHEA Grapalat" w:hAnsi="GHEA Grapalat" w:cs="Sylfaen"/>
          <w:b/>
          <w:sz w:val="20"/>
          <w:lang w:val="es-ES"/>
        </w:rPr>
        <w:t>ԳՆԱՅԻՆ</w:t>
      </w:r>
      <w:r w:rsidRPr="005E1F72">
        <w:rPr>
          <w:rFonts w:ascii="GHEA Grapalat" w:hAnsi="GHEA Grapalat" w:cs="Arial"/>
          <w:b/>
          <w:sz w:val="20"/>
          <w:lang w:val="es-ES"/>
        </w:rPr>
        <w:t xml:space="preserve">  </w:t>
      </w:r>
      <w:r w:rsidRPr="005E1F72">
        <w:rPr>
          <w:rFonts w:ascii="GHEA Grapalat" w:hAnsi="GHEA Grapalat" w:cs="Sylfaen"/>
          <w:b/>
          <w:sz w:val="20"/>
          <w:lang w:val="es-ES"/>
        </w:rPr>
        <w:t>ԱՌԱՋԱՐԿԸ</w:t>
      </w:r>
      <w:r w:rsidRPr="005E1F72">
        <w:rPr>
          <w:rFonts w:ascii="GHEA Grapalat" w:hAnsi="GHEA Grapalat" w:cs="Arial"/>
          <w:b/>
          <w:sz w:val="20"/>
          <w:lang w:val="es-ES"/>
        </w:rPr>
        <w:t xml:space="preserve"> </w:t>
      </w:r>
    </w:p>
    <w:p w14:paraId="642C29F4" w14:textId="77777777" w:rsidR="00A17592" w:rsidRPr="005E1F72" w:rsidRDefault="00A17592" w:rsidP="00A17592">
      <w:pPr>
        <w:jc w:val="center"/>
        <w:rPr>
          <w:rFonts w:ascii="GHEA Grapalat" w:hAnsi="GHEA Grapalat" w:cs="Arial"/>
          <w:b/>
          <w:sz w:val="20"/>
          <w:lang w:val="es-ES"/>
        </w:rPr>
      </w:pPr>
    </w:p>
    <w:p w14:paraId="0D5263F0" w14:textId="77777777" w:rsidR="00A17592" w:rsidRPr="005E1F72" w:rsidRDefault="00A17592" w:rsidP="00A17592">
      <w:pPr>
        <w:ind w:firstLine="567"/>
        <w:jc w:val="both"/>
        <w:rPr>
          <w:rFonts w:ascii="GHEA Grapalat" w:hAnsi="GHEA Grapalat"/>
          <w:sz w:val="20"/>
          <w:lang w:val="es-ES"/>
        </w:rPr>
      </w:pPr>
      <w:r w:rsidRPr="005E1F72">
        <w:rPr>
          <w:rFonts w:ascii="GHEA Grapalat" w:hAnsi="GHEA Grapalat" w:cs="Sylfaen"/>
          <w:sz w:val="20"/>
          <w:lang w:val="es-ES"/>
        </w:rPr>
        <w:t xml:space="preserve">5.1 </w:t>
      </w:r>
      <w:r w:rsidRPr="00287968">
        <w:rPr>
          <w:rFonts w:ascii="GHEA Grapalat" w:hAnsi="GHEA Grapalat" w:cs="Sylfaen"/>
          <w:sz w:val="20"/>
          <w:lang w:val="hy-AM"/>
        </w:rPr>
        <w:t>Առաջարկվող</w:t>
      </w:r>
      <w:r w:rsidRPr="005E1F72">
        <w:rPr>
          <w:rFonts w:ascii="GHEA Grapalat" w:hAnsi="GHEA Grapalat" w:cs="Sylfaen"/>
          <w:sz w:val="20"/>
          <w:lang w:val="es-ES"/>
        </w:rPr>
        <w:t xml:space="preserve"> </w:t>
      </w:r>
      <w:r w:rsidRPr="000058C9">
        <w:rPr>
          <w:rFonts w:ascii="GHEA Grapalat" w:hAnsi="GHEA Grapalat" w:cs="Sylfaen"/>
          <w:sz w:val="20"/>
          <w:lang w:val="hy-AM"/>
        </w:rPr>
        <w:t>գինը</w:t>
      </w:r>
      <w:r w:rsidRPr="005E1F72">
        <w:rPr>
          <w:rFonts w:ascii="GHEA Grapalat" w:hAnsi="GHEA Grapalat" w:cs="Sylfaen"/>
          <w:sz w:val="20"/>
          <w:lang w:val="es-ES"/>
        </w:rPr>
        <w:t xml:space="preserve"> </w:t>
      </w:r>
      <w:r w:rsidRPr="000058C9">
        <w:rPr>
          <w:rFonts w:ascii="GHEA Grapalat" w:hAnsi="GHEA Grapalat" w:cs="Sylfaen"/>
          <w:sz w:val="20"/>
          <w:lang w:val="hy-AM"/>
        </w:rPr>
        <w:t>ապրանքի</w:t>
      </w:r>
      <w:r w:rsidRPr="005E1F72">
        <w:rPr>
          <w:rFonts w:ascii="GHEA Grapalat" w:hAnsi="GHEA Grapalat" w:cs="Sylfaen"/>
          <w:sz w:val="20"/>
          <w:lang w:val="es-ES"/>
        </w:rPr>
        <w:t xml:space="preserve"> </w:t>
      </w:r>
      <w:r w:rsidRPr="000058C9">
        <w:rPr>
          <w:rFonts w:ascii="GHEA Grapalat" w:hAnsi="GHEA Grapalat" w:cs="Sylfaen"/>
          <w:sz w:val="20"/>
          <w:lang w:val="hy-AM"/>
        </w:rPr>
        <w:t>արժեքից</w:t>
      </w:r>
      <w:r w:rsidRPr="005E1F72">
        <w:rPr>
          <w:rFonts w:ascii="GHEA Grapalat" w:hAnsi="GHEA Grapalat" w:cs="Sylfaen"/>
          <w:sz w:val="20"/>
          <w:lang w:val="es-ES"/>
        </w:rPr>
        <w:t xml:space="preserve"> </w:t>
      </w:r>
      <w:r w:rsidRPr="000058C9">
        <w:rPr>
          <w:rFonts w:ascii="GHEA Grapalat" w:hAnsi="GHEA Grapalat" w:cs="Sylfaen"/>
          <w:sz w:val="20"/>
          <w:lang w:val="hy-AM"/>
        </w:rPr>
        <w:t>բացի</w:t>
      </w:r>
      <w:r w:rsidRPr="005E1F72">
        <w:rPr>
          <w:rFonts w:ascii="GHEA Grapalat" w:hAnsi="GHEA Grapalat" w:cs="Sylfaen"/>
          <w:sz w:val="20"/>
          <w:lang w:val="es-ES"/>
        </w:rPr>
        <w:t xml:space="preserve"> </w:t>
      </w:r>
      <w:r w:rsidRPr="000058C9">
        <w:rPr>
          <w:rFonts w:ascii="GHEA Grapalat" w:hAnsi="GHEA Grapalat" w:cs="Sylfaen"/>
          <w:sz w:val="20"/>
          <w:lang w:val="hy-AM"/>
        </w:rPr>
        <w:t>ներառում</w:t>
      </w:r>
      <w:r w:rsidRPr="005E1F72">
        <w:rPr>
          <w:rFonts w:ascii="GHEA Grapalat" w:hAnsi="GHEA Grapalat" w:cs="Sylfaen"/>
          <w:sz w:val="20"/>
          <w:lang w:val="es-ES"/>
        </w:rPr>
        <w:t xml:space="preserve"> </w:t>
      </w:r>
      <w:r w:rsidRPr="000058C9">
        <w:rPr>
          <w:rFonts w:ascii="GHEA Grapalat" w:hAnsi="GHEA Grapalat" w:cs="Sylfaen"/>
          <w:sz w:val="20"/>
          <w:lang w:val="hy-AM"/>
        </w:rPr>
        <w:t>է</w:t>
      </w:r>
      <w:r w:rsidRPr="005E1F72">
        <w:rPr>
          <w:rFonts w:ascii="GHEA Grapalat" w:hAnsi="GHEA Grapalat" w:cs="Sylfaen"/>
          <w:sz w:val="20"/>
          <w:lang w:val="es-ES"/>
        </w:rPr>
        <w:t xml:space="preserve"> </w:t>
      </w:r>
      <w:r w:rsidRPr="000058C9">
        <w:rPr>
          <w:rFonts w:ascii="GHEA Grapalat" w:hAnsi="GHEA Grapalat" w:cs="Sylfaen"/>
          <w:sz w:val="20"/>
          <w:lang w:val="hy-AM"/>
        </w:rPr>
        <w:t>փոխադրման</w:t>
      </w:r>
      <w:r w:rsidRPr="005E1F72">
        <w:rPr>
          <w:rFonts w:ascii="GHEA Grapalat" w:hAnsi="GHEA Grapalat" w:cs="Sylfaen"/>
          <w:sz w:val="20"/>
          <w:lang w:val="es-ES"/>
        </w:rPr>
        <w:t xml:space="preserve">, </w:t>
      </w:r>
      <w:r w:rsidRPr="000058C9">
        <w:rPr>
          <w:rFonts w:ascii="GHEA Grapalat" w:hAnsi="GHEA Grapalat" w:cs="Sylfaen"/>
          <w:sz w:val="20"/>
          <w:lang w:val="hy-AM"/>
        </w:rPr>
        <w:t>ապահովագրման</w:t>
      </w:r>
      <w:r w:rsidRPr="005E1F72">
        <w:rPr>
          <w:rFonts w:ascii="GHEA Grapalat" w:hAnsi="GHEA Grapalat" w:cs="Sylfaen"/>
          <w:sz w:val="20"/>
          <w:lang w:val="es-ES"/>
        </w:rPr>
        <w:t xml:space="preserve">, </w:t>
      </w:r>
      <w:r w:rsidRPr="000058C9">
        <w:rPr>
          <w:rFonts w:ascii="GHEA Grapalat" w:hAnsi="GHEA Grapalat" w:cs="Sylfaen"/>
          <w:sz w:val="20"/>
          <w:lang w:val="hy-AM"/>
        </w:rPr>
        <w:t>տուրքերի</w:t>
      </w:r>
      <w:r w:rsidRPr="005E1F72">
        <w:rPr>
          <w:rFonts w:ascii="GHEA Grapalat" w:hAnsi="GHEA Grapalat" w:cs="Sylfaen"/>
          <w:sz w:val="20"/>
          <w:lang w:val="es-ES"/>
        </w:rPr>
        <w:t xml:space="preserve">, </w:t>
      </w:r>
      <w:r w:rsidRPr="000058C9">
        <w:rPr>
          <w:rFonts w:ascii="GHEA Grapalat" w:hAnsi="GHEA Grapalat" w:cs="Sylfaen"/>
          <w:sz w:val="20"/>
          <w:lang w:val="hy-AM"/>
        </w:rPr>
        <w:t>հարկերի</w:t>
      </w:r>
      <w:r w:rsidRPr="005E1F72">
        <w:rPr>
          <w:rFonts w:ascii="GHEA Grapalat" w:hAnsi="GHEA Grapalat" w:cs="Sylfaen"/>
          <w:sz w:val="20"/>
          <w:lang w:val="es-ES"/>
        </w:rPr>
        <w:t xml:space="preserve">, </w:t>
      </w:r>
      <w:r w:rsidRPr="000058C9">
        <w:rPr>
          <w:rFonts w:ascii="GHEA Grapalat" w:hAnsi="GHEA Grapalat" w:cs="Sylfaen"/>
          <w:sz w:val="20"/>
          <w:lang w:val="hy-AM"/>
        </w:rPr>
        <w:t>այլ</w:t>
      </w:r>
      <w:r w:rsidRPr="005E1F72">
        <w:rPr>
          <w:rFonts w:ascii="GHEA Grapalat" w:hAnsi="GHEA Grapalat" w:cs="Sylfaen"/>
          <w:sz w:val="20"/>
          <w:lang w:val="es-ES"/>
        </w:rPr>
        <w:t xml:space="preserve"> </w:t>
      </w:r>
      <w:r w:rsidRPr="000058C9">
        <w:rPr>
          <w:rFonts w:ascii="GHEA Grapalat" w:hAnsi="GHEA Grapalat" w:cs="Sylfaen"/>
          <w:sz w:val="20"/>
          <w:lang w:val="hy-AM"/>
        </w:rPr>
        <w:t>վճարումների</w:t>
      </w:r>
      <w:r w:rsidRPr="005E1F72">
        <w:rPr>
          <w:rFonts w:ascii="GHEA Grapalat" w:hAnsi="GHEA Grapalat" w:cs="Sylfaen"/>
          <w:sz w:val="20"/>
          <w:lang w:val="es-ES"/>
        </w:rPr>
        <w:t xml:space="preserve"> </w:t>
      </w:r>
      <w:r w:rsidRPr="000058C9">
        <w:rPr>
          <w:rFonts w:ascii="GHEA Grapalat" w:hAnsi="GHEA Grapalat" w:cs="Sylfaen"/>
          <w:sz w:val="20"/>
          <w:lang w:val="hy-AM"/>
        </w:rPr>
        <w:t>գծով</w:t>
      </w:r>
      <w:r w:rsidRPr="005E1F72">
        <w:rPr>
          <w:rFonts w:ascii="GHEA Grapalat" w:hAnsi="GHEA Grapalat" w:cs="Sylfaen"/>
          <w:sz w:val="20"/>
          <w:lang w:val="es-ES"/>
        </w:rPr>
        <w:t xml:space="preserve"> </w:t>
      </w:r>
      <w:r w:rsidRPr="000058C9">
        <w:rPr>
          <w:rFonts w:ascii="GHEA Grapalat" w:hAnsi="GHEA Grapalat" w:cs="Sylfaen"/>
          <w:sz w:val="20"/>
          <w:lang w:val="hy-AM"/>
        </w:rPr>
        <w:t>ծախսերը</w:t>
      </w:r>
      <w:r w:rsidRPr="005E1F72">
        <w:rPr>
          <w:rFonts w:ascii="GHEA Grapalat" w:hAnsi="GHEA Grapalat" w:cs="Sylfaen"/>
          <w:sz w:val="20"/>
          <w:lang w:val="es-ES"/>
        </w:rPr>
        <w:t xml:space="preserve"> </w:t>
      </w:r>
      <w:r w:rsidRPr="000058C9">
        <w:rPr>
          <w:rFonts w:ascii="GHEA Grapalat" w:hAnsi="GHEA Grapalat" w:cs="Sylfaen"/>
          <w:sz w:val="20"/>
          <w:lang w:val="hy-AM"/>
        </w:rPr>
        <w:t>և</w:t>
      </w:r>
      <w:r w:rsidRPr="005E1F72">
        <w:rPr>
          <w:rFonts w:ascii="GHEA Grapalat" w:hAnsi="GHEA Grapalat" w:cs="Sylfaen"/>
          <w:sz w:val="20"/>
          <w:lang w:val="es-ES"/>
        </w:rPr>
        <w:t xml:space="preserve"> </w:t>
      </w:r>
      <w:r w:rsidRPr="000058C9">
        <w:rPr>
          <w:rFonts w:ascii="GHEA Grapalat" w:hAnsi="GHEA Grapalat" w:cs="Sylfaen"/>
          <w:sz w:val="20"/>
          <w:lang w:val="hy-AM"/>
        </w:rPr>
        <w:t>չի</w:t>
      </w:r>
      <w:r w:rsidRPr="005E1F72">
        <w:rPr>
          <w:rFonts w:ascii="GHEA Grapalat" w:hAnsi="GHEA Grapalat" w:cs="Sylfaen"/>
          <w:sz w:val="20"/>
          <w:lang w:val="es-ES"/>
        </w:rPr>
        <w:t xml:space="preserve"> </w:t>
      </w:r>
      <w:r w:rsidRPr="000058C9">
        <w:rPr>
          <w:rFonts w:ascii="GHEA Grapalat" w:hAnsi="GHEA Grapalat" w:cs="Sylfaen"/>
          <w:sz w:val="20"/>
          <w:lang w:val="hy-AM"/>
        </w:rPr>
        <w:t>կարող</w:t>
      </w:r>
      <w:r w:rsidRPr="005E1F72">
        <w:rPr>
          <w:rFonts w:ascii="GHEA Grapalat" w:hAnsi="GHEA Grapalat" w:cs="Sylfaen"/>
          <w:sz w:val="20"/>
          <w:lang w:val="es-ES"/>
        </w:rPr>
        <w:t xml:space="preserve"> </w:t>
      </w:r>
      <w:r w:rsidRPr="000058C9">
        <w:rPr>
          <w:rFonts w:ascii="GHEA Grapalat" w:hAnsi="GHEA Grapalat" w:cs="Sylfaen"/>
          <w:sz w:val="20"/>
          <w:lang w:val="hy-AM"/>
        </w:rPr>
        <w:t>պակաս</w:t>
      </w:r>
      <w:r w:rsidRPr="005E1F72">
        <w:rPr>
          <w:rFonts w:ascii="GHEA Grapalat" w:hAnsi="GHEA Grapalat" w:cs="Sylfaen"/>
          <w:sz w:val="20"/>
          <w:lang w:val="es-ES"/>
        </w:rPr>
        <w:t xml:space="preserve"> </w:t>
      </w:r>
      <w:r w:rsidRPr="000058C9">
        <w:rPr>
          <w:rFonts w:ascii="GHEA Grapalat" w:hAnsi="GHEA Grapalat" w:cs="Sylfaen"/>
          <w:sz w:val="20"/>
          <w:lang w:val="hy-AM"/>
        </w:rPr>
        <w:t>լինել</w:t>
      </w:r>
      <w:r w:rsidRPr="005E1F72">
        <w:rPr>
          <w:rFonts w:ascii="GHEA Grapalat" w:hAnsi="GHEA Grapalat" w:cs="Sylfaen"/>
          <w:sz w:val="20"/>
          <w:lang w:val="es-ES"/>
        </w:rPr>
        <w:t xml:space="preserve"> </w:t>
      </w:r>
      <w:r w:rsidRPr="000058C9">
        <w:rPr>
          <w:rFonts w:ascii="GHEA Grapalat" w:hAnsi="GHEA Grapalat" w:cs="Sylfaen"/>
          <w:sz w:val="20"/>
          <w:lang w:val="hy-AM"/>
        </w:rPr>
        <w:t>դրանց</w:t>
      </w:r>
      <w:r w:rsidRPr="005E1F72">
        <w:rPr>
          <w:rFonts w:ascii="GHEA Grapalat" w:hAnsi="GHEA Grapalat" w:cs="Sylfaen"/>
          <w:sz w:val="20"/>
          <w:lang w:val="es-ES"/>
        </w:rPr>
        <w:t xml:space="preserve"> </w:t>
      </w:r>
      <w:r w:rsidRPr="000058C9">
        <w:rPr>
          <w:rFonts w:ascii="GHEA Grapalat" w:hAnsi="GHEA Grapalat" w:cs="Sylfaen"/>
          <w:sz w:val="20"/>
          <w:lang w:val="hy-AM"/>
        </w:rPr>
        <w:t>ինքնարժեքից</w:t>
      </w:r>
      <w:r w:rsidRPr="005E1F72">
        <w:rPr>
          <w:rFonts w:ascii="GHEA Grapalat" w:hAnsi="GHEA Grapalat" w:cs="Sylfaen"/>
          <w:sz w:val="20"/>
          <w:lang w:val="es-ES"/>
        </w:rPr>
        <w:t xml:space="preserve">: </w:t>
      </w:r>
      <w:r w:rsidRPr="000058C9">
        <w:rPr>
          <w:rFonts w:ascii="GHEA Grapalat" w:hAnsi="GHEA Grapalat" w:cs="Sylfaen"/>
          <w:sz w:val="20"/>
          <w:lang w:val="hy-AM"/>
        </w:rPr>
        <w:t>Առաջարկվող</w:t>
      </w:r>
      <w:r w:rsidRPr="005E1F72">
        <w:rPr>
          <w:rFonts w:ascii="GHEA Grapalat" w:hAnsi="GHEA Grapalat" w:cs="Sylfaen"/>
          <w:sz w:val="20"/>
          <w:lang w:val="es-ES"/>
        </w:rPr>
        <w:t xml:space="preserve"> </w:t>
      </w:r>
      <w:r w:rsidRPr="000058C9">
        <w:rPr>
          <w:rFonts w:ascii="GHEA Grapalat" w:hAnsi="GHEA Grapalat" w:cs="Sylfaen"/>
          <w:sz w:val="20"/>
          <w:lang w:val="hy-AM"/>
        </w:rPr>
        <w:t>գնի</w:t>
      </w:r>
      <w:r w:rsidRPr="005E1F72">
        <w:rPr>
          <w:rFonts w:ascii="GHEA Grapalat" w:hAnsi="GHEA Grapalat" w:cs="Sylfaen"/>
          <w:sz w:val="20"/>
          <w:lang w:val="es-ES"/>
        </w:rPr>
        <w:t xml:space="preserve">  </w:t>
      </w:r>
      <w:r w:rsidRPr="000058C9">
        <w:rPr>
          <w:rFonts w:ascii="GHEA Grapalat" w:hAnsi="GHEA Grapalat" w:cs="Sylfaen"/>
          <w:sz w:val="20"/>
          <w:lang w:val="hy-AM"/>
        </w:rPr>
        <w:t>հաշվարկը</w:t>
      </w:r>
      <w:r w:rsidRPr="005E1F72">
        <w:rPr>
          <w:rFonts w:ascii="GHEA Grapalat" w:hAnsi="GHEA Grapalat" w:cs="Sylfaen"/>
          <w:sz w:val="20"/>
          <w:lang w:val="es-ES"/>
        </w:rPr>
        <w:t xml:space="preserve"> </w:t>
      </w:r>
      <w:r w:rsidRPr="000058C9">
        <w:rPr>
          <w:rFonts w:ascii="GHEA Grapalat" w:hAnsi="GHEA Grapalat" w:cs="Sylfaen"/>
          <w:sz w:val="20"/>
          <w:lang w:val="hy-AM"/>
        </w:rPr>
        <w:t>պետք</w:t>
      </w:r>
      <w:r w:rsidRPr="005E1F72">
        <w:rPr>
          <w:rFonts w:ascii="GHEA Grapalat" w:hAnsi="GHEA Grapalat" w:cs="Sylfaen"/>
          <w:sz w:val="20"/>
          <w:lang w:val="es-ES"/>
        </w:rPr>
        <w:t xml:space="preserve"> </w:t>
      </w:r>
      <w:r w:rsidRPr="000058C9">
        <w:rPr>
          <w:rFonts w:ascii="GHEA Grapalat" w:hAnsi="GHEA Grapalat" w:cs="Sylfaen"/>
          <w:sz w:val="20"/>
          <w:lang w:val="hy-AM"/>
        </w:rPr>
        <w:t>է</w:t>
      </w:r>
      <w:r w:rsidRPr="005E1F72">
        <w:rPr>
          <w:rFonts w:ascii="GHEA Grapalat" w:hAnsi="GHEA Grapalat" w:cs="Sylfaen"/>
          <w:sz w:val="20"/>
          <w:lang w:val="es-ES"/>
        </w:rPr>
        <w:t xml:space="preserve"> </w:t>
      </w:r>
      <w:r w:rsidRPr="000058C9">
        <w:rPr>
          <w:rFonts w:ascii="GHEA Grapalat" w:hAnsi="GHEA Grapalat" w:cs="Sylfaen"/>
          <w:sz w:val="20"/>
          <w:lang w:val="hy-AM"/>
        </w:rPr>
        <w:t>ներկայացվի</w:t>
      </w:r>
      <w:r w:rsidRPr="005E1F72">
        <w:rPr>
          <w:rFonts w:ascii="GHEA Grapalat" w:hAnsi="GHEA Grapalat" w:cs="Sylfaen"/>
          <w:sz w:val="20"/>
          <w:lang w:val="es-ES"/>
        </w:rPr>
        <w:t xml:space="preserve"> </w:t>
      </w:r>
      <w:r w:rsidRPr="000058C9">
        <w:rPr>
          <w:rFonts w:ascii="GHEA Grapalat" w:hAnsi="GHEA Grapalat" w:cs="Sylfaen"/>
          <w:sz w:val="20"/>
          <w:lang w:val="hy-AM"/>
        </w:rPr>
        <w:t>հայտով</w:t>
      </w:r>
      <w:r w:rsidRPr="005E1F72">
        <w:rPr>
          <w:rFonts w:ascii="GHEA Grapalat" w:hAnsi="GHEA Grapalat"/>
          <w:sz w:val="20"/>
          <w:lang w:val="es-ES"/>
        </w:rPr>
        <w:t xml:space="preserve"> </w:t>
      </w:r>
      <w:proofErr w:type="spellStart"/>
      <w:r w:rsidRPr="005E1F72">
        <w:rPr>
          <w:rFonts w:ascii="GHEA Grapalat" w:hAnsi="GHEA Grapalat"/>
          <w:sz w:val="20"/>
          <w:lang w:val="es-ES"/>
        </w:rPr>
        <w:t>համակարգի</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միջոցով</w:t>
      </w:r>
      <w:proofErr w:type="spellEnd"/>
      <w:r w:rsidRPr="005E1F72">
        <w:rPr>
          <w:rFonts w:ascii="GHEA Grapalat" w:hAnsi="GHEA Grapalat"/>
          <w:sz w:val="20"/>
          <w:lang w:val="es-ES"/>
        </w:rPr>
        <w:t>:</w:t>
      </w:r>
    </w:p>
    <w:p w14:paraId="2CD0B00D" w14:textId="77777777" w:rsidR="00A17592" w:rsidRPr="005E1F72" w:rsidRDefault="00A17592" w:rsidP="00A17592">
      <w:pPr>
        <w:pStyle w:val="norm"/>
        <w:spacing w:line="240" w:lineRule="auto"/>
        <w:ind w:firstLine="567"/>
        <w:rPr>
          <w:rFonts w:ascii="GHEA Grapalat" w:hAnsi="GHEA Grapalat" w:cs="Sylfaen"/>
          <w:sz w:val="20"/>
          <w:szCs w:val="24"/>
          <w:lang w:val="es-ES" w:eastAsia="en-US"/>
        </w:rPr>
      </w:pPr>
      <w:r w:rsidRPr="005E1F72">
        <w:rPr>
          <w:rFonts w:ascii="GHEA Grapalat" w:hAnsi="GHEA Grapalat"/>
          <w:sz w:val="20"/>
          <w:lang w:val="es-ES"/>
        </w:rPr>
        <w:t>5.</w:t>
      </w:r>
      <w:r w:rsidRPr="005E1F72">
        <w:rPr>
          <w:rFonts w:ascii="GHEA Grapalat" w:hAnsi="GHEA Grapalat"/>
          <w:sz w:val="20"/>
          <w:lang w:val="hy-AM"/>
        </w:rPr>
        <w:t>2</w:t>
      </w:r>
      <w:r w:rsidRPr="005E1F72">
        <w:rPr>
          <w:rFonts w:ascii="GHEA Grapalat" w:hAnsi="GHEA Grapalat" w:cs="Sylfaen"/>
          <w:sz w:val="20"/>
          <w:lang w:val="es-ES"/>
        </w:rPr>
        <w:t xml:space="preserve"> Մ</w:t>
      </w:r>
      <w:r w:rsidRPr="005E1F72">
        <w:rPr>
          <w:rFonts w:ascii="GHEA Grapalat" w:hAnsi="GHEA Grapalat" w:cs="Sylfaen"/>
          <w:sz w:val="20"/>
          <w:szCs w:val="24"/>
          <w:lang w:val="hy-AM" w:eastAsia="en-US"/>
        </w:rPr>
        <w:t xml:space="preserve">ասնակիցը գնային առաջարկը ներկայացնում է </w:t>
      </w:r>
      <w:r w:rsidRPr="00D651D1">
        <w:rPr>
          <w:rFonts w:ascii="GHEA Grapalat" w:hAnsi="GHEA Grapalat" w:cs="Sylfaen"/>
          <w:sz w:val="20"/>
          <w:szCs w:val="24"/>
          <w:lang w:val="hy-AM" w:eastAsia="en-US"/>
        </w:rPr>
        <w:t xml:space="preserve">արժեք (ինքնարժեքի և կանխատեսվող շահույթի հանրագումարը) </w:t>
      </w:r>
      <w:r w:rsidRPr="005E1F7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proofErr w:type="spellStart"/>
      <w:r>
        <w:rPr>
          <w:rFonts w:ascii="GHEA Grapalat" w:hAnsi="GHEA Grapalat" w:cs="Sylfaen"/>
          <w:sz w:val="20"/>
          <w:szCs w:val="24"/>
          <w:lang w:eastAsia="en-US"/>
        </w:rPr>
        <w:t>Արժեքի</w:t>
      </w:r>
      <w:proofErr w:type="spellEnd"/>
      <w:r w:rsidRPr="00D651D1">
        <w:rPr>
          <w:rFonts w:ascii="GHEA Grapalat" w:hAnsi="GHEA Grapalat" w:cs="Sylfaen"/>
          <w:sz w:val="20"/>
          <w:szCs w:val="24"/>
          <w:lang w:val="es-ES" w:eastAsia="en-US"/>
        </w:rPr>
        <w:t xml:space="preserve"> </w:t>
      </w:r>
      <w:r w:rsidRPr="005E1F7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Pr="005E1F72">
        <w:rPr>
          <w:rFonts w:ascii="GHEA Grapalat" w:hAnsi="GHEA Grapalat" w:cs="Sylfaen"/>
          <w:sz w:val="20"/>
          <w:szCs w:val="24"/>
          <w:lang w:eastAsia="en-US"/>
        </w:rPr>
        <w:t>մ</w:t>
      </w:r>
      <w:r w:rsidRPr="005E1F7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5E1F72">
        <w:rPr>
          <w:rFonts w:ascii="GHEA Grapalat" w:hAnsi="GHEA Grapalat" w:cs="Sylfaen"/>
          <w:sz w:val="20"/>
          <w:szCs w:val="24"/>
          <w:lang w:val="es-ES" w:eastAsia="en-US"/>
        </w:rPr>
        <w:t xml:space="preserve"> </w:t>
      </w:r>
      <w:r w:rsidRPr="005E1F72">
        <w:rPr>
          <w:rFonts w:ascii="GHEA Grapalat" w:hAnsi="GHEA Grapalat" w:cs="Sylfaen"/>
          <w:sz w:val="20"/>
          <w:lang w:val="ru-RU"/>
        </w:rPr>
        <w:t>ներկայաց</w:t>
      </w:r>
      <w:proofErr w:type="spellStart"/>
      <w:r w:rsidRPr="005E1F72">
        <w:rPr>
          <w:rFonts w:ascii="GHEA Grapalat" w:hAnsi="GHEA Grapalat" w:cs="Sylfaen"/>
          <w:sz w:val="20"/>
        </w:rPr>
        <w:t>վող</w:t>
      </w:r>
      <w:proofErr w:type="spellEnd"/>
      <w:r w:rsidRPr="005E1F72">
        <w:rPr>
          <w:rFonts w:ascii="GHEA Grapalat" w:hAnsi="GHEA Grapalat" w:cs="Sylfaen"/>
          <w:sz w:val="20"/>
          <w:lang w:val="es-ES"/>
        </w:rPr>
        <w:t xml:space="preserve"> </w:t>
      </w:r>
      <w:r w:rsidRPr="005E1F72">
        <w:rPr>
          <w:rFonts w:ascii="GHEA Grapalat" w:hAnsi="GHEA Grapalat" w:cs="Sylfaen"/>
          <w:sz w:val="20"/>
          <w:lang w:val="ru-RU"/>
        </w:rPr>
        <w:t>գնային</w:t>
      </w:r>
      <w:r w:rsidRPr="005E1F72">
        <w:rPr>
          <w:rFonts w:ascii="GHEA Grapalat" w:hAnsi="GHEA Grapalat" w:cs="Sylfaen"/>
          <w:sz w:val="20"/>
          <w:lang w:val="es-ES"/>
        </w:rPr>
        <w:t xml:space="preserve"> </w:t>
      </w:r>
      <w:r w:rsidRPr="005E1F72">
        <w:rPr>
          <w:rFonts w:ascii="GHEA Grapalat" w:hAnsi="GHEA Grapalat" w:cs="Sylfaen"/>
          <w:sz w:val="20"/>
          <w:lang w:val="ru-RU"/>
        </w:rPr>
        <w:t>առաջարկում</w:t>
      </w:r>
      <w:r w:rsidRPr="005E1F7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5E1F72">
        <w:rPr>
          <w:rFonts w:ascii="GHEA Grapalat" w:hAnsi="GHEA Grapalat" w:cs="Sylfaen"/>
          <w:sz w:val="20"/>
          <w:szCs w:val="24"/>
          <w:lang w:val="es-ES" w:eastAsia="en-US"/>
        </w:rPr>
        <w:t xml:space="preserve"> </w:t>
      </w:r>
    </w:p>
    <w:p w14:paraId="5CFEAF99" w14:textId="77777777" w:rsidR="00A17592" w:rsidRPr="005E1F72" w:rsidRDefault="00A17592" w:rsidP="00A17592">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eastAsia="en-US"/>
        </w:rPr>
        <w:lastRenderedPageBreak/>
        <w:t>Մ</w:t>
      </w:r>
      <w:r w:rsidRPr="005E1F72">
        <w:rPr>
          <w:rFonts w:ascii="GHEA Grapalat" w:hAnsi="GHEA Grapalat" w:cs="Sylfaen"/>
          <w:sz w:val="20"/>
          <w:szCs w:val="24"/>
          <w:lang w:val="hy-AM" w:eastAsia="en-US"/>
        </w:rPr>
        <w:t>ասնակիցների գնային առաջարկների գնահատում</w:t>
      </w:r>
      <w:r w:rsidRPr="005E1F72">
        <w:rPr>
          <w:rFonts w:ascii="GHEA Grapalat" w:hAnsi="GHEA Grapalat" w:cs="Sylfaen"/>
          <w:sz w:val="20"/>
          <w:szCs w:val="24"/>
          <w:lang w:eastAsia="en-US"/>
        </w:rPr>
        <w:t>ն</w:t>
      </w:r>
      <w:r w:rsidRPr="005E1F72">
        <w:rPr>
          <w:rFonts w:ascii="GHEA Grapalat" w:hAnsi="GHEA Grapalat" w:cs="Sylfaen"/>
          <w:sz w:val="20"/>
          <w:szCs w:val="24"/>
          <w:lang w:val="hy-AM" w:eastAsia="en-US"/>
        </w:rPr>
        <w:t xml:space="preserve"> </w:t>
      </w:r>
      <w:proofErr w:type="spellStart"/>
      <w:r w:rsidRPr="005E1F72">
        <w:rPr>
          <w:rFonts w:ascii="GHEA Grapalat" w:hAnsi="GHEA Grapalat" w:cs="Sylfaen"/>
          <w:sz w:val="20"/>
          <w:szCs w:val="24"/>
          <w:lang w:eastAsia="en-US"/>
        </w:rPr>
        <w:t>ու</w:t>
      </w:r>
      <w:proofErr w:type="spellEnd"/>
      <w:r w:rsidRPr="005E1F72">
        <w:rPr>
          <w:rFonts w:ascii="GHEA Grapalat" w:hAnsi="GHEA Grapalat" w:cs="Sylfaen"/>
          <w:sz w:val="20"/>
          <w:szCs w:val="24"/>
          <w:lang w:val="hy-AM" w:eastAsia="en-US"/>
        </w:rPr>
        <w:t xml:space="preserve"> համեմատումն իրականացվում </w:t>
      </w:r>
      <w:proofErr w:type="spellStart"/>
      <w:r w:rsidRPr="005E1F72">
        <w:rPr>
          <w:rFonts w:ascii="GHEA Grapalat" w:hAnsi="GHEA Grapalat" w:cs="Sylfaen"/>
          <w:sz w:val="20"/>
          <w:szCs w:val="24"/>
          <w:lang w:eastAsia="en-US"/>
        </w:rPr>
        <w:t>են</w:t>
      </w:r>
      <w:proofErr w:type="spellEnd"/>
      <w:r w:rsidRPr="005E1F72">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14:paraId="31A3685C" w14:textId="77777777" w:rsidR="00A17592" w:rsidRPr="005E1F72" w:rsidRDefault="00A17592" w:rsidP="00A17592">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ա. գնային առաջարկի </w:t>
      </w:r>
      <w:r>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4E75ADA" w14:textId="77777777" w:rsidR="00A17592" w:rsidRPr="005E1F72" w:rsidRDefault="00A17592" w:rsidP="00A17592">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բ. գնային առաջարկի </w:t>
      </w:r>
      <w:r>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1A953756" w14:textId="77777777" w:rsidR="00A17592" w:rsidRDefault="00A17592" w:rsidP="00A17592">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Pr>
          <w:rFonts w:ascii="GHEA Grapalat" w:hAnsi="GHEA Grapalat" w:cs="Sylfaen"/>
          <w:sz w:val="20"/>
          <w:szCs w:val="24"/>
          <w:lang w:val="hy-AM" w:eastAsia="en-US"/>
        </w:rPr>
        <w:t>.</w:t>
      </w:r>
    </w:p>
    <w:p w14:paraId="6978A56C" w14:textId="77777777" w:rsidR="00A17592" w:rsidRPr="00890CC4" w:rsidRDefault="00A17592" w:rsidP="00A17592">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Pr="00890CC4">
        <w:rPr>
          <w:rFonts w:ascii="GHEA Grapalat" w:hAnsi="GHEA Grapalat" w:cs="Sylfaen"/>
          <w:sz w:val="20"/>
          <w:lang w:val="hy-AM"/>
        </w:rPr>
        <w:t xml:space="preserve">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546F0F81" w14:textId="77777777" w:rsidR="00A17592" w:rsidRPr="00890CC4" w:rsidRDefault="00A17592" w:rsidP="00A17592">
      <w:pPr>
        <w:tabs>
          <w:tab w:val="left" w:pos="0"/>
        </w:tabs>
        <w:ind w:firstLine="360"/>
        <w:jc w:val="both"/>
        <w:rPr>
          <w:rFonts w:ascii="GHEA Grapalat" w:hAnsi="GHEA Grapalat" w:cs="Sylfaen"/>
          <w:sz w:val="20"/>
          <w:lang w:val="hy-AM"/>
        </w:rPr>
      </w:pPr>
      <w:r>
        <w:rPr>
          <w:rFonts w:ascii="GHEA Grapalat" w:hAnsi="GHEA Grapalat" w:cs="Sylfaen"/>
          <w:sz w:val="20"/>
          <w:lang w:val="hy-AM"/>
        </w:rPr>
        <w:t xml:space="preserve">       </w:t>
      </w:r>
      <w:r w:rsidRPr="00890CC4">
        <w:rPr>
          <w:rFonts w:ascii="GHEA Grapalat" w:hAnsi="GHEA Grapalat" w:cs="Sylfaen"/>
          <w:sz w:val="20"/>
          <w:lang w:val="hy-AM"/>
        </w:rPr>
        <w:t>ե. գնային առաջարկի արժեք</w:t>
      </w:r>
      <w:r>
        <w:rPr>
          <w:rFonts w:ascii="GHEA Grapalat" w:hAnsi="GHEA Grapalat" w:cs="Sylfaen"/>
          <w:sz w:val="20"/>
          <w:lang w:val="hy-AM"/>
        </w:rPr>
        <w:t xml:space="preserve"> </w:t>
      </w:r>
      <w:r w:rsidRPr="00890CC4">
        <w:rPr>
          <w:rFonts w:ascii="GHEA Grapalat" w:hAnsi="GHEA Grapalat" w:cs="Sylfaen"/>
          <w:sz w:val="20"/>
          <w:lang w:val="hy-AM"/>
        </w:rPr>
        <w:t xml:space="preserve">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w:t>
      </w:r>
      <w:r>
        <w:rPr>
          <w:rFonts w:ascii="GHEA Grapalat" w:hAnsi="GHEA Grapalat" w:cs="Sylfaen"/>
          <w:sz w:val="20"/>
          <w:lang w:val="hy-AM"/>
        </w:rPr>
        <w:t>ա</w:t>
      </w:r>
      <w:r w:rsidRPr="00890CC4">
        <w:rPr>
          <w:rFonts w:ascii="GHEA Grapalat" w:hAnsi="GHEA Grapalat" w:cs="Sylfaen"/>
          <w:sz w:val="20"/>
          <w:lang w:val="hy-AM"/>
        </w:rPr>
        <w:t>րժեք և ավելացված արժեքի հարկ սյունակներում տառերով լրացված գումարների հանրագումարը.</w:t>
      </w:r>
    </w:p>
    <w:p w14:paraId="43B29796" w14:textId="77777777" w:rsidR="00A17592" w:rsidRPr="005E1F72" w:rsidRDefault="00A17592" w:rsidP="00A1759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 xml:space="preserve">  </w:t>
      </w:r>
      <w:r w:rsidRPr="00890CC4">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Pr>
          <w:rFonts w:ascii="GHEA Grapalat" w:hAnsi="GHEA Grapalat" w:cs="Sylfaen"/>
          <w:sz w:val="20"/>
          <w:szCs w:val="24"/>
          <w:lang w:val="hy-AM" w:eastAsia="en-US"/>
        </w:rPr>
        <w:t>:</w:t>
      </w:r>
    </w:p>
    <w:p w14:paraId="356E3986" w14:textId="6A840A47" w:rsidR="00A17592" w:rsidRPr="005E1F72" w:rsidRDefault="00A17592" w:rsidP="00A17592">
      <w:pPr>
        <w:pStyle w:val="norm"/>
        <w:spacing w:line="240" w:lineRule="auto"/>
        <w:ind w:firstLine="567"/>
        <w:rPr>
          <w:rFonts w:ascii="GHEA Grapalat" w:hAnsi="GHEA Grapalat"/>
          <w:sz w:val="20"/>
          <w:lang w:val="es-ES"/>
        </w:rPr>
      </w:pPr>
      <w:r w:rsidRPr="005E1F72">
        <w:rPr>
          <w:rFonts w:ascii="GHEA Grapalat" w:hAnsi="GHEA Grapalat"/>
          <w:sz w:val="20"/>
          <w:lang w:val="es-ES"/>
        </w:rPr>
        <w:t>5.</w:t>
      </w:r>
      <w:r w:rsidRPr="005E1F72">
        <w:rPr>
          <w:rFonts w:ascii="GHEA Grapalat" w:hAnsi="GHEA Grapalat"/>
          <w:sz w:val="20"/>
          <w:lang w:val="hy-AM"/>
        </w:rPr>
        <w:t>3</w:t>
      </w:r>
      <w:r w:rsidRPr="005E1F72">
        <w:rPr>
          <w:rFonts w:ascii="GHEA Grapalat" w:hAnsi="GHEA Grapalat"/>
          <w:sz w:val="20"/>
          <w:lang w:val="es-ES"/>
        </w:rPr>
        <w:t xml:space="preserve"> </w:t>
      </w:r>
      <w:proofErr w:type="spellStart"/>
      <w:r w:rsidRPr="005E1F72">
        <w:rPr>
          <w:rFonts w:ascii="GHEA Grapalat" w:hAnsi="GHEA Grapalat"/>
          <w:sz w:val="20"/>
          <w:lang w:val="es-ES"/>
        </w:rPr>
        <w:t>Եթե</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կնքվելիք</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պայմանագրի</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գինը</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կայուն</w:t>
      </w:r>
      <w:proofErr w:type="spellEnd"/>
      <w:r w:rsidRPr="005E1F72">
        <w:rPr>
          <w:rFonts w:ascii="GHEA Grapalat" w:hAnsi="GHEA Grapalat"/>
          <w:sz w:val="20"/>
          <w:lang w:val="es-ES"/>
        </w:rPr>
        <w:t xml:space="preserve"> է, </w:t>
      </w:r>
      <w:proofErr w:type="spellStart"/>
      <w:r w:rsidRPr="005E1F72">
        <w:rPr>
          <w:rFonts w:ascii="GHEA Grapalat" w:hAnsi="GHEA Grapalat"/>
          <w:sz w:val="20"/>
          <w:lang w:val="es-ES"/>
        </w:rPr>
        <w:t>ապա</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գնային</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առաջարկը</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ներկայացվում</w:t>
      </w:r>
      <w:proofErr w:type="spellEnd"/>
      <w:r w:rsidRPr="005E1F72">
        <w:rPr>
          <w:rFonts w:ascii="GHEA Grapalat" w:hAnsi="GHEA Grapalat"/>
          <w:sz w:val="20"/>
          <w:lang w:val="es-ES"/>
        </w:rPr>
        <w:t xml:space="preserve"> է </w:t>
      </w:r>
      <w:proofErr w:type="spellStart"/>
      <w:r w:rsidRPr="005E1F72">
        <w:rPr>
          <w:rFonts w:ascii="GHEA Grapalat" w:hAnsi="GHEA Grapalat"/>
          <w:sz w:val="20"/>
          <w:lang w:val="es-ES"/>
        </w:rPr>
        <w:t>մեկ</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թվով</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պայմանագրի</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կատարման</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համար</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առաջարկվող</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ընդհանուր</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գնով</w:t>
      </w:r>
      <w:proofErr w:type="spellEnd"/>
      <w:r w:rsidRPr="005E1F72">
        <w:rPr>
          <w:rFonts w:ascii="GHEA Grapalat" w:hAnsi="GHEA Grapalat"/>
          <w:sz w:val="20"/>
          <w:lang w:val="es-ES"/>
        </w:rPr>
        <w:t xml:space="preserve"> և </w:t>
      </w:r>
      <w:proofErr w:type="spellStart"/>
      <w:r w:rsidRPr="005E1F72">
        <w:rPr>
          <w:rFonts w:ascii="GHEA Grapalat" w:hAnsi="GHEA Grapalat"/>
          <w:sz w:val="20"/>
          <w:lang w:val="es-ES"/>
        </w:rPr>
        <w:t>համակարգում</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պարտադիր</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լրացվում</w:t>
      </w:r>
      <w:proofErr w:type="spellEnd"/>
      <w:r w:rsidRPr="005E1F72">
        <w:rPr>
          <w:rFonts w:ascii="GHEA Grapalat" w:hAnsi="GHEA Grapalat"/>
          <w:sz w:val="20"/>
          <w:lang w:val="es-ES"/>
        </w:rPr>
        <w:t xml:space="preserve"> է </w:t>
      </w:r>
      <w:r w:rsidRPr="005E1F72">
        <w:rPr>
          <w:rFonts w:ascii="GHEA Grapalat" w:hAnsi="GHEA Grapalat"/>
          <w:sz w:val="20"/>
          <w:lang w:val="hy-AM"/>
        </w:rPr>
        <w:t>առանց Հայաստանի Հանրա</w:t>
      </w:r>
      <w:r w:rsidRPr="005E1F72">
        <w:rPr>
          <w:rFonts w:ascii="GHEA Grapalat" w:hAnsi="GHEA Grapalat"/>
          <w:sz w:val="20"/>
          <w:lang w:val="hy-AM"/>
        </w:rPr>
        <w:softHyphen/>
        <w:t>պետության պետական բյուջե վճարվելիք ավելացված արժեքի հարկի գումարի հաշվարկման</w:t>
      </w:r>
      <w:r w:rsidRPr="005E1F72">
        <w:rPr>
          <w:rFonts w:ascii="GHEA Grapalat" w:hAnsi="GHEA Grapalat"/>
          <w:sz w:val="20"/>
          <w:lang w:val="es-ES"/>
        </w:rPr>
        <w:t xml:space="preserve">։ </w:t>
      </w:r>
      <w:proofErr w:type="spellStart"/>
      <w:r w:rsidRPr="005E1F72">
        <w:rPr>
          <w:rFonts w:ascii="GHEA Grapalat" w:hAnsi="GHEA Grapalat"/>
          <w:sz w:val="20"/>
          <w:lang w:val="es-ES"/>
        </w:rPr>
        <w:t>Ընդ</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որում</w:t>
      </w:r>
      <w:proofErr w:type="spellEnd"/>
      <w:r w:rsidR="00B3157A">
        <w:rPr>
          <w:rFonts w:ascii="GHEA Grapalat" w:hAnsi="GHEA Grapalat"/>
          <w:sz w:val="20"/>
          <w:lang w:val="es-ES"/>
        </w:rPr>
        <w:t>՝</w:t>
      </w:r>
      <w:r w:rsidRPr="005E1F72">
        <w:rPr>
          <w:rFonts w:ascii="GHEA Grapalat" w:hAnsi="GHEA Grapalat"/>
          <w:sz w:val="20"/>
          <w:lang w:val="es-ES"/>
        </w:rPr>
        <w:t xml:space="preserve"> </w:t>
      </w:r>
      <w:proofErr w:type="spellStart"/>
      <w:r w:rsidRPr="005E1F72">
        <w:rPr>
          <w:rFonts w:ascii="GHEA Grapalat" w:hAnsi="GHEA Grapalat"/>
          <w:sz w:val="20"/>
          <w:lang w:val="es-ES"/>
        </w:rPr>
        <w:t>մասնակցից</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չի</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կարող</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պահանջվել</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որ</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նա</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ներկայացնի</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գնային</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առաջարկի</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հիմնավորումներ</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կամ</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որևէ</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այլ</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տիպի</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տեղեկություններ</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կամ</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փաստաթղթեր</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ինչպես</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նաև</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մասնակցի</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շահույթի</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չափը</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չի</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կարող</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հրավերով</w:t>
      </w:r>
      <w:proofErr w:type="spellEnd"/>
      <w:r w:rsidRPr="005E1F72">
        <w:rPr>
          <w:rFonts w:ascii="GHEA Grapalat" w:hAnsi="GHEA Grapalat"/>
          <w:sz w:val="20"/>
          <w:lang w:val="es-ES"/>
        </w:rPr>
        <w:t xml:space="preserve"> </w:t>
      </w:r>
      <w:proofErr w:type="spellStart"/>
      <w:r w:rsidRPr="005E1F72">
        <w:rPr>
          <w:rFonts w:ascii="GHEA Grapalat" w:hAnsi="GHEA Grapalat"/>
          <w:sz w:val="20"/>
          <w:lang w:val="es-ES"/>
        </w:rPr>
        <w:t>սահմանափակվել</w:t>
      </w:r>
      <w:proofErr w:type="spellEnd"/>
      <w:r w:rsidRPr="005E1F72">
        <w:rPr>
          <w:rFonts w:ascii="GHEA Grapalat" w:hAnsi="GHEA Grapalat"/>
          <w:sz w:val="20"/>
          <w:lang w:val="es-ES"/>
        </w:rPr>
        <w:t>:</w:t>
      </w:r>
    </w:p>
    <w:p w14:paraId="60A18FF6" w14:textId="77777777" w:rsidR="00A17592" w:rsidRPr="005E1F72" w:rsidRDefault="00A17592" w:rsidP="00A17592">
      <w:pPr>
        <w:pStyle w:val="BodyTextIndent2"/>
        <w:spacing w:line="240" w:lineRule="auto"/>
        <w:ind w:firstLine="567"/>
        <w:rPr>
          <w:rFonts w:ascii="GHEA Grapalat" w:hAnsi="GHEA Grapalat"/>
          <w:lang w:val="es-ES"/>
        </w:rPr>
      </w:pPr>
    </w:p>
    <w:p w14:paraId="311CB8BE" w14:textId="77777777" w:rsidR="00A17592" w:rsidRPr="005E1F72" w:rsidRDefault="00A17592" w:rsidP="00A17592">
      <w:pPr>
        <w:jc w:val="center"/>
        <w:rPr>
          <w:rFonts w:ascii="GHEA Grapalat" w:hAnsi="GHEA Grapalat"/>
          <w:b/>
          <w:sz w:val="20"/>
          <w:lang w:val="es-ES"/>
        </w:rPr>
      </w:pPr>
      <w:r w:rsidRPr="005E1F72">
        <w:rPr>
          <w:rFonts w:ascii="GHEA Grapalat" w:hAnsi="GHEA Grapalat"/>
          <w:b/>
          <w:sz w:val="20"/>
          <w:lang w:val="es-ES"/>
        </w:rPr>
        <w:t xml:space="preserve">6. </w:t>
      </w:r>
      <w:r w:rsidRPr="005E1F72">
        <w:rPr>
          <w:rFonts w:ascii="GHEA Grapalat" w:hAnsi="GHEA Grapalat"/>
          <w:b/>
          <w:sz w:val="20"/>
        </w:rPr>
        <w:t>ՀԱՅՏԻ</w:t>
      </w:r>
      <w:r w:rsidRPr="005E1F72">
        <w:rPr>
          <w:rFonts w:ascii="GHEA Grapalat" w:hAnsi="GHEA Grapalat"/>
          <w:b/>
          <w:sz w:val="20"/>
          <w:lang w:val="es-ES"/>
        </w:rPr>
        <w:t xml:space="preserve"> </w:t>
      </w:r>
      <w:r w:rsidRPr="005E1F72">
        <w:rPr>
          <w:rFonts w:ascii="GHEA Grapalat" w:hAnsi="GHEA Grapalat"/>
          <w:b/>
          <w:sz w:val="20"/>
        </w:rPr>
        <w:t>ԳՈՐԾՈՂՈՒԹՅԱՆ</w:t>
      </w:r>
      <w:r w:rsidRPr="005E1F72">
        <w:rPr>
          <w:rFonts w:ascii="GHEA Grapalat" w:hAnsi="GHEA Grapalat"/>
          <w:b/>
          <w:sz w:val="20"/>
          <w:lang w:val="es-ES"/>
        </w:rPr>
        <w:t xml:space="preserve"> </w:t>
      </w:r>
      <w:r w:rsidRPr="005E1F72">
        <w:rPr>
          <w:rFonts w:ascii="GHEA Grapalat" w:hAnsi="GHEA Grapalat"/>
          <w:b/>
          <w:sz w:val="20"/>
        </w:rPr>
        <w:t>ԺԱՄԿԵՏԸ</w:t>
      </w:r>
      <w:r w:rsidRPr="005E1F72">
        <w:rPr>
          <w:rFonts w:ascii="GHEA Grapalat" w:hAnsi="GHEA Grapalat"/>
          <w:b/>
          <w:sz w:val="20"/>
          <w:lang w:val="es-ES"/>
        </w:rPr>
        <w:t xml:space="preserve">, </w:t>
      </w:r>
      <w:r w:rsidRPr="005E1F72">
        <w:rPr>
          <w:rFonts w:ascii="GHEA Grapalat" w:hAnsi="GHEA Grapalat"/>
          <w:b/>
          <w:sz w:val="20"/>
        </w:rPr>
        <w:t>ՀԱՅՏԵՐՈՒՄ</w:t>
      </w:r>
      <w:r w:rsidRPr="005E1F72">
        <w:rPr>
          <w:rFonts w:ascii="GHEA Grapalat" w:hAnsi="GHEA Grapalat"/>
          <w:b/>
          <w:sz w:val="20"/>
          <w:lang w:val="es-ES"/>
        </w:rPr>
        <w:t xml:space="preserve"> </w:t>
      </w:r>
      <w:r w:rsidRPr="005E1F72">
        <w:rPr>
          <w:rFonts w:ascii="GHEA Grapalat" w:hAnsi="GHEA Grapalat"/>
          <w:b/>
          <w:sz w:val="20"/>
        </w:rPr>
        <w:t>ՓՈՓՈԽՈՒԹՅՈՒՆ</w:t>
      </w:r>
      <w:r w:rsidRPr="005E1F72">
        <w:rPr>
          <w:rFonts w:ascii="GHEA Grapalat" w:hAnsi="GHEA Grapalat"/>
          <w:b/>
          <w:sz w:val="20"/>
          <w:lang w:val="es-ES"/>
        </w:rPr>
        <w:t xml:space="preserve"> </w:t>
      </w:r>
      <w:r w:rsidRPr="005E1F72">
        <w:rPr>
          <w:rFonts w:ascii="GHEA Grapalat" w:hAnsi="GHEA Grapalat"/>
          <w:b/>
          <w:sz w:val="20"/>
        </w:rPr>
        <w:t>ԿԱՏԱՐԵԼՈՒ</w:t>
      </w:r>
    </w:p>
    <w:p w14:paraId="35E82BD6" w14:textId="77777777" w:rsidR="00A17592" w:rsidRPr="005E1F72" w:rsidRDefault="00A17592" w:rsidP="00A17592">
      <w:pPr>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14:paraId="26E69047" w14:textId="77777777" w:rsidR="00A17592" w:rsidRPr="005E1F72" w:rsidRDefault="00A17592" w:rsidP="00A17592">
      <w:pPr>
        <w:pStyle w:val="BodyTextIndent"/>
        <w:spacing w:line="240" w:lineRule="auto"/>
        <w:ind w:firstLine="567"/>
        <w:rPr>
          <w:rFonts w:ascii="GHEA Grapalat" w:hAnsi="GHEA Grapalat"/>
          <w:b/>
          <w:lang w:val="af-ZA"/>
        </w:rPr>
      </w:pPr>
    </w:p>
    <w:p w14:paraId="7639BDF8" w14:textId="77777777" w:rsidR="00A17592" w:rsidRPr="005E1F72" w:rsidRDefault="00A17592" w:rsidP="00A17592">
      <w:pPr>
        <w:pStyle w:val="BodyTextIndent"/>
        <w:spacing w:line="240" w:lineRule="auto"/>
        <w:ind w:firstLine="567"/>
        <w:rPr>
          <w:rFonts w:ascii="GHEA Grapalat" w:hAnsi="GHEA Grapalat" w:cs="Sylfaen"/>
          <w:i w:val="0"/>
          <w:szCs w:val="24"/>
          <w:lang w:val="af-ZA"/>
        </w:rPr>
      </w:pPr>
      <w:r w:rsidRPr="005E1F72">
        <w:rPr>
          <w:rFonts w:ascii="GHEA Grapalat" w:hAnsi="GHEA Grapalat"/>
          <w:i w:val="0"/>
          <w:lang w:val="af-ZA"/>
        </w:rPr>
        <w:t>6.1</w:t>
      </w:r>
      <w:r w:rsidRPr="005E1F72">
        <w:rPr>
          <w:rFonts w:ascii="GHEA Grapalat" w:hAnsi="GHEA Grapalat"/>
          <w:lang w:val="af-ZA"/>
        </w:rPr>
        <w:t xml:space="preserve"> </w:t>
      </w:r>
      <w:r w:rsidRPr="005E1F72">
        <w:rPr>
          <w:rFonts w:ascii="GHEA Grapalat" w:hAnsi="GHEA Grapalat" w:cs="Sylfaen"/>
          <w:i w:val="0"/>
          <w:szCs w:val="24"/>
          <w:lang w:val="ru-RU"/>
        </w:rPr>
        <w:t>Օրենքի</w:t>
      </w:r>
      <w:r w:rsidRPr="005E1F72">
        <w:rPr>
          <w:rFonts w:ascii="GHEA Grapalat" w:hAnsi="GHEA Grapalat" w:cs="Sylfaen"/>
          <w:i w:val="0"/>
          <w:szCs w:val="24"/>
          <w:lang w:val="af-ZA"/>
        </w:rPr>
        <w:t xml:space="preserve"> 31-</w:t>
      </w:r>
      <w:r w:rsidRPr="005E1F72">
        <w:rPr>
          <w:rFonts w:ascii="GHEA Grapalat" w:hAnsi="GHEA Grapalat" w:cs="Sylfaen"/>
          <w:i w:val="0"/>
          <w:szCs w:val="24"/>
          <w:lang w:val="ru-RU"/>
        </w:rPr>
        <w:t>րդ</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հոդվածի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համաձայն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վավեր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մինչև</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Օրենքին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համապատասխան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պայմանագրի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կնքումը</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մ</w:t>
      </w:r>
      <w:r w:rsidRPr="005E1F72">
        <w:rPr>
          <w:rFonts w:ascii="GHEA Grapalat" w:hAnsi="GHEA Grapalat" w:cs="Sylfaen"/>
          <w:i w:val="0"/>
          <w:szCs w:val="24"/>
          <w:lang w:val="ru-RU"/>
        </w:rPr>
        <w:t>ասնակցի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կողմից</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հետ</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վերցնելը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մերժումը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սույն </w:t>
      </w:r>
      <w:r w:rsidRPr="005E1F72">
        <w:rPr>
          <w:rFonts w:ascii="GHEA Grapalat" w:hAnsi="GHEA Grapalat" w:cs="Sylfaen"/>
          <w:i w:val="0"/>
          <w:szCs w:val="24"/>
          <w:lang w:val="ru-RU"/>
        </w:rPr>
        <w:t>ընթացակարգը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չկայացած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հայտարարվելը։</w:t>
      </w:r>
    </w:p>
    <w:p w14:paraId="2039CC8E" w14:textId="77777777" w:rsidR="00A17592" w:rsidRPr="005E1F72" w:rsidRDefault="00A17592" w:rsidP="00A1759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 xml:space="preserve">6.2  </w:t>
      </w:r>
      <w:r w:rsidRPr="005E1F72">
        <w:rPr>
          <w:rFonts w:ascii="GHEA Grapalat" w:hAnsi="GHEA Grapalat" w:cs="Sylfaen"/>
          <w:i w:val="0"/>
          <w:szCs w:val="24"/>
          <w:lang w:val="ru-RU"/>
        </w:rPr>
        <w:t>Օրենքի</w:t>
      </w:r>
      <w:r w:rsidRPr="005E1F72">
        <w:rPr>
          <w:rFonts w:ascii="GHEA Grapalat" w:hAnsi="GHEA Grapalat" w:cs="Sylfaen"/>
          <w:i w:val="0"/>
          <w:szCs w:val="24"/>
          <w:lang w:val="af-ZA"/>
        </w:rPr>
        <w:t xml:space="preserve"> 31-</w:t>
      </w:r>
      <w:r w:rsidRPr="005E1F72">
        <w:rPr>
          <w:rFonts w:ascii="GHEA Grapalat" w:hAnsi="GHEA Grapalat" w:cs="Sylfaen"/>
          <w:i w:val="0"/>
          <w:szCs w:val="24"/>
          <w:lang w:val="ru-RU"/>
        </w:rPr>
        <w:t>րդ</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հոդվածի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համաձայն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մ</w:t>
      </w:r>
      <w:r w:rsidRPr="005E1F72">
        <w:rPr>
          <w:rFonts w:ascii="GHEA Grapalat" w:hAnsi="GHEA Grapalat" w:cs="Sylfaen"/>
          <w:i w:val="0"/>
          <w:szCs w:val="24"/>
          <w:lang w:val="ru-RU"/>
        </w:rPr>
        <w:t>ասնակիցը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մինչև</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հրավերի</w:t>
      </w:r>
      <w:r w:rsidRPr="005E1F72">
        <w:rPr>
          <w:rFonts w:ascii="GHEA Grapalat" w:hAnsi="GHEA Grapalat" w:cs="Sylfaen"/>
          <w:i w:val="0"/>
          <w:szCs w:val="24"/>
          <w:lang w:val="af-ZA"/>
        </w:rPr>
        <w:t xml:space="preserve"> 1-ին մասի 4.2 </w:t>
      </w:r>
      <w:r w:rsidRPr="005E1F72">
        <w:rPr>
          <w:rFonts w:ascii="GHEA Grapalat" w:hAnsi="GHEA Grapalat" w:cs="Sylfaen"/>
          <w:i w:val="0"/>
          <w:szCs w:val="24"/>
          <w:lang w:val="ru-RU"/>
        </w:rPr>
        <w:t>կետում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նշված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վերջնաժամկետը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հետ</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վերցնել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իր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հայտը։</w:t>
      </w:r>
    </w:p>
    <w:p w14:paraId="220AF96F" w14:textId="77777777" w:rsidR="00B14E2D" w:rsidRPr="00A17592" w:rsidRDefault="00B14E2D" w:rsidP="00EF3662">
      <w:pPr>
        <w:jc w:val="center"/>
        <w:rPr>
          <w:rFonts w:ascii="GHEA Grapalat" w:hAnsi="GHEA Grapalat"/>
          <w:b/>
          <w:sz w:val="20"/>
          <w:lang w:val="af-ZA"/>
        </w:rPr>
      </w:pPr>
    </w:p>
    <w:p w14:paraId="7B1CE9D1" w14:textId="77777777" w:rsidR="00402BC5" w:rsidRPr="006F5CD3" w:rsidRDefault="00402BC5" w:rsidP="00402BC5">
      <w:pPr>
        <w:ind w:firstLine="567"/>
        <w:jc w:val="center"/>
        <w:rPr>
          <w:rFonts w:ascii="GHEA Grapalat" w:hAnsi="GHEA Grapalat"/>
          <w:b/>
          <w:sz w:val="20"/>
          <w:lang w:val="hy-AM"/>
        </w:rPr>
      </w:pPr>
      <w:r w:rsidRPr="006F5CD3">
        <w:rPr>
          <w:rFonts w:ascii="GHEA Grapalat" w:hAnsi="GHEA Grapalat"/>
          <w:b/>
          <w:sz w:val="20"/>
          <w:lang w:val="af-ZA"/>
        </w:rPr>
        <w:t>8.  ՀԱՅՏԵՐԻ ԲԱՑՈՒՄԸ</w:t>
      </w:r>
      <w:r w:rsidRPr="006F5CD3">
        <w:rPr>
          <w:rFonts w:ascii="GHEA Grapalat" w:hAnsi="GHEA Grapalat"/>
          <w:b/>
          <w:sz w:val="20"/>
          <w:lang w:val="hy-AM"/>
        </w:rPr>
        <w:t xml:space="preserve">, </w:t>
      </w:r>
      <w:r w:rsidRPr="006F5CD3">
        <w:rPr>
          <w:rFonts w:ascii="GHEA Grapalat" w:hAnsi="GHEA Grapalat"/>
          <w:b/>
          <w:sz w:val="20"/>
          <w:lang w:val="af-ZA"/>
        </w:rPr>
        <w:t xml:space="preserve">ԳՆԱՀԱՏՈՒՄԸ  ԵՎ  </w:t>
      </w:r>
    </w:p>
    <w:p w14:paraId="1F42E885" w14:textId="77777777" w:rsidR="00402BC5" w:rsidRPr="006F5CD3" w:rsidRDefault="00402BC5" w:rsidP="00402BC5">
      <w:pPr>
        <w:ind w:firstLine="567"/>
        <w:jc w:val="center"/>
        <w:rPr>
          <w:rFonts w:ascii="GHEA Grapalat" w:hAnsi="GHEA Grapalat"/>
          <w:b/>
          <w:sz w:val="20"/>
          <w:lang w:val="af-ZA"/>
        </w:rPr>
      </w:pPr>
      <w:r w:rsidRPr="006F5CD3">
        <w:rPr>
          <w:rFonts w:ascii="GHEA Grapalat" w:hAnsi="GHEA Grapalat"/>
          <w:b/>
          <w:sz w:val="20"/>
          <w:lang w:val="af-ZA"/>
        </w:rPr>
        <w:t xml:space="preserve">ԱՐԴՅՈՒՆՔՆԵՐԻ ԱՄՓՈՓՈՒՄԸ </w:t>
      </w:r>
    </w:p>
    <w:p w14:paraId="64DEF7E0" w14:textId="77777777" w:rsidR="00402BC5" w:rsidRPr="006F5CD3" w:rsidRDefault="00402BC5" w:rsidP="00402BC5">
      <w:pPr>
        <w:ind w:firstLine="567"/>
        <w:jc w:val="both"/>
        <w:rPr>
          <w:rFonts w:ascii="GHEA Grapalat" w:hAnsi="GHEA Grapalat"/>
          <w:b/>
          <w:sz w:val="20"/>
          <w:lang w:val="af-ZA"/>
        </w:rPr>
      </w:pPr>
    </w:p>
    <w:p w14:paraId="58D84A1A" w14:textId="11574033" w:rsidR="00402BC5" w:rsidRPr="006F5CD3" w:rsidRDefault="00402BC5" w:rsidP="00402BC5">
      <w:pPr>
        <w:pStyle w:val="BodyTextIndent2"/>
        <w:spacing w:line="240" w:lineRule="auto"/>
        <w:ind w:firstLine="567"/>
        <w:rPr>
          <w:rFonts w:ascii="GHEA Grapalat" w:hAnsi="GHEA Grapalat" w:cs="Tahoma"/>
        </w:rPr>
      </w:pPr>
      <w:r w:rsidRPr="006F5CD3">
        <w:rPr>
          <w:rFonts w:ascii="GHEA Grapalat" w:hAnsi="GHEA Grapalat"/>
        </w:rPr>
        <w:t xml:space="preserve">8.1 </w:t>
      </w:r>
      <w:r w:rsidRPr="006F5CD3">
        <w:rPr>
          <w:rFonts w:ascii="GHEA Grapalat" w:hAnsi="GHEA Grapalat" w:cs="Sylfaen"/>
          <w:lang w:val="ru-RU"/>
        </w:rPr>
        <w:t>Հայտերի</w:t>
      </w:r>
      <w:r w:rsidRPr="006F5CD3">
        <w:rPr>
          <w:rFonts w:ascii="GHEA Grapalat" w:hAnsi="GHEA Grapalat" w:cs="Sylfaen"/>
        </w:rPr>
        <w:t xml:space="preserve"> </w:t>
      </w:r>
      <w:r w:rsidRPr="006F5CD3">
        <w:rPr>
          <w:rFonts w:ascii="GHEA Grapalat" w:hAnsi="GHEA Grapalat" w:cs="Sylfaen"/>
          <w:lang w:val="ru-RU"/>
        </w:rPr>
        <w:t>բացումը</w:t>
      </w:r>
      <w:r w:rsidRPr="006F5CD3">
        <w:rPr>
          <w:rFonts w:ascii="GHEA Grapalat" w:hAnsi="GHEA Grapalat" w:cs="Sylfaen"/>
        </w:rPr>
        <w:t xml:space="preserve"> </w:t>
      </w:r>
      <w:r w:rsidRPr="006F5CD3">
        <w:rPr>
          <w:rFonts w:ascii="GHEA Grapalat" w:hAnsi="GHEA Grapalat" w:cs="Sylfaen"/>
          <w:lang w:val="ru-RU"/>
        </w:rPr>
        <w:t>կկատարվի</w:t>
      </w:r>
      <w:r w:rsidRPr="006F5CD3">
        <w:rPr>
          <w:rFonts w:ascii="GHEA Grapalat" w:hAnsi="GHEA Grapalat" w:cs="Sylfaen"/>
        </w:rPr>
        <w:t xml:space="preserve"> </w:t>
      </w:r>
      <w:proofErr w:type="spellStart"/>
      <w:r w:rsidRPr="006F5CD3">
        <w:rPr>
          <w:rFonts w:ascii="GHEA Grapalat" w:hAnsi="GHEA Grapalat" w:cs="Sylfaen"/>
          <w:szCs w:val="24"/>
          <w:lang w:val="en-US"/>
        </w:rPr>
        <w:t>համակարգի</w:t>
      </w:r>
      <w:proofErr w:type="spellEnd"/>
      <w:r w:rsidRPr="006F5CD3">
        <w:rPr>
          <w:rFonts w:ascii="GHEA Grapalat" w:hAnsi="GHEA Grapalat" w:cs="Sylfaen"/>
          <w:szCs w:val="24"/>
        </w:rPr>
        <w:t xml:space="preserve"> </w:t>
      </w:r>
      <w:proofErr w:type="spellStart"/>
      <w:r w:rsidRPr="006F5CD3">
        <w:rPr>
          <w:rFonts w:ascii="GHEA Grapalat" w:hAnsi="GHEA Grapalat" w:cs="Sylfaen"/>
          <w:szCs w:val="24"/>
          <w:lang w:val="en-US"/>
        </w:rPr>
        <w:t>միջոցով</w:t>
      </w:r>
      <w:proofErr w:type="spellEnd"/>
      <w:r w:rsidRPr="006F5CD3">
        <w:rPr>
          <w:rFonts w:ascii="GHEA Grapalat" w:hAnsi="GHEA Grapalat" w:cs="Sylfaen"/>
          <w:szCs w:val="24"/>
        </w:rPr>
        <w:t xml:space="preserve">`  </w:t>
      </w:r>
      <w:r w:rsidRPr="006F5CD3">
        <w:rPr>
          <w:rFonts w:ascii="GHEA Grapalat" w:hAnsi="GHEA Grapalat" w:cs="Sylfaen"/>
          <w:szCs w:val="24"/>
          <w:lang w:val="ru-RU"/>
        </w:rPr>
        <w:t>սույն</w:t>
      </w:r>
      <w:r w:rsidRPr="006F5CD3">
        <w:rPr>
          <w:rFonts w:ascii="GHEA Grapalat" w:hAnsi="GHEA Grapalat" w:cs="Sylfaen"/>
          <w:szCs w:val="24"/>
        </w:rPr>
        <w:t xml:space="preserve"> </w:t>
      </w:r>
      <w:r w:rsidRPr="006F5CD3">
        <w:rPr>
          <w:rFonts w:ascii="GHEA Grapalat" w:hAnsi="GHEA Grapalat" w:cs="Sylfaen"/>
          <w:szCs w:val="24"/>
          <w:lang w:val="ru-RU"/>
        </w:rPr>
        <w:t>ընթացակարգի</w:t>
      </w:r>
      <w:r w:rsidRPr="006F5CD3">
        <w:rPr>
          <w:rFonts w:ascii="GHEA Grapalat" w:hAnsi="GHEA Grapalat" w:cs="Sylfaen"/>
          <w:szCs w:val="24"/>
        </w:rPr>
        <w:t xml:space="preserve"> </w:t>
      </w:r>
      <w:r w:rsidRPr="006F5CD3">
        <w:rPr>
          <w:rFonts w:ascii="GHEA Grapalat" w:hAnsi="GHEA Grapalat" w:cs="Sylfaen"/>
          <w:szCs w:val="24"/>
          <w:lang w:val="ru-RU"/>
        </w:rPr>
        <w:t>հայտարարությունը</w:t>
      </w:r>
      <w:r w:rsidRPr="006F5CD3">
        <w:rPr>
          <w:rFonts w:ascii="GHEA Grapalat" w:hAnsi="GHEA Grapalat" w:cs="Sylfaen"/>
          <w:szCs w:val="24"/>
        </w:rPr>
        <w:t xml:space="preserve"> </w:t>
      </w:r>
      <w:r w:rsidRPr="006F5CD3">
        <w:rPr>
          <w:rFonts w:ascii="GHEA Grapalat" w:hAnsi="GHEA Grapalat" w:cs="Sylfaen"/>
          <w:szCs w:val="24"/>
          <w:lang w:val="ru-RU"/>
        </w:rPr>
        <w:t>և</w:t>
      </w:r>
      <w:r w:rsidRPr="006F5CD3">
        <w:rPr>
          <w:rFonts w:ascii="GHEA Grapalat" w:hAnsi="GHEA Grapalat" w:cs="Sylfaen"/>
          <w:szCs w:val="24"/>
        </w:rPr>
        <w:t xml:space="preserve"> </w:t>
      </w:r>
      <w:r w:rsidRPr="006F5CD3">
        <w:rPr>
          <w:rFonts w:ascii="GHEA Grapalat" w:hAnsi="GHEA Grapalat" w:cs="Sylfaen"/>
          <w:szCs w:val="24"/>
          <w:lang w:val="ru-RU"/>
        </w:rPr>
        <w:t>հրավերը</w:t>
      </w:r>
      <w:r w:rsidRPr="006F5CD3">
        <w:rPr>
          <w:rFonts w:ascii="GHEA Grapalat" w:hAnsi="GHEA Grapalat" w:cs="Sylfaen"/>
          <w:szCs w:val="24"/>
        </w:rPr>
        <w:t xml:space="preserve"> </w:t>
      </w:r>
      <w:r w:rsidRPr="006F5CD3">
        <w:rPr>
          <w:rFonts w:ascii="GHEA Grapalat" w:hAnsi="GHEA Grapalat" w:cs="Sylfaen"/>
          <w:szCs w:val="24"/>
          <w:lang w:val="ru-RU"/>
        </w:rPr>
        <w:t>համակարգում</w:t>
      </w:r>
      <w:r w:rsidRPr="006F5CD3">
        <w:rPr>
          <w:rFonts w:ascii="GHEA Grapalat" w:hAnsi="GHEA Grapalat" w:cs="Sylfaen"/>
          <w:szCs w:val="24"/>
        </w:rPr>
        <w:t xml:space="preserve"> </w:t>
      </w:r>
      <w:r w:rsidRPr="006F5CD3">
        <w:rPr>
          <w:rFonts w:ascii="GHEA Grapalat" w:hAnsi="GHEA Grapalat" w:cs="Sylfaen"/>
          <w:szCs w:val="24"/>
          <w:lang w:val="en-US"/>
        </w:rPr>
        <w:t>հ</w:t>
      </w:r>
      <w:r w:rsidRPr="006F5CD3">
        <w:rPr>
          <w:rFonts w:ascii="GHEA Grapalat" w:hAnsi="GHEA Grapalat" w:cs="Sylfaen"/>
          <w:szCs w:val="24"/>
          <w:lang w:val="ru-RU"/>
        </w:rPr>
        <w:t>րապարակվելու</w:t>
      </w:r>
      <w:r w:rsidRPr="006F5CD3">
        <w:rPr>
          <w:rFonts w:ascii="GHEA Grapalat" w:hAnsi="GHEA Grapalat" w:cs="Sylfaen"/>
          <w:szCs w:val="24"/>
        </w:rPr>
        <w:t xml:space="preserve"> </w:t>
      </w:r>
      <w:proofErr w:type="spellStart"/>
      <w:r w:rsidRPr="006F5CD3">
        <w:rPr>
          <w:rFonts w:ascii="GHEA Grapalat" w:hAnsi="GHEA Grapalat" w:cs="Sylfaen"/>
          <w:szCs w:val="24"/>
          <w:lang w:val="en-US"/>
        </w:rPr>
        <w:t>օրվանից</w:t>
      </w:r>
      <w:proofErr w:type="spellEnd"/>
      <w:r w:rsidRPr="006F5CD3">
        <w:rPr>
          <w:rFonts w:ascii="GHEA Grapalat" w:hAnsi="GHEA Grapalat" w:cs="Sylfaen"/>
          <w:szCs w:val="24"/>
        </w:rPr>
        <w:t xml:space="preserve"> </w:t>
      </w:r>
      <w:r w:rsidRPr="006F5CD3">
        <w:rPr>
          <w:rFonts w:ascii="GHEA Grapalat" w:hAnsi="GHEA Grapalat" w:cs="Sylfaen"/>
          <w:szCs w:val="24"/>
          <w:lang w:val="ru-RU"/>
        </w:rPr>
        <w:t>հաշված</w:t>
      </w:r>
      <w:r w:rsidRPr="006F5CD3">
        <w:rPr>
          <w:rFonts w:ascii="GHEA Grapalat" w:hAnsi="GHEA Grapalat" w:cs="Sylfaen"/>
          <w:szCs w:val="24"/>
        </w:rPr>
        <w:t xml:space="preserve"> </w:t>
      </w:r>
      <w:r w:rsidR="00BE3AF9" w:rsidRPr="000E2660">
        <w:rPr>
          <w:rFonts w:ascii="GHEA Grapalat" w:hAnsi="GHEA Grapalat"/>
          <w:b/>
          <w:highlight w:val="yellow"/>
          <w:lang w:val="hy-AM"/>
        </w:rPr>
        <w:t xml:space="preserve">2025 թվականի </w:t>
      </w:r>
      <w:r w:rsidR="00AD5B50" w:rsidRPr="000E2660">
        <w:rPr>
          <w:rFonts w:ascii="GHEA Grapalat" w:hAnsi="GHEA Grapalat"/>
          <w:b/>
          <w:highlight w:val="yellow"/>
          <w:lang w:val="hy-AM"/>
        </w:rPr>
        <w:t>դեկտեմբերի 11</w:t>
      </w:r>
      <w:r w:rsidRPr="000E2660">
        <w:rPr>
          <w:rFonts w:ascii="GHEA Grapalat" w:hAnsi="GHEA Grapalat"/>
          <w:b/>
          <w:highlight w:val="yellow"/>
          <w:lang w:val="hy-AM"/>
        </w:rPr>
        <w:t xml:space="preserve">-ին, </w:t>
      </w:r>
      <w:r w:rsidRPr="000E2660">
        <w:rPr>
          <w:rFonts w:ascii="GHEA Grapalat" w:hAnsi="GHEA Grapalat"/>
          <w:b/>
          <w:highlight w:val="yellow"/>
        </w:rPr>
        <w:t xml:space="preserve"> ժամը </w:t>
      </w:r>
      <w:r w:rsidR="00876F13" w:rsidRPr="000E2660">
        <w:rPr>
          <w:rFonts w:ascii="GHEA Grapalat" w:hAnsi="GHEA Grapalat"/>
          <w:b/>
          <w:highlight w:val="yellow"/>
          <w:lang w:val="hy-AM"/>
        </w:rPr>
        <w:t>0</w:t>
      </w:r>
      <w:r w:rsidR="00AD5B50" w:rsidRPr="000E2660">
        <w:rPr>
          <w:rFonts w:ascii="GHEA Grapalat" w:hAnsi="GHEA Grapalat"/>
          <w:b/>
          <w:highlight w:val="yellow"/>
          <w:lang w:val="hy-AM"/>
        </w:rPr>
        <w:t>9</w:t>
      </w:r>
      <w:r w:rsidRPr="000E2660">
        <w:rPr>
          <w:rFonts w:ascii="GHEA Grapalat" w:hAnsi="GHEA Grapalat"/>
          <w:b/>
          <w:highlight w:val="yellow"/>
          <w:lang w:val="hy-AM"/>
        </w:rPr>
        <w:t>:</w:t>
      </w:r>
      <w:r w:rsidR="00CE5CB9" w:rsidRPr="000E2660">
        <w:rPr>
          <w:rFonts w:ascii="GHEA Grapalat" w:hAnsi="GHEA Grapalat"/>
          <w:b/>
          <w:highlight w:val="yellow"/>
          <w:lang w:val="hy-AM"/>
        </w:rPr>
        <w:t>0</w:t>
      </w:r>
      <w:r w:rsidRPr="000E2660">
        <w:rPr>
          <w:rFonts w:ascii="GHEA Grapalat" w:hAnsi="GHEA Grapalat"/>
          <w:b/>
          <w:highlight w:val="yellow"/>
          <w:lang w:val="hy-AM"/>
        </w:rPr>
        <w:t>0</w:t>
      </w:r>
      <w:r w:rsidRPr="000E2660">
        <w:rPr>
          <w:rFonts w:ascii="GHEA Grapalat" w:hAnsi="GHEA Grapalat" w:cs="Sylfaen"/>
          <w:b/>
          <w:szCs w:val="24"/>
          <w:highlight w:val="yellow"/>
        </w:rPr>
        <w:t>-</w:t>
      </w:r>
      <w:r w:rsidRPr="000E2660">
        <w:rPr>
          <w:rFonts w:ascii="GHEA Grapalat" w:hAnsi="GHEA Grapalat" w:cs="Sylfaen"/>
          <w:b/>
          <w:szCs w:val="24"/>
          <w:highlight w:val="yellow"/>
          <w:lang w:val="en-US"/>
        </w:rPr>
        <w:t>ի</w:t>
      </w:r>
      <w:r w:rsidRPr="000E2660">
        <w:rPr>
          <w:rFonts w:ascii="GHEA Grapalat" w:hAnsi="GHEA Grapalat" w:cs="Sylfaen"/>
          <w:b/>
          <w:szCs w:val="24"/>
          <w:highlight w:val="yellow"/>
          <w:lang w:val="ru-RU"/>
        </w:rPr>
        <w:t>ն</w:t>
      </w:r>
      <w:r w:rsidRPr="006F5CD3">
        <w:rPr>
          <w:rFonts w:ascii="GHEA Grapalat" w:hAnsi="GHEA Grapalat" w:cs="Sylfaen"/>
          <w:szCs w:val="24"/>
          <w:lang w:val="ru-RU"/>
        </w:rPr>
        <w:t>։</w:t>
      </w:r>
      <w:r w:rsidRPr="006F5CD3">
        <w:rPr>
          <w:rFonts w:ascii="GHEA Grapalat" w:hAnsi="GHEA Grapalat" w:cs="Sylfaen"/>
          <w:szCs w:val="24"/>
        </w:rPr>
        <w:t xml:space="preserve"> </w:t>
      </w:r>
    </w:p>
    <w:p w14:paraId="7C9FBFB4" w14:textId="08B2616B" w:rsidR="00402BC5" w:rsidRPr="00F566BF" w:rsidRDefault="00402BC5" w:rsidP="00402BC5">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րակում է գնման հայտով սահմանված</w:t>
      </w:r>
      <w:r w:rsidRPr="00F566BF">
        <w:rPr>
          <w:rFonts w:ascii="GHEA Grapalat" w:hAnsi="GHEA Grapalat" w:cs="Sylfaen"/>
          <w:sz w:val="20"/>
          <w:lang w:val="af-ZA"/>
        </w:rPr>
        <w:t>`</w:t>
      </w:r>
      <w:r w:rsidRPr="00F566BF">
        <w:rPr>
          <w:rFonts w:ascii="GHEA Grapalat" w:hAnsi="GHEA Grapalat" w:cs="Sylfaen"/>
          <w:sz w:val="20"/>
          <w:lang w:val="hy-AM"/>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գնվելիք</w:t>
      </w:r>
      <w:proofErr w:type="spellEnd"/>
      <w:r w:rsidRPr="00F566BF">
        <w:rPr>
          <w:rFonts w:ascii="GHEA Grapalat" w:hAnsi="GHEA Grapalat" w:cs="Sylfaen"/>
          <w:sz w:val="20"/>
          <w:lang w:val="af-ZA"/>
        </w:rPr>
        <w:t xml:space="preserve"> </w:t>
      </w:r>
      <w:r>
        <w:rPr>
          <w:rFonts w:ascii="GHEA Grapalat" w:hAnsi="GHEA Grapalat" w:cs="Sylfaen"/>
          <w:sz w:val="20"/>
          <w:lang w:val="af-ZA"/>
        </w:rPr>
        <w:t>ապրանքների</w:t>
      </w:r>
      <w:r>
        <w:rPr>
          <w:rFonts w:ascii="GHEA Grapalat" w:hAnsi="GHEA Grapalat" w:cs="Sylfaen"/>
          <w:sz w:val="20"/>
          <w:lang w:val="hy-AM"/>
        </w:rPr>
        <w:t xml:space="preserve"> գնման</w:t>
      </w:r>
      <w:r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Pr="00F566BF">
        <w:rPr>
          <w:rFonts w:ascii="GHEA Grapalat" w:hAnsi="GHEA Grapalat" w:cs="Sylfae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F566BF">
        <w:rPr>
          <w:rFonts w:ascii="GHEA Grapalat" w:hAnsi="GHEA Grapalat" w:cs="Sylfaen"/>
          <w:sz w:val="20"/>
          <w:lang w:val="af-ZA"/>
        </w:rPr>
        <w:t>:</w:t>
      </w:r>
    </w:p>
    <w:p w14:paraId="178A4AB0" w14:textId="77777777" w:rsidR="00402BC5" w:rsidRPr="00F566BF" w:rsidRDefault="00402BC5" w:rsidP="00402BC5">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գահի կողմից: Հանձնաժողովի</w:t>
      </w:r>
      <w:r w:rsidRPr="00F566BF">
        <w:rPr>
          <w:rFonts w:ascii="GHEA Grapalat" w:hAnsi="GHEA Grapalat"/>
          <w:sz w:val="20"/>
          <w:lang w:val="af-ZA"/>
        </w:rPr>
        <w:t xml:space="preserve"> </w:t>
      </w:r>
      <w:r w:rsidRPr="00F566BF">
        <w:rPr>
          <w:rFonts w:ascii="GHEA Grapalat" w:hAnsi="GHEA Grapalat"/>
          <w:sz w:val="20"/>
          <w:lang w:val="hy-AM"/>
        </w:rPr>
        <w:t>առաջին</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անդամն</w:t>
      </w:r>
      <w:r w:rsidRPr="00F566BF">
        <w:rPr>
          <w:rFonts w:ascii="GHEA Grapalat" w:hAnsi="GHEA Grapalat"/>
          <w:sz w:val="20"/>
          <w:lang w:val="af-ZA"/>
        </w:rPr>
        <w:t xml:space="preserve"> </w:t>
      </w:r>
      <w:r w:rsidRPr="00F566BF">
        <w:rPr>
          <w:rFonts w:ascii="GHEA Grapalat" w:hAnsi="GHEA Grapalat"/>
          <w:sz w:val="20"/>
          <w:lang w:val="hy-AM"/>
        </w:rPr>
        <w:t>իր</w:t>
      </w:r>
      <w:r w:rsidRPr="00F566BF">
        <w:rPr>
          <w:rFonts w:ascii="GHEA Grapalat" w:hAnsi="GHEA Grapalat"/>
          <w:sz w:val="20"/>
          <w:lang w:val="af-ZA"/>
        </w:rPr>
        <w:t xml:space="preserve"> </w:t>
      </w:r>
      <w:r w:rsidRPr="00F566BF">
        <w:rPr>
          <w:rFonts w:ascii="GHEA Grapalat" w:hAnsi="GHEA Grapalat"/>
          <w:sz w:val="20"/>
          <w:lang w:val="hy-AM"/>
        </w:rPr>
        <w:t>կատարած</w:t>
      </w:r>
      <w:r w:rsidRPr="00F566BF">
        <w:rPr>
          <w:rFonts w:ascii="GHEA Grapalat" w:hAnsi="GHEA Grapalat"/>
          <w:sz w:val="20"/>
          <w:lang w:val="af-ZA"/>
        </w:rPr>
        <w:t xml:space="preserve"> </w:t>
      </w:r>
      <w:r w:rsidRPr="00F566BF">
        <w:rPr>
          <w:rFonts w:ascii="GHEA Grapalat" w:hAnsi="GHEA Grapalat"/>
          <w:sz w:val="20"/>
          <w:lang w:val="hy-AM"/>
        </w:rPr>
        <w:t>նշումներով</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անդամի</w:t>
      </w:r>
      <w:r w:rsidRPr="00F566BF">
        <w:rPr>
          <w:rFonts w:ascii="GHEA Grapalat" w:hAnsi="GHEA Grapalat"/>
          <w:sz w:val="20"/>
          <w:lang w:val="af-ZA"/>
        </w:rPr>
        <w:t xml:space="preserve"> </w:t>
      </w:r>
      <w:r w:rsidRPr="00F566BF">
        <w:rPr>
          <w:rFonts w:ascii="GHEA Grapalat" w:hAnsi="GHEA Grapalat"/>
          <w:sz w:val="20"/>
          <w:lang w:val="hy-AM"/>
        </w:rPr>
        <w:t>դիտարկմանն</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ներկայացնում</w:t>
      </w:r>
      <w:r w:rsidRPr="00F566BF">
        <w:rPr>
          <w:rFonts w:ascii="GHEA Grapalat" w:hAnsi="GHEA Grapalat"/>
          <w:sz w:val="20"/>
          <w:lang w:val="af-ZA"/>
        </w:rPr>
        <w:t xml:space="preserve"> </w:t>
      </w:r>
      <w:r w:rsidRPr="00F566BF">
        <w:rPr>
          <w:rFonts w:ascii="GHEA Grapalat" w:hAnsi="GHEA Grapalat"/>
          <w:sz w:val="20"/>
          <w:lang w:val="hy-AM"/>
        </w:rPr>
        <w:t>բացման</w:t>
      </w:r>
      <w:r w:rsidRPr="00F566BF">
        <w:rPr>
          <w:rFonts w:ascii="GHEA Grapalat" w:hAnsi="GHEA Grapalat"/>
          <w:sz w:val="20"/>
          <w:lang w:val="af-ZA"/>
        </w:rPr>
        <w:t xml:space="preserve"> </w:t>
      </w:r>
      <w:r w:rsidRPr="00F566BF">
        <w:rPr>
          <w:rFonts w:ascii="GHEA Grapalat" w:hAnsi="GHEA Grapalat"/>
          <w:sz w:val="20"/>
          <w:lang w:val="hy-AM"/>
        </w:rPr>
        <w:t>ենթակա</w:t>
      </w:r>
      <w:r w:rsidRPr="00F566BF">
        <w:rPr>
          <w:rFonts w:ascii="GHEA Grapalat" w:hAnsi="GHEA Grapalat"/>
          <w:sz w:val="20"/>
          <w:lang w:val="af-ZA"/>
        </w:rPr>
        <w:t xml:space="preserve"> </w:t>
      </w:r>
      <w:r w:rsidRPr="00F566BF">
        <w:rPr>
          <w:rFonts w:ascii="GHEA Grapalat" w:hAnsi="GHEA Grapalat"/>
          <w:sz w:val="20"/>
          <w:lang w:val="hy-AM"/>
        </w:rPr>
        <w:t>այն</w:t>
      </w:r>
      <w:r w:rsidRPr="00F566BF">
        <w:rPr>
          <w:rFonts w:ascii="GHEA Grapalat" w:hAnsi="GHEA Grapalat"/>
          <w:sz w:val="20"/>
          <w:lang w:val="af-ZA"/>
        </w:rPr>
        <w:t xml:space="preserve"> </w:t>
      </w:r>
      <w:r w:rsidRPr="00F566BF">
        <w:rPr>
          <w:rFonts w:ascii="GHEA Grapalat" w:hAnsi="GHEA Grapalat"/>
          <w:sz w:val="20"/>
          <w:lang w:val="hy-AM"/>
        </w:rPr>
        <w:t>հայտերի</w:t>
      </w:r>
      <w:r w:rsidRPr="00F566BF">
        <w:rPr>
          <w:rFonts w:ascii="GHEA Grapalat" w:hAnsi="GHEA Grapalat"/>
          <w:sz w:val="20"/>
          <w:lang w:val="af-ZA"/>
        </w:rPr>
        <w:t xml:space="preserve"> </w:t>
      </w:r>
      <w:r w:rsidRPr="00F566BF">
        <w:rPr>
          <w:rFonts w:ascii="GHEA Grapalat" w:hAnsi="GHEA Grapalat"/>
          <w:sz w:val="20"/>
          <w:lang w:val="hy-AM"/>
        </w:rPr>
        <w:t>ցուցակը</w:t>
      </w:r>
      <w:r w:rsidRPr="00F566BF">
        <w:rPr>
          <w:rFonts w:ascii="GHEA Grapalat" w:hAnsi="GHEA Grapalat"/>
          <w:sz w:val="20"/>
          <w:lang w:val="af-ZA"/>
        </w:rPr>
        <w:t xml:space="preserve">, </w:t>
      </w:r>
      <w:r w:rsidRPr="00F566BF">
        <w:rPr>
          <w:rFonts w:ascii="GHEA Grapalat" w:hAnsi="GHEA Grapalat"/>
          <w:sz w:val="20"/>
          <w:lang w:val="hy-AM"/>
        </w:rPr>
        <w:t>որոնց</w:t>
      </w:r>
      <w:r w:rsidRPr="00F566BF">
        <w:rPr>
          <w:rFonts w:ascii="GHEA Grapalat" w:hAnsi="GHEA Grapalat"/>
          <w:sz w:val="20"/>
          <w:lang w:val="af-ZA"/>
        </w:rPr>
        <w:t xml:space="preserve"> </w:t>
      </w:r>
      <w:r w:rsidRPr="00F566BF">
        <w:rPr>
          <w:rFonts w:ascii="GHEA Grapalat" w:hAnsi="GHEA Grapalat"/>
          <w:sz w:val="20"/>
          <w:lang w:val="hy-AM"/>
        </w:rPr>
        <w:t>համակարգը</w:t>
      </w:r>
      <w:r w:rsidRPr="00F566BF">
        <w:rPr>
          <w:rFonts w:ascii="GHEA Grapalat" w:hAnsi="GHEA Grapalat"/>
          <w:sz w:val="20"/>
          <w:lang w:val="af-ZA"/>
        </w:rPr>
        <w:t xml:space="preserve"> </w:t>
      </w:r>
      <w:r w:rsidRPr="00F566BF">
        <w:rPr>
          <w:rFonts w:ascii="GHEA Grapalat" w:hAnsi="GHEA Grapalat"/>
          <w:sz w:val="20"/>
          <w:lang w:val="hy-AM"/>
        </w:rPr>
        <w:t>դիտել</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որպես</w:t>
      </w:r>
      <w:r w:rsidRPr="00F566BF">
        <w:rPr>
          <w:rFonts w:ascii="GHEA Grapalat" w:hAnsi="GHEA Grapalat"/>
          <w:sz w:val="20"/>
          <w:lang w:val="af-ZA"/>
        </w:rPr>
        <w:t xml:space="preserve"> </w:t>
      </w:r>
      <w:r w:rsidRPr="00F566BF">
        <w:rPr>
          <w:rFonts w:ascii="GHEA Grapalat" w:hAnsi="GHEA Grapalat"/>
          <w:sz w:val="20"/>
          <w:lang w:val="hy-AM"/>
        </w:rPr>
        <w:t>ներկայացված</w:t>
      </w:r>
      <w:r w:rsidRPr="00F566BF">
        <w:rPr>
          <w:rFonts w:ascii="GHEA Grapalat" w:hAnsi="GHEA Grapalat"/>
          <w:sz w:val="20"/>
          <w:lang w:val="af-ZA"/>
        </w:rPr>
        <w:t xml:space="preserve"> (</w:t>
      </w:r>
      <w:r w:rsidRPr="00F566BF">
        <w:rPr>
          <w:rFonts w:ascii="GHEA Grapalat" w:hAnsi="GHEA Grapalat"/>
          <w:sz w:val="20"/>
          <w:lang w:val="hy-AM"/>
        </w:rPr>
        <w:t>պիտանի</w:t>
      </w:r>
      <w:r w:rsidRPr="00F566BF">
        <w:rPr>
          <w:rFonts w:ascii="GHEA Grapalat" w:hAnsi="GHEA Grapalat"/>
          <w:sz w:val="20"/>
          <w:lang w:val="af-ZA"/>
        </w:rPr>
        <w:t xml:space="preserve">) </w:t>
      </w:r>
      <w:r w:rsidRPr="00F566BF">
        <w:rPr>
          <w:rFonts w:ascii="GHEA Grapalat" w:hAnsi="GHEA Grapalat"/>
          <w:sz w:val="20"/>
          <w:lang w:val="hy-AM"/>
        </w:rPr>
        <w:t>հայտեր</w:t>
      </w:r>
      <w:r w:rsidRPr="00F566BF">
        <w:rPr>
          <w:rFonts w:ascii="GHEA Grapalat" w:hAnsi="GHEA Grapalat"/>
          <w:sz w:val="20"/>
          <w:lang w:val="af-ZA"/>
        </w:rPr>
        <w:t xml:space="preserve">, </w:t>
      </w:r>
      <w:r w:rsidRPr="00F566BF">
        <w:rPr>
          <w:rFonts w:ascii="GHEA Grapalat" w:hAnsi="GHEA Grapalat"/>
          <w:sz w:val="20"/>
          <w:lang w:val="hy-AM"/>
        </w:rPr>
        <w:t>որից</w:t>
      </w:r>
      <w:r w:rsidRPr="00F566BF">
        <w:rPr>
          <w:rFonts w:ascii="GHEA Grapalat" w:hAnsi="GHEA Grapalat"/>
          <w:sz w:val="20"/>
          <w:lang w:val="af-ZA"/>
        </w:rPr>
        <w:t xml:space="preserve"> </w:t>
      </w:r>
      <w:r w:rsidRPr="00F566BF">
        <w:rPr>
          <w:rFonts w:ascii="GHEA Grapalat" w:hAnsi="GHEA Grapalat"/>
          <w:sz w:val="20"/>
          <w:lang w:val="hy-AM"/>
        </w:rPr>
        <w:t>հետո</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անդամը</w:t>
      </w:r>
      <w:r w:rsidRPr="00F566BF">
        <w:rPr>
          <w:rFonts w:ascii="GHEA Grapalat" w:hAnsi="GHEA Grapalat"/>
          <w:sz w:val="20"/>
          <w:lang w:val="af-ZA"/>
        </w:rPr>
        <w:t xml:space="preserve"> </w:t>
      </w:r>
      <w:r w:rsidRPr="00F566BF">
        <w:rPr>
          <w:rFonts w:ascii="GHEA Grapalat" w:hAnsi="GHEA Grapalat"/>
          <w:sz w:val="20"/>
          <w:lang w:val="hy-AM"/>
        </w:rPr>
        <w:t>հաստատում</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իրեն</w:t>
      </w:r>
      <w:r w:rsidRPr="00F566BF">
        <w:rPr>
          <w:rFonts w:ascii="GHEA Grapalat" w:hAnsi="GHEA Grapalat"/>
          <w:sz w:val="20"/>
          <w:lang w:val="af-ZA"/>
        </w:rPr>
        <w:t xml:space="preserve"> </w:t>
      </w:r>
      <w:r w:rsidRPr="00F566BF">
        <w:rPr>
          <w:rFonts w:ascii="GHEA Grapalat" w:hAnsi="GHEA Grapalat" w:cs="Sylfaen"/>
          <w:sz w:val="20"/>
          <w:lang w:val="hy-AM"/>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ցուցակը</w:t>
      </w:r>
      <w:r w:rsidRPr="00F566BF">
        <w:rPr>
          <w:rFonts w:ascii="GHEA Grapalat" w:hAnsi="GHEA Grapalat" w:cs="Sylfaen"/>
          <w:sz w:val="20"/>
          <w:lang w:val="af-ZA"/>
        </w:rPr>
        <w:t xml:space="preserve">: </w:t>
      </w:r>
      <w:r w:rsidRPr="00F566BF">
        <w:rPr>
          <w:rFonts w:ascii="GHEA Grapalat" w:hAnsi="GHEA Grapalat" w:cs="Sylfaen"/>
          <w:sz w:val="20"/>
          <w:lang w:val="hy-AM"/>
        </w:rPr>
        <w:t>Հաստատումից</w:t>
      </w:r>
      <w:r w:rsidRPr="00F566BF">
        <w:rPr>
          <w:rFonts w:ascii="GHEA Grapalat" w:hAnsi="GHEA Grapalat" w:cs="Sylfaen"/>
          <w:sz w:val="20"/>
          <w:lang w:val="af-ZA"/>
        </w:rPr>
        <w:t xml:space="preserve"> </w:t>
      </w:r>
      <w:r w:rsidRPr="00F566BF">
        <w:rPr>
          <w:rFonts w:ascii="GHEA Grapalat" w:hAnsi="GHEA Grapalat" w:cs="Sylfaen"/>
          <w:sz w:val="20"/>
          <w:lang w:val="hy-AM"/>
        </w:rPr>
        <w:t>հետո</w:t>
      </w:r>
      <w:r w:rsidRPr="00F566BF">
        <w:rPr>
          <w:rFonts w:ascii="GHEA Grapalat" w:hAnsi="GHEA Grapalat" w:cs="Sylfaen"/>
          <w:sz w:val="20"/>
          <w:lang w:val="af-ZA"/>
        </w:rPr>
        <w:t xml:space="preserve"> </w:t>
      </w:r>
      <w:r w:rsidRPr="00F566BF">
        <w:rPr>
          <w:rFonts w:ascii="GHEA Grapalat" w:hAnsi="GHEA Grapalat" w:cs="Sylfaen"/>
          <w:sz w:val="20"/>
          <w:lang w:val="hy-AM"/>
        </w:rPr>
        <w:t>բեռնվում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մասին</w:t>
      </w:r>
      <w:r w:rsidRPr="00F566BF">
        <w:rPr>
          <w:rFonts w:ascii="GHEA Grapalat" w:hAnsi="GHEA Grapalat" w:cs="Sylfaen"/>
          <w:sz w:val="20"/>
          <w:lang w:val="af-ZA"/>
        </w:rPr>
        <w:t xml:space="preserve"> </w:t>
      </w:r>
      <w:r w:rsidRPr="00F566BF">
        <w:rPr>
          <w:rFonts w:ascii="GHEA Grapalat" w:hAnsi="GHEA Grapalat" w:cs="Sylfaen"/>
          <w:sz w:val="20"/>
          <w:lang w:val="hy-AM"/>
        </w:rPr>
        <w:t>արձանագրությունը</w:t>
      </w:r>
      <w:r w:rsidRPr="00F566BF">
        <w:rPr>
          <w:rFonts w:ascii="GHEA Grapalat" w:hAnsi="GHEA Grapalat" w:cs="Sylfaen"/>
          <w:sz w:val="20"/>
          <w:lang w:val="af-ZA"/>
        </w:rPr>
        <w:t xml:space="preserve"> (</w:t>
      </w:r>
      <w:r w:rsidRPr="00F566BF">
        <w:rPr>
          <w:rFonts w:ascii="GHEA Grapalat" w:hAnsi="GHEA Grapalat" w:cs="Sylfaen"/>
          <w:sz w:val="20"/>
          <w:lang w:val="hy-AM"/>
        </w:rPr>
        <w:t>համակարգում՝</w:t>
      </w:r>
      <w:r w:rsidRPr="00F566BF">
        <w:rPr>
          <w:rFonts w:ascii="GHEA Grapalat" w:hAnsi="GHEA Grapalat" w:cs="Sylfaen"/>
          <w:sz w:val="20"/>
          <w:lang w:val="af-ZA"/>
        </w:rPr>
        <w:t xml:space="preserve"> </w:t>
      </w:r>
      <w:r w:rsidRPr="00F566BF">
        <w:rPr>
          <w:rFonts w:ascii="GHEA Grapalat" w:hAnsi="GHEA Grapalat" w:cs="Sylfaen"/>
          <w:sz w:val="20"/>
          <w:lang w:val="hy-AM"/>
        </w:rPr>
        <w:t>հաշվետվություն</w:t>
      </w:r>
      <w:r w:rsidRPr="00F566BF">
        <w:rPr>
          <w:rFonts w:ascii="GHEA Grapalat" w:hAnsi="GHEA Grapalat" w:cs="Sylfaen"/>
          <w:sz w:val="20"/>
          <w:lang w:val="af-ZA"/>
        </w:rPr>
        <w:t xml:space="preserve">), </w:t>
      </w:r>
      <w:r w:rsidRPr="00F566BF">
        <w:rPr>
          <w:rFonts w:ascii="GHEA Grapalat" w:hAnsi="GHEA Grapalat" w:cs="Sylfaen"/>
          <w:sz w:val="20"/>
          <w:lang w:val="hy-AM"/>
        </w:rPr>
        <w:t>որը</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օրը</w:t>
      </w:r>
      <w:r w:rsidRPr="00F566BF">
        <w:rPr>
          <w:rFonts w:ascii="GHEA Grapalat" w:hAnsi="GHEA Grapalat" w:cs="Sylfaen"/>
          <w:sz w:val="20"/>
          <w:lang w:val="af-ZA"/>
        </w:rPr>
        <w:t xml:space="preserve"> </w:t>
      </w:r>
      <w:r w:rsidRPr="00F566BF">
        <w:rPr>
          <w:rFonts w:ascii="GHEA Grapalat" w:hAnsi="GHEA Grapalat" w:cs="Sylfaen"/>
          <w:sz w:val="20"/>
          <w:lang w:val="hy-AM"/>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hy-AM"/>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 համակարգի միջոցով</w:t>
      </w:r>
      <w:r w:rsidRPr="00F566BF">
        <w:rPr>
          <w:rFonts w:ascii="GHEA Grapalat" w:hAnsi="GHEA Grapalat" w:cs="Sylfaen"/>
          <w:sz w:val="20"/>
          <w:lang w:val="af-ZA"/>
        </w:rPr>
        <w:t xml:space="preserve"> </w:t>
      </w:r>
      <w:r w:rsidRPr="00F566BF">
        <w:rPr>
          <w:rFonts w:ascii="GHEA Grapalat" w:hAnsi="GHEA Grapalat" w:cs="Sylfaen"/>
          <w:sz w:val="20"/>
          <w:lang w:val="hy-AM"/>
        </w:rPr>
        <w:t>ուղարկում է մասնակիցների էլեկտրոնային փոստերին</w:t>
      </w:r>
      <w:r w:rsidRPr="00F566BF">
        <w:rPr>
          <w:rFonts w:ascii="GHEA Grapalat" w:hAnsi="GHEA Grapalat" w:cs="Sylfaen"/>
          <w:sz w:val="20"/>
          <w:lang w:val="af-ZA"/>
        </w:rPr>
        <w:t>:</w:t>
      </w:r>
    </w:p>
    <w:p w14:paraId="2F6003CD" w14:textId="77777777" w:rsidR="00402BC5" w:rsidRPr="00F566BF" w:rsidRDefault="00402BC5" w:rsidP="00402BC5">
      <w:pPr>
        <w:ind w:firstLine="567"/>
        <w:jc w:val="both"/>
        <w:rPr>
          <w:rFonts w:ascii="GHEA Grapalat" w:hAnsi="GHEA Grapalat" w:cs="Sylfaen"/>
          <w:sz w:val="20"/>
          <w:lang w:val="af-ZA"/>
        </w:rPr>
      </w:pPr>
      <w:r w:rsidRPr="00F566BF">
        <w:rPr>
          <w:rFonts w:ascii="GHEA Grapalat" w:hAnsi="GHEA Grapalat" w:cs="Sylfaen"/>
          <w:sz w:val="20"/>
          <w:lang w:val="af-ZA"/>
        </w:rPr>
        <w:t xml:space="preserve">8.2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կարգով</w:t>
      </w:r>
      <w:proofErr w:type="spellEnd"/>
      <w:r w:rsidRPr="00F566BF">
        <w:rPr>
          <w:rFonts w:ascii="GHEA Grapalat" w:hAnsi="GHEA Grapalat" w:cs="Sylfaen"/>
          <w:sz w:val="20"/>
          <w:lang w:val="af-ZA"/>
        </w:rPr>
        <w:t xml:space="preserve">: </w:t>
      </w:r>
    </w:p>
    <w:p w14:paraId="117E9C5A" w14:textId="77777777" w:rsidR="00402BC5" w:rsidRPr="00F566BF" w:rsidRDefault="00402BC5" w:rsidP="00402BC5">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գնահատումն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իրականացվում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դրանց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օրվանից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հաշված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տաս</w:t>
      </w:r>
      <w:proofErr w:type="spellEnd"/>
      <w:r>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Pr="00F566BF">
        <w:rPr>
          <w:rFonts w:ascii="GHEA Grapalat" w:hAnsi="GHEA Grapalat" w:cs="Sylfaen"/>
          <w:sz w:val="20"/>
          <w:lang w:val="af-ZA"/>
        </w:rPr>
        <w:t xml:space="preserve"> </w:t>
      </w:r>
      <w:r>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Pr="00F566BF">
        <w:rPr>
          <w:rFonts w:ascii="GHEA Grapalat" w:hAnsi="GHEA Grapalat" w:cs="Sylfaen"/>
          <w:sz w:val="20"/>
        </w:rPr>
        <w:t>աշխատանքային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օրվա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ընթացքում</w:t>
      </w:r>
      <w:proofErr w:type="spellEnd"/>
      <w:r w:rsidRPr="00F566BF">
        <w:rPr>
          <w:rFonts w:ascii="GHEA Grapalat" w:hAnsi="GHEA Grapalat" w:cs="Sylfaen"/>
          <w:sz w:val="20"/>
          <w:lang w:val="af-ZA"/>
        </w:rPr>
        <w:t xml:space="preserve">: </w:t>
      </w:r>
    </w:p>
    <w:p w14:paraId="4140EA1C" w14:textId="77777777" w:rsidR="00402BC5" w:rsidRPr="00F566BF" w:rsidRDefault="00402BC5" w:rsidP="00402BC5">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Ընդ</w:t>
      </w:r>
      <w:proofErr w:type="spellEnd"/>
      <w:r w:rsidRPr="00F566BF">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sidRPr="00F566BF">
        <w:rPr>
          <w:rFonts w:ascii="GHEA Grapalat" w:hAnsi="GHEA Grapalat" w:cs="Sylfaen"/>
          <w:sz w:val="20"/>
        </w:rPr>
        <w:t>որոնցում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բացակայում</w:t>
      </w:r>
      <w:proofErr w:type="spellEnd"/>
      <w:r w:rsidRPr="00F566BF">
        <w:rPr>
          <w:rFonts w:ascii="GHEA Grapalat" w:hAnsi="GHEA Grapalat" w:cs="Sylfaen"/>
          <w:sz w:val="20"/>
          <w:lang w:val="af-ZA"/>
        </w:rPr>
        <w:t xml:space="preserve"> </w:t>
      </w:r>
      <w:r>
        <w:rPr>
          <w:rFonts w:ascii="GHEA Grapalat" w:hAnsi="GHEA Grapalat" w:cs="Sylfaen"/>
          <w:sz w:val="20"/>
          <w:lang w:val="hy-AM"/>
        </w:rPr>
        <w:t>են</w:t>
      </w:r>
      <w:r w:rsidRPr="00F566BF">
        <w:rPr>
          <w:rFonts w:ascii="GHEA Grapalat" w:hAnsi="GHEA Grapalat" w:cs="Sylfaen"/>
          <w:sz w:val="20"/>
          <w:lang w:val="af-ZA"/>
        </w:rPr>
        <w:t xml:space="preserve"> </w:t>
      </w:r>
      <w:proofErr w:type="spellStart"/>
      <w:r w:rsidRPr="00F566BF">
        <w:rPr>
          <w:rFonts w:ascii="GHEA Grapalat" w:hAnsi="GHEA Grapalat" w:cs="Sylfaen"/>
          <w:sz w:val="20"/>
        </w:rPr>
        <w:t>գնային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առաջարկները</w:t>
      </w:r>
      <w:proofErr w:type="spellEnd"/>
      <w:r w:rsidRPr="0043390C">
        <w:rPr>
          <w:rFonts w:ascii="GHEA Grapalat" w:hAnsi="GHEA Grapalat" w:cs="Sylfaen"/>
          <w:sz w:val="20"/>
          <w:lang w:val="hy-AM"/>
        </w:rPr>
        <w:t xml:space="preserve"> </w:t>
      </w:r>
      <w:r>
        <w:rPr>
          <w:rFonts w:ascii="GHEA Grapalat" w:hAnsi="GHEA Grapalat" w:cs="Sylfaen"/>
          <w:sz w:val="20"/>
          <w:lang w:val="hy-AM"/>
        </w:rPr>
        <w:lastRenderedPageBreak/>
        <w:t>և/կամ հայտի ապահովումը</w:t>
      </w:r>
      <w:r w:rsidRPr="00F566BF">
        <w:rPr>
          <w:rFonts w:ascii="GHEA Grapalat" w:hAnsi="GHEA Grapalat" w:cs="Sylfae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Sylfaen"/>
          <w:sz w:val="20"/>
          <w:lang w:val="af-ZA"/>
        </w:rPr>
        <w:t xml:space="preserve"> դրանք </w:t>
      </w:r>
      <w:proofErr w:type="spellStart"/>
      <w:r w:rsidRPr="00F566BF">
        <w:rPr>
          <w:rFonts w:ascii="GHEA Grapalat" w:hAnsi="GHEA Grapalat" w:cs="Sylfaen"/>
          <w:sz w:val="20"/>
        </w:rPr>
        <w:t>ներկայացված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անհամապատասխան</w:t>
      </w:r>
      <w:proofErr w:type="spellEnd"/>
      <w:r w:rsidRPr="00F566BF">
        <w:rPr>
          <w:rFonts w:ascii="GHEA Grapalat" w:hAnsi="GHEA Grapalat" w:cs="Sylfaen"/>
          <w:sz w:val="20"/>
          <w:lang w:val="hy-AM"/>
        </w:rPr>
        <w:t xml:space="preserve">, բացառությամբ  սույն հրավերի 1-ին մասի 8.9 կետով սահմանված դեպքի: </w:t>
      </w:r>
    </w:p>
    <w:p w14:paraId="7261FD99" w14:textId="24F23B15" w:rsidR="00402BC5" w:rsidRPr="00F566BF" w:rsidRDefault="00402BC5" w:rsidP="00402BC5">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 xml:space="preserve">8.3 </w:t>
      </w:r>
      <w:r w:rsidRPr="00F566BF">
        <w:rPr>
          <w:rFonts w:ascii="GHEA Grapalat" w:hAnsi="GHEA Grapalat" w:cs="Sylfaen"/>
          <w:sz w:val="20"/>
          <w:szCs w:val="24"/>
          <w:lang w:val="ru-RU"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00E54E6B">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մասնակիցների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որոշման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նպատակով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նախագահն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ավտոմատ</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եղանակով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ստեղծում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հայտերի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գնահատման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մասին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արձանագրություն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համակարգում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հաստատվում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անդամների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կողմից</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համակարգում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նշում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կատարելու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w:t>
      </w:r>
    </w:p>
    <w:p w14:paraId="344AD716" w14:textId="77777777" w:rsidR="00402BC5" w:rsidRPr="00F566BF" w:rsidRDefault="00402BC5" w:rsidP="00402BC5">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Pr="00F566BF">
        <w:rPr>
          <w:rFonts w:ascii="GHEA Grapalat" w:hAnsi="GHEA Grapalat" w:cs="Sylfaen"/>
          <w:szCs w:val="24"/>
          <w:lang w:val="hy-AM"/>
        </w:rPr>
        <w:t>4</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ru-RU"/>
        </w:rPr>
        <w:t>մասնակիցը</w:t>
      </w:r>
      <w:r w:rsidRPr="00F566BF">
        <w:rPr>
          <w:rFonts w:ascii="GHEA Grapalat" w:hAnsi="GHEA Grapalat" w:cs="Sylfaen"/>
          <w:szCs w:val="24"/>
        </w:rPr>
        <w:t xml:space="preserve"> </w:t>
      </w:r>
      <w:r w:rsidRPr="00F566BF">
        <w:rPr>
          <w:rFonts w:ascii="GHEA Grapalat" w:hAnsi="GHEA Grapalat" w:cs="Sylfaen"/>
          <w:szCs w:val="24"/>
          <w:lang w:val="ru-RU"/>
        </w:rPr>
        <w:t>որոշվում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բավարար</w:t>
      </w:r>
      <w:r w:rsidRPr="00F566BF">
        <w:rPr>
          <w:rFonts w:ascii="GHEA Grapalat" w:hAnsi="GHEA Grapalat" w:cs="Sylfaen"/>
          <w:szCs w:val="24"/>
        </w:rPr>
        <w:t xml:space="preserve"> </w:t>
      </w:r>
      <w:r w:rsidRPr="00F566BF">
        <w:rPr>
          <w:rFonts w:ascii="GHEA Grapalat" w:hAnsi="GHEA Grapalat" w:cs="Sylfaen"/>
          <w:szCs w:val="24"/>
          <w:lang w:val="ru-RU"/>
        </w:rPr>
        <w:t>գնահատված</w:t>
      </w:r>
      <w:r w:rsidRPr="00F566BF">
        <w:rPr>
          <w:rFonts w:ascii="GHEA Grapalat" w:hAnsi="GHEA Grapalat" w:cs="Sylfaen"/>
          <w:szCs w:val="24"/>
        </w:rPr>
        <w:t xml:space="preserve"> </w:t>
      </w:r>
      <w:r w:rsidRPr="00F566BF">
        <w:rPr>
          <w:rFonts w:ascii="GHEA Grapalat" w:hAnsi="GHEA Grapalat" w:cs="Sylfaen"/>
          <w:szCs w:val="24"/>
          <w:lang w:val="ru-RU"/>
        </w:rPr>
        <w:t>հայտեր</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w:t>
      </w:r>
      <w:r w:rsidRPr="00F566BF">
        <w:rPr>
          <w:rFonts w:ascii="GHEA Grapalat" w:hAnsi="GHEA Grapalat" w:cs="Sylfaen"/>
          <w:szCs w:val="24"/>
        </w:rPr>
        <w:t xml:space="preserve"> </w:t>
      </w:r>
      <w:r w:rsidRPr="00F566BF">
        <w:rPr>
          <w:rFonts w:ascii="GHEA Grapalat" w:hAnsi="GHEA Grapalat" w:cs="Sylfaen"/>
          <w:szCs w:val="24"/>
          <w:lang w:val="ru-RU"/>
        </w:rPr>
        <w:t>թվից</w:t>
      </w:r>
      <w:r w:rsidRPr="00F566BF">
        <w:rPr>
          <w:rFonts w:ascii="GHEA Grapalat" w:hAnsi="GHEA Grapalat" w:cs="Sylfaen"/>
          <w:szCs w:val="24"/>
        </w:rPr>
        <w:t xml:space="preserve">` </w:t>
      </w:r>
      <w:r w:rsidRPr="00F566BF">
        <w:rPr>
          <w:rFonts w:ascii="GHEA Grapalat" w:hAnsi="GHEA Grapalat" w:cs="Sylfaen"/>
          <w:szCs w:val="24"/>
          <w:lang w:val="ru-RU"/>
        </w:rPr>
        <w:t>նվազագույն</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ասնակցին</w:t>
      </w:r>
      <w:r w:rsidRPr="00F566BF">
        <w:rPr>
          <w:rFonts w:ascii="GHEA Grapalat" w:hAnsi="GHEA Grapalat" w:cs="Sylfaen"/>
          <w:szCs w:val="24"/>
        </w:rPr>
        <w:t xml:space="preserve"> </w:t>
      </w:r>
      <w:r w:rsidRPr="00F566BF">
        <w:rPr>
          <w:rFonts w:ascii="GHEA Grapalat" w:hAnsi="GHEA Grapalat" w:cs="Sylfaen"/>
          <w:szCs w:val="24"/>
          <w:lang w:val="ru-RU"/>
        </w:rPr>
        <w:t>նախապատվություն</w:t>
      </w:r>
      <w:r w:rsidRPr="00F566BF">
        <w:rPr>
          <w:rFonts w:ascii="GHEA Grapalat" w:hAnsi="GHEA Grapalat" w:cs="Sylfaen"/>
          <w:szCs w:val="24"/>
        </w:rPr>
        <w:t xml:space="preserve"> </w:t>
      </w:r>
      <w:r w:rsidRPr="00F566BF">
        <w:rPr>
          <w:rFonts w:ascii="GHEA Grapalat" w:hAnsi="GHEA Grapalat" w:cs="Sylfaen"/>
          <w:szCs w:val="24"/>
          <w:lang w:val="ru-RU"/>
        </w:rPr>
        <w:t>տալու</w:t>
      </w:r>
      <w:r w:rsidRPr="00F566BF">
        <w:rPr>
          <w:rFonts w:ascii="GHEA Grapalat" w:hAnsi="GHEA Grapalat" w:cs="Sylfaen"/>
          <w:szCs w:val="24"/>
        </w:rPr>
        <w:t xml:space="preserve"> </w:t>
      </w:r>
      <w:r w:rsidRPr="00F566BF">
        <w:rPr>
          <w:rFonts w:ascii="GHEA Grapalat" w:hAnsi="GHEA Grapalat" w:cs="Sylfaen"/>
          <w:szCs w:val="24"/>
          <w:lang w:val="ru-RU"/>
        </w:rPr>
        <w:t>սկզբունքով։</w:t>
      </w:r>
      <w:r w:rsidRPr="00F566BF">
        <w:rPr>
          <w:rFonts w:ascii="GHEA Grapalat" w:hAnsi="GHEA Grapalat" w:cs="Sylfaen"/>
          <w:szCs w:val="24"/>
        </w:rPr>
        <w:t xml:space="preserve"> </w:t>
      </w:r>
      <w:r w:rsidRPr="00F566BF">
        <w:rPr>
          <w:rFonts w:ascii="GHEA Grapalat" w:hAnsi="GHEA Grapalat" w:cs="Sylfaen"/>
          <w:szCs w:val="24"/>
          <w:lang w:val="ru-RU"/>
        </w:rPr>
        <w:t>Ընդ</w:t>
      </w:r>
      <w:r w:rsidRPr="00F566BF">
        <w:rPr>
          <w:rFonts w:ascii="GHEA Grapalat" w:hAnsi="GHEA Grapalat" w:cs="Sylfaen"/>
          <w:szCs w:val="24"/>
        </w:rPr>
        <w:t xml:space="preserve"> </w:t>
      </w:r>
      <w:r w:rsidRPr="00F566BF">
        <w:rPr>
          <w:rFonts w:ascii="GHEA Grapalat" w:hAnsi="GHEA Grapalat" w:cs="Sylfaen"/>
          <w:szCs w:val="24"/>
          <w:lang w:val="ru-RU"/>
        </w:rPr>
        <w:t>որում</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կողմից</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en-US"/>
        </w:rPr>
        <w:t>և</w:t>
      </w:r>
      <w:r w:rsidRPr="00F566BF">
        <w:rPr>
          <w:rFonts w:ascii="GHEA Grapalat" w:hAnsi="GHEA Grapalat" w:cs="Sylfaen"/>
          <w:szCs w:val="24"/>
        </w:rPr>
        <w:t xml:space="preserve"> </w:t>
      </w:r>
      <w:r>
        <w:rPr>
          <w:rFonts w:ascii="GHEA Grapalat" w:hAnsi="GHEA Grapalat" w:cs="Sylfaen"/>
          <w:szCs w:val="24"/>
          <w:lang w:val="hy-AM"/>
        </w:rPr>
        <w:t>այդպիսին չճանաչված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մասնակիցներին</w:t>
      </w:r>
      <w:r w:rsidRPr="00F566BF">
        <w:rPr>
          <w:rFonts w:ascii="GHEA Grapalat" w:hAnsi="GHEA Grapalat" w:cs="Sylfaen"/>
          <w:szCs w:val="24"/>
        </w:rPr>
        <w:t xml:space="preserve"> </w:t>
      </w:r>
      <w:r w:rsidRPr="00F566BF">
        <w:rPr>
          <w:rFonts w:ascii="GHEA Grapalat" w:hAnsi="GHEA Grapalat" w:cs="Sylfaen"/>
          <w:szCs w:val="24"/>
          <w:lang w:val="ru-RU"/>
        </w:rPr>
        <w:t>որոշելիս</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առաջարկների</w:t>
      </w:r>
      <w:r w:rsidRPr="00F566BF">
        <w:rPr>
          <w:rFonts w:ascii="GHEA Grapalat" w:hAnsi="GHEA Grapalat" w:cs="Sylfaen"/>
          <w:szCs w:val="24"/>
        </w:rPr>
        <w:t xml:space="preserve"> գնահատումը և </w:t>
      </w:r>
      <w:r w:rsidRPr="00F566BF">
        <w:rPr>
          <w:rFonts w:ascii="GHEA Grapalat" w:hAnsi="GHEA Grapalat" w:cs="Sylfaen"/>
          <w:szCs w:val="24"/>
          <w:lang w:val="ru-RU"/>
        </w:rPr>
        <w:t>համեմատումն</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առանց</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հրավերի</w:t>
      </w:r>
      <w:r w:rsidRPr="00F566BF">
        <w:rPr>
          <w:rFonts w:ascii="GHEA Grapalat" w:hAnsi="GHEA Grapalat" w:cs="Sylfaen"/>
          <w:szCs w:val="24"/>
        </w:rPr>
        <w:t xml:space="preserve"> 1-ին </w:t>
      </w:r>
      <w:r w:rsidRPr="00F566BF">
        <w:rPr>
          <w:rFonts w:ascii="GHEA Grapalat" w:hAnsi="GHEA Grapalat" w:cs="Sylfaen"/>
          <w:szCs w:val="24"/>
          <w:lang w:val="ru-RU"/>
        </w:rPr>
        <w:t>մասի</w:t>
      </w:r>
      <w:r w:rsidRPr="00F566BF">
        <w:rPr>
          <w:rFonts w:ascii="GHEA Grapalat" w:hAnsi="GHEA Grapalat" w:cs="Sylfaen"/>
          <w:szCs w:val="24"/>
        </w:rPr>
        <w:t xml:space="preserve"> 5.2-րդ </w:t>
      </w:r>
      <w:r w:rsidRPr="00F566BF">
        <w:rPr>
          <w:rFonts w:ascii="GHEA Grapalat" w:hAnsi="GHEA Grapalat" w:cs="Sylfaen"/>
          <w:szCs w:val="24"/>
          <w:lang w:val="ru-RU"/>
        </w:rPr>
        <w:t>կետում</w:t>
      </w:r>
      <w:r w:rsidRPr="00F566BF">
        <w:rPr>
          <w:rFonts w:ascii="GHEA Grapalat" w:hAnsi="GHEA Grapalat" w:cs="Sylfaen"/>
          <w:szCs w:val="24"/>
        </w:rPr>
        <w:t xml:space="preserve"> </w:t>
      </w:r>
      <w:r w:rsidRPr="00F566BF">
        <w:rPr>
          <w:rFonts w:ascii="GHEA Grapalat" w:hAnsi="GHEA Grapalat" w:cs="Sylfaen"/>
          <w:szCs w:val="24"/>
          <w:lang w:val="ru-RU"/>
        </w:rPr>
        <w:t>նշված</w:t>
      </w:r>
      <w:r w:rsidRPr="00F566BF">
        <w:rPr>
          <w:rFonts w:ascii="GHEA Grapalat" w:hAnsi="GHEA Grapalat" w:cs="Sylfaen"/>
          <w:szCs w:val="24"/>
        </w:rPr>
        <w:t xml:space="preserve"> </w:t>
      </w:r>
      <w:r w:rsidRPr="00F566BF">
        <w:rPr>
          <w:rFonts w:ascii="GHEA Grapalat" w:hAnsi="GHEA Grapalat" w:cs="Sylfaen"/>
          <w:szCs w:val="24"/>
          <w:lang w:val="ru-RU"/>
        </w:rPr>
        <w:t>հարկի</w:t>
      </w:r>
      <w:r w:rsidRPr="00F566BF">
        <w:rPr>
          <w:rFonts w:ascii="GHEA Grapalat" w:hAnsi="GHEA Grapalat" w:cs="Sylfaen"/>
          <w:szCs w:val="24"/>
        </w:rPr>
        <w:t xml:space="preserve"> </w:t>
      </w:r>
      <w:r w:rsidRPr="00F566BF">
        <w:rPr>
          <w:rFonts w:ascii="GHEA Grapalat" w:hAnsi="GHEA Grapalat" w:cs="Sylfaen"/>
          <w:szCs w:val="24"/>
          <w:lang w:val="ru-RU"/>
        </w:rPr>
        <w:t>գումարի</w:t>
      </w:r>
      <w:r w:rsidRPr="00F566BF">
        <w:rPr>
          <w:rFonts w:ascii="GHEA Grapalat" w:hAnsi="GHEA Grapalat" w:cs="Sylfaen"/>
          <w:szCs w:val="24"/>
        </w:rPr>
        <w:t xml:space="preserve"> </w:t>
      </w:r>
      <w:r w:rsidRPr="00F566BF">
        <w:rPr>
          <w:rFonts w:ascii="GHEA Grapalat" w:hAnsi="GHEA Grapalat" w:cs="Sylfaen"/>
          <w:szCs w:val="24"/>
          <w:lang w:val="ru-RU"/>
        </w:rPr>
        <w:t>հաշվարկման</w:t>
      </w:r>
      <w:r w:rsidRPr="00F566BF">
        <w:rPr>
          <w:rFonts w:ascii="GHEA Grapalat" w:hAnsi="GHEA Grapalat" w:cs="Sylfaen"/>
          <w:szCs w:val="24"/>
          <w:lang w:val="hy-AM"/>
        </w:rPr>
        <w:t>, իսկ</w:t>
      </w:r>
      <w:r w:rsidRPr="00F566BF">
        <w:rPr>
          <w:rFonts w:ascii="GHEA Grapalat" w:hAnsi="GHEA Grapalat" w:cs="Sylfaen"/>
          <w:szCs w:val="24"/>
        </w:rPr>
        <w:t xml:space="preserve"> </w:t>
      </w:r>
      <w:r w:rsidRPr="00F566BF">
        <w:rPr>
          <w:rFonts w:ascii="GHEA Grapalat" w:hAnsi="GHEA Grapalat" w:cs="Sylfaen"/>
        </w:rPr>
        <w:t xml:space="preserve">հայտերը գնահատելիս </w:t>
      </w:r>
      <w:proofErr w:type="spellStart"/>
      <w:r w:rsidRPr="00F566BF">
        <w:rPr>
          <w:rFonts w:ascii="GHEA Grapalat" w:hAnsi="GHEA Grapalat" w:cs="Sylfaen"/>
          <w:lang w:val="en-US"/>
        </w:rPr>
        <w:t>հիմք</w:t>
      </w:r>
      <w:proofErr w:type="spellEnd"/>
      <w:r w:rsidRPr="00F566BF">
        <w:rPr>
          <w:rFonts w:ascii="GHEA Grapalat" w:hAnsi="GHEA Grapalat" w:cs="Sylfaen"/>
        </w:rPr>
        <w:t xml:space="preserve"> </w:t>
      </w:r>
      <w:r w:rsidRPr="00F566BF">
        <w:rPr>
          <w:rFonts w:ascii="GHEA Grapalat" w:hAnsi="GHEA Grapalat" w:cs="Sylfaen"/>
          <w:lang w:val="en-US"/>
        </w:rPr>
        <w:t>է</w:t>
      </w:r>
      <w:r w:rsidRPr="00F566BF">
        <w:rPr>
          <w:rFonts w:ascii="GHEA Grapalat" w:hAnsi="GHEA Grapalat" w:cs="Sylfaen"/>
        </w:rPr>
        <w:t xml:space="preserve"> </w:t>
      </w:r>
      <w:proofErr w:type="spellStart"/>
      <w:r w:rsidRPr="00F566BF">
        <w:rPr>
          <w:rFonts w:ascii="GHEA Grapalat" w:hAnsi="GHEA Grapalat" w:cs="Sylfaen"/>
          <w:lang w:val="en-US"/>
        </w:rPr>
        <w:t>ընդունում</w:t>
      </w:r>
      <w:proofErr w:type="spellEnd"/>
      <w:r w:rsidRPr="00F566BF">
        <w:rPr>
          <w:rFonts w:ascii="GHEA Grapalat" w:hAnsi="GHEA Grapalat" w:cs="Sylfaen"/>
        </w:rPr>
        <w:t xml:space="preserve"> հ</w:t>
      </w:r>
      <w:proofErr w:type="spellStart"/>
      <w:r w:rsidRPr="00F566BF">
        <w:rPr>
          <w:rFonts w:ascii="GHEA Grapalat" w:hAnsi="GHEA Grapalat" w:cs="Sylfaen"/>
          <w:lang w:val="en-US"/>
        </w:rPr>
        <w:t>ամակարգում</w:t>
      </w:r>
      <w:proofErr w:type="spellEnd"/>
      <w:r w:rsidRPr="00F566BF">
        <w:rPr>
          <w:rFonts w:ascii="GHEA Grapalat" w:hAnsi="GHEA Grapalat" w:cs="Sylfaen"/>
        </w:rPr>
        <w:t xml:space="preserve"> </w:t>
      </w:r>
      <w:proofErr w:type="spellStart"/>
      <w:r w:rsidRPr="00F566BF">
        <w:rPr>
          <w:rFonts w:ascii="GHEA Grapalat" w:hAnsi="GHEA Grapalat" w:cs="Sylfaen"/>
          <w:lang w:val="en-US"/>
        </w:rPr>
        <w:t>կցված</w:t>
      </w:r>
      <w:proofErr w:type="spellEnd"/>
      <w:r w:rsidRPr="00F566BF">
        <w:rPr>
          <w:rFonts w:ascii="GHEA Grapalat" w:hAnsi="GHEA Grapalat" w:cs="Sylfaen"/>
        </w:rPr>
        <w:t xml:space="preserve">` </w:t>
      </w:r>
      <w:proofErr w:type="spellStart"/>
      <w:r w:rsidRPr="00F566BF">
        <w:rPr>
          <w:rFonts w:ascii="GHEA Grapalat" w:hAnsi="GHEA Grapalat" w:cs="Sylfaen"/>
          <w:lang w:val="en-US"/>
        </w:rPr>
        <w:t>մասնակցի</w:t>
      </w:r>
      <w:proofErr w:type="spellEnd"/>
      <w:r w:rsidRPr="00F566BF">
        <w:rPr>
          <w:rFonts w:ascii="GHEA Grapalat" w:hAnsi="GHEA Grapalat" w:cs="Sylfaen"/>
        </w:rPr>
        <w:t xml:space="preserve"> </w:t>
      </w:r>
      <w:proofErr w:type="spellStart"/>
      <w:r w:rsidRPr="00F566BF">
        <w:rPr>
          <w:rFonts w:ascii="GHEA Grapalat" w:hAnsi="GHEA Grapalat" w:cs="Sylfaen"/>
          <w:lang w:val="en-US"/>
        </w:rPr>
        <w:t>կողմից</w:t>
      </w:r>
      <w:proofErr w:type="spellEnd"/>
      <w:r w:rsidRPr="00F566BF">
        <w:rPr>
          <w:rFonts w:ascii="GHEA Grapalat" w:hAnsi="GHEA Grapalat" w:cs="Sylfaen"/>
        </w:rPr>
        <w:t xml:space="preserve"> </w:t>
      </w:r>
      <w:proofErr w:type="spellStart"/>
      <w:r w:rsidRPr="00F566BF">
        <w:rPr>
          <w:rFonts w:ascii="GHEA Grapalat" w:hAnsi="GHEA Grapalat" w:cs="Sylfaen"/>
          <w:lang w:val="en-US"/>
        </w:rPr>
        <w:t>հաստատված</w:t>
      </w:r>
      <w:proofErr w:type="spellEnd"/>
      <w:r w:rsidRPr="00F566BF">
        <w:rPr>
          <w:rFonts w:ascii="GHEA Grapalat" w:hAnsi="GHEA Grapalat" w:cs="Sylfaen"/>
        </w:rPr>
        <w:t xml:space="preserve"> </w:t>
      </w:r>
      <w:proofErr w:type="spellStart"/>
      <w:r w:rsidRPr="00F566BF">
        <w:rPr>
          <w:rFonts w:ascii="GHEA Grapalat" w:hAnsi="GHEA Grapalat" w:cs="Sylfaen"/>
          <w:lang w:val="en-US"/>
        </w:rPr>
        <w:t>գնային</w:t>
      </w:r>
      <w:proofErr w:type="spellEnd"/>
      <w:r w:rsidRPr="00F566BF">
        <w:rPr>
          <w:rFonts w:ascii="GHEA Grapalat" w:hAnsi="GHEA Grapalat" w:cs="Sylfaen"/>
        </w:rPr>
        <w:t xml:space="preserve"> </w:t>
      </w:r>
      <w:proofErr w:type="spellStart"/>
      <w:r w:rsidRPr="00F566BF">
        <w:rPr>
          <w:rFonts w:ascii="GHEA Grapalat" w:hAnsi="GHEA Grapalat" w:cs="Sylfaen"/>
          <w:lang w:val="en-US"/>
        </w:rPr>
        <w:t>առաջարկը</w:t>
      </w:r>
      <w:proofErr w:type="spellEnd"/>
      <w:r w:rsidRPr="00F566BF">
        <w:rPr>
          <w:rFonts w:ascii="GHEA Grapalat" w:hAnsi="GHEA Grapalat" w:cs="Sylfaen"/>
          <w:lang w:val="hy-AM"/>
        </w:rPr>
        <w:t>:</w:t>
      </w:r>
    </w:p>
    <w:p w14:paraId="362A2E40" w14:textId="77777777" w:rsidR="00402BC5" w:rsidRPr="00F566BF" w:rsidRDefault="00402BC5" w:rsidP="00402BC5">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հայտում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անհամապատասխանություն</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տեղ</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գտել</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թվերով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միջև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հիմք</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ընդունվում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առաջարկվող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երկու</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արժույթներով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համեմատվում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Հայաստանի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Հանրապետության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դրամով</w:t>
      </w:r>
      <w:r w:rsidRPr="00F566BF">
        <w:rPr>
          <w:rFonts w:ascii="GHEA Grapalat" w:hAnsi="GHEA Grapalat" w:cs="Sylfaen"/>
          <w:i w:val="0"/>
          <w:szCs w:val="24"/>
          <w:lang w:val="af-ZA"/>
        </w:rPr>
        <w:t xml:space="preserve">` </w:t>
      </w:r>
      <w:r>
        <w:rPr>
          <w:rFonts w:ascii="GHEA Grapalat" w:hAnsi="GHEA Grapalat" w:cs="Sylfaen"/>
          <w:i w:val="0"/>
          <w:szCs w:val="24"/>
          <w:lang w:val="hy-AM"/>
        </w:rPr>
        <w:t>հայտերի բացման օրվա դրությամբ ՀՀ կենտրոնական բանկի կողմից սահմանված</w:t>
      </w:r>
      <w:r w:rsidRPr="00954C1B">
        <w:rPr>
          <w:rFonts w:ascii="GHEA Grapalat" w:hAnsi="GHEA Grapalat" w:cs="Sylfaen"/>
          <w:i w:val="0"/>
          <w:szCs w:val="24"/>
          <w:lang w:val="af-ZA"/>
        </w:rPr>
        <w:t xml:space="preserve"> </w:t>
      </w:r>
      <w:r w:rsidRPr="00F566BF">
        <w:rPr>
          <w:rFonts w:ascii="GHEA Grapalat" w:hAnsi="GHEA Grapalat" w:cs="Sylfaen"/>
          <w:i w:val="0"/>
          <w:szCs w:val="24"/>
          <w:lang w:val="ru-RU"/>
        </w:rPr>
        <w:t>փոխարժեքով։</w:t>
      </w:r>
      <w:r w:rsidRPr="00F566BF">
        <w:rPr>
          <w:rFonts w:ascii="GHEA Grapalat" w:hAnsi="GHEA Grapalat" w:cs="Sylfaen"/>
          <w:i w:val="0"/>
          <w:szCs w:val="24"/>
          <w:lang w:val="af-ZA"/>
        </w:rPr>
        <w:t xml:space="preserve"> </w:t>
      </w:r>
    </w:p>
    <w:p w14:paraId="0B3D1D21" w14:textId="77777777" w:rsidR="00402BC5" w:rsidRPr="00F566BF" w:rsidRDefault="00402BC5" w:rsidP="00402BC5">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Pr>
          <w:rFonts w:ascii="GHEA Grapalat" w:hAnsi="GHEA Grapalat"/>
          <w:sz w:val="20"/>
          <w:lang w:val="hy-AM" w:eastAsia="x-none"/>
        </w:rPr>
        <w:t>6</w:t>
      </w:r>
      <w:r w:rsidRPr="00F566BF">
        <w:rPr>
          <w:rFonts w:ascii="GHEA Grapalat" w:hAnsi="GHEA Grapalat"/>
          <w:sz w:val="20"/>
          <w:lang w:val="af-ZA" w:eastAsia="x-none"/>
        </w:rPr>
        <w:t xml:space="preserve"> Հ</w:t>
      </w:r>
      <w:r w:rsidRPr="00F566BF">
        <w:rPr>
          <w:rFonts w:ascii="GHEA Grapalat" w:hAnsi="GHEA Grapalat" w:cs="Sylfaen"/>
          <w:sz w:val="20"/>
          <w:szCs w:val="24"/>
          <w:lang w:val="ru-RU" w:eastAsia="en-US"/>
        </w:rPr>
        <w:t>անձնաժողովը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պահանջների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նկատմամբ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գնահատված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ru-RU" w:eastAsia="en-US"/>
        </w:rPr>
        <w:t>ասնակիցներից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հայտարարում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և այդպիսին չճանաչված </w:t>
      </w:r>
      <w:r w:rsidRPr="00F566BF">
        <w:rPr>
          <w:rFonts w:ascii="GHEA Grapalat" w:hAnsi="GHEA Grapalat" w:cs="Sylfaen"/>
          <w:sz w:val="20"/>
          <w:szCs w:val="24"/>
          <w:lang w:val="ru-RU" w:eastAsia="en-US"/>
        </w:rPr>
        <w:t>մասնակիցներին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նվազագույն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հավասարության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p>
    <w:p w14:paraId="4293203A" w14:textId="77777777" w:rsidR="00402BC5" w:rsidRPr="00F566BF" w:rsidRDefault="00402BC5" w:rsidP="00402BC5">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 xml:space="preserve"> </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ներկայացրած </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2148357A" w14:textId="77777777" w:rsidR="00402BC5" w:rsidRPr="00F566BF" w:rsidRDefault="00402BC5" w:rsidP="00402BC5">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հավասար գներ</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համակարգի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Pr>
          <w:rFonts w:ascii="GHEA Grapalat" w:hAnsi="GHEA Grapalat" w:cs="Sylfaen"/>
          <w:sz w:val="20"/>
          <w:szCs w:val="24"/>
          <w:lang w:val="hy-AM" w:eastAsia="en-US"/>
        </w:rPr>
        <w:t>՝ ոչ ավտոմատ ծանուցման եղանակով,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6A384C14" w14:textId="77777777" w:rsidR="00402BC5" w:rsidRPr="00F566BF" w:rsidRDefault="00402BC5" w:rsidP="00402BC5">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և ոչ ուշ, քան </w:t>
      </w:r>
      <w:r w:rsidRPr="00F566BF">
        <w:rPr>
          <w:rFonts w:ascii="GHEA Grapalat" w:hAnsi="GHEA Grapalat" w:cs="Sylfaen"/>
          <w:sz w:val="20"/>
          <w:szCs w:val="24"/>
          <w:lang w:val="hy-AM" w:eastAsia="en-US"/>
        </w:rPr>
        <w:t>հինգերորդ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0CCB9567" w14:textId="77777777" w:rsidR="00402BC5" w:rsidRPr="00F71502" w:rsidRDefault="00402BC5" w:rsidP="00402BC5">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մասնակցի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792F46BD" w14:textId="77777777" w:rsidR="00402BC5" w:rsidRPr="00D94074" w:rsidRDefault="00402BC5" w:rsidP="00402BC5">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Pr="00F71502">
        <w:rPr>
          <w:rFonts w:ascii="GHEA Grapalat" w:hAnsi="GHEA Grapalat" w:cs="Sylfaen"/>
          <w:sz w:val="20"/>
          <w:lang w:val="hy-AM"/>
        </w:rPr>
        <w:t>ե. բանակցությունների համար սահմանված վերջնաժամկետը լրանալու պահին, ըստ դրան ներկա մասնակիցների ներկայացրած գներիորոշվում և հայտարարվում են ընտրված և այդպիսին չճանաչված մասնակիցները: Եթե բանակցությունների արդյունքում մասնակիցների ներկայացրած գները մնում են հավասար</w:t>
      </w:r>
      <w:r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25B9B4F3" w14:textId="3BA03516" w:rsidR="00402BC5" w:rsidRPr="00D94074" w:rsidRDefault="00402BC5" w:rsidP="00402BC5">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w:t>
      </w:r>
      <w:r>
        <w:rPr>
          <w:rFonts w:ascii="GHEA Grapalat" w:hAnsi="GHEA Grapalat" w:cs="Sylfaen"/>
          <w:sz w:val="20"/>
          <w:lang w:val="hy-AM"/>
        </w:rPr>
        <w:t>ապրանքների</w:t>
      </w:r>
      <w:r w:rsidRPr="00D94074">
        <w:rPr>
          <w:rFonts w:ascii="GHEA Grapalat" w:hAnsi="GHEA Grapalat" w:cs="Sylfaen"/>
          <w:sz w:val="20"/>
          <w:lang w:val="hy-AM"/>
        </w:rPr>
        <w:t xml:space="preserve">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w:t>
      </w:r>
      <w:r w:rsidR="00893A92">
        <w:rPr>
          <w:rFonts w:ascii="GHEA Grapalat" w:hAnsi="GHEA Grapalat" w:cs="Sylfaen"/>
          <w:sz w:val="20"/>
          <w:lang w:val="hy-AM"/>
        </w:rPr>
        <w:t>ի</w:t>
      </w:r>
      <w:r w:rsidRPr="00D94074">
        <w:rPr>
          <w:rFonts w:ascii="GHEA Grapalat" w:hAnsi="GHEA Grapalat" w:cs="Sylfaen"/>
          <w:sz w:val="20"/>
          <w:lang w:val="hy-AM"/>
        </w:rPr>
        <w:t xml:space="preserve"> մասնակիցներ և միայն մեկ մասնակցի հայտն է գնահատվել հրավերի պահանջներին բավարար:</w:t>
      </w:r>
    </w:p>
    <w:p w14:paraId="605FA485" w14:textId="77777777" w:rsidR="00402BC5" w:rsidRPr="00D94074" w:rsidRDefault="00402BC5" w:rsidP="00402BC5">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50375EC7" w14:textId="0B218592" w:rsidR="00402BC5" w:rsidRPr="00F566BF" w:rsidRDefault="00402BC5" w:rsidP="00402BC5">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8</w:t>
      </w:r>
      <w:r w:rsidRPr="00F566BF">
        <w:rPr>
          <w:rFonts w:ascii="GHEA Grapalat" w:hAnsi="GHEA Grapalat"/>
          <w:sz w:val="20"/>
          <w:szCs w:val="20"/>
          <w:lang w:val="af-ZA" w:eastAsia="x-none"/>
        </w:rPr>
        <w:t xml:space="preserve"> Պահանջի դեպքում որևէ մասնակցի հայտի</w:t>
      </w:r>
      <w:r w:rsidR="0081190C">
        <w:rPr>
          <w:rFonts w:ascii="GHEA Grapalat" w:hAnsi="GHEA Grapalat"/>
          <w:sz w:val="20"/>
          <w:szCs w:val="20"/>
          <w:lang w:val="af-ZA" w:eastAsia="x-none"/>
        </w:rPr>
        <w:t xml:space="preserve"> </w:t>
      </w:r>
      <w:r w:rsidRPr="00F566BF">
        <w:rPr>
          <w:rFonts w:ascii="GHEA Grapalat" w:hAnsi="GHEA Grapalat"/>
          <w:sz w:val="20"/>
          <w:szCs w:val="20"/>
          <w:lang w:val="af-ZA" w:eastAsia="x-none"/>
        </w:rPr>
        <w:t>պատճենները հանձնաժողովի քարտուղարն անհապաղ տրամադրում է նման պահանջ ներկայացրած այլ մասնակցին:</w:t>
      </w:r>
      <w:r w:rsidRPr="00F566BF">
        <w:rPr>
          <w:rFonts w:ascii="GHEA Grapalat" w:hAnsi="GHEA Grapalat"/>
          <w:sz w:val="20"/>
          <w:szCs w:val="20"/>
          <w:lang w:val="hy-AM" w:eastAsia="x-none"/>
        </w:rPr>
        <w:t xml:space="preserve"> </w:t>
      </w:r>
      <w:r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F566BF">
        <w:rPr>
          <w:rFonts w:ascii="GHEA Grapalat" w:hAnsi="GHEA Grapalat"/>
          <w:sz w:val="20"/>
          <w:szCs w:val="20"/>
          <w:lang w:val="hy-AM" w:eastAsia="x-none"/>
        </w:rPr>
        <w:t xml:space="preserve">հայտում ներառված </w:t>
      </w:r>
      <w:r w:rsidRPr="00F566BF">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F566BF">
        <w:rPr>
          <w:rFonts w:ascii="GHEA Grapalat" w:hAnsi="GHEA Grapalat"/>
          <w:sz w:val="20"/>
          <w:szCs w:val="20"/>
          <w:lang w:val="hy-AM" w:eastAsia="x-none"/>
        </w:rPr>
        <w:t>:</w:t>
      </w:r>
    </w:p>
    <w:p w14:paraId="773BD7AC" w14:textId="77777777" w:rsidR="00402BC5" w:rsidRPr="00F566BF" w:rsidRDefault="00402BC5" w:rsidP="00402BC5">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պահանջների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նկատմամբ</w:t>
      </w:r>
      <w:r w:rsidRPr="00F566BF">
        <w:rPr>
          <w:rFonts w:ascii="GHEA Grapalat" w:hAnsi="GHEA Grapalat" w:cs="Sylfaen"/>
          <w:sz w:val="20"/>
          <w:szCs w:val="24"/>
          <w:lang w:val="af-ZA" w:eastAsia="en-US"/>
        </w:rPr>
        <w:t>,</w:t>
      </w:r>
      <w:bookmarkStart w:id="7"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End w:id="7"/>
      <w:r w:rsidRPr="00F566BF">
        <w:rPr>
          <w:rFonts w:ascii="GHEA Grapalat" w:hAnsi="GHEA Grapalat" w:cs="Sylfaen"/>
          <w:sz w:val="20"/>
          <w:szCs w:val="24"/>
          <w:lang w:val="hy-AM" w:eastAsia="en-US"/>
        </w:rPr>
        <w:t xml:space="preserve"> ապա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հանձնաժողովը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օրով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կասեցնում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իսկ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lastRenderedPageBreak/>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դրա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մասին</w:t>
      </w:r>
      <w:r w:rsidRPr="00F566BF">
        <w:rPr>
          <w:rFonts w:ascii="GHEA Grapalat" w:hAnsi="GHEA Grapalat" w:cs="Sylfaen"/>
          <w:sz w:val="20"/>
          <w:szCs w:val="24"/>
          <w:lang w:val="af-ZA" w:eastAsia="en-US"/>
        </w:rPr>
        <w:t xml:space="preserve"> համակարգի միջոցով </w:t>
      </w:r>
      <w:r w:rsidRPr="00F566BF">
        <w:rPr>
          <w:rFonts w:ascii="GHEA Grapalat" w:hAnsi="GHEA Grapalat" w:cs="Sylfaen"/>
          <w:sz w:val="20"/>
          <w:szCs w:val="24"/>
          <w:lang w:val="hy-AM" w:eastAsia="en-US"/>
        </w:rPr>
        <w:t>տեղեկացնում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hy-AM" w:eastAsia="en-US"/>
        </w:rPr>
        <w:t>ասնակցին՝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առաջարկելով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մինչև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կասեցման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4DCDEA74" w14:textId="77777777" w:rsidR="00402BC5" w:rsidRPr="00F566BF" w:rsidRDefault="00402BC5" w:rsidP="00402BC5">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6FA83F7A" w14:textId="77777777" w:rsidR="00402BC5" w:rsidRPr="00F566BF" w:rsidRDefault="00402BC5" w:rsidP="00402BC5">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Pr="00F566BF">
        <w:rPr>
          <w:rFonts w:ascii="GHEA Grapalat" w:hAnsi="GHEA Grapalat" w:cs="Sylfaen"/>
          <w:sz w:val="20"/>
          <w:szCs w:val="24"/>
          <w:lang w:val="hy-AM" w:eastAsia="en-US"/>
        </w:rPr>
        <w:t>10</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8.</w:t>
      </w:r>
      <w:r w:rsidRPr="00F566BF">
        <w:rPr>
          <w:rFonts w:ascii="GHEA Grapalat" w:hAnsi="GHEA Grapalat" w:cs="Sylfaen"/>
          <w:sz w:val="20"/>
          <w:szCs w:val="24"/>
          <w:lang w:val="hy-AM" w:eastAsia="en-US"/>
        </w:rPr>
        <w:t>9</w:t>
      </w:r>
      <w:r w:rsidRPr="00F566BF">
        <w:rPr>
          <w:rFonts w:ascii="GHEA Grapalat" w:hAnsi="GHEA Grapalat" w:cs="Sylfaen"/>
          <w:sz w:val="20"/>
          <w:szCs w:val="24"/>
          <w:lang w:val="af-ZA" w:eastAsia="en-US"/>
        </w:rPr>
        <w:t>-</w:t>
      </w:r>
      <w:r w:rsidRPr="00F566BF">
        <w:rPr>
          <w:rFonts w:ascii="GHEA Grapalat" w:hAnsi="GHEA Grapalat" w:cs="Sylfaen"/>
          <w:sz w:val="20"/>
          <w:szCs w:val="24"/>
          <w:lang w:val="hy-AM" w:eastAsia="en-US"/>
        </w:rPr>
        <w:t>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կետով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ժամկետում</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hy-AM" w:eastAsia="en-US"/>
        </w:rPr>
        <w:t>ասնակիցը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ապա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վերջինիս</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դեպքում տվյալ 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մերժվում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 իսկ ընտրված մասնակից է ճանաչվում հաջորդող տեղ զբաղեցրած մասնակիցը:</w:t>
      </w:r>
    </w:p>
    <w:p w14:paraId="24981545" w14:textId="7348ACC8" w:rsidR="00402BC5" w:rsidRPr="00915006" w:rsidRDefault="00402BC5" w:rsidP="00402BC5">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Pr="00F566BF">
        <w:rPr>
          <w:rFonts w:ascii="GHEA Grapalat" w:hAnsi="GHEA Grapalat" w:cs="Sylfaen"/>
          <w:szCs w:val="24"/>
          <w:lang w:val="hy-AM"/>
        </w:rPr>
        <w:t>11</w:t>
      </w:r>
      <w:r w:rsidRPr="00F566BF">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sidRPr="005E1F72">
        <w:rPr>
          <w:rFonts w:ascii="GHEA Grapalat" w:hAnsi="GHEA Grapalat" w:cs="Sylfaen"/>
          <w:szCs w:val="24"/>
        </w:rPr>
        <w:t xml:space="preserve"> </w:t>
      </w:r>
      <w:r w:rsidRPr="000D2054">
        <w:rPr>
          <w:rFonts w:ascii="GHEA Grapalat" w:hAnsi="GHEA Grapalat" w:cs="Sylfaen"/>
          <w:szCs w:val="24"/>
          <w:lang w:val="hy-AM"/>
        </w:rPr>
        <w:t>չի</w:t>
      </w:r>
      <w:r w:rsidRPr="005E1F72">
        <w:rPr>
          <w:rFonts w:ascii="GHEA Grapalat" w:hAnsi="GHEA Grapalat" w:cs="Sylfaen"/>
          <w:szCs w:val="24"/>
        </w:rPr>
        <w:t xml:space="preserve"> </w:t>
      </w:r>
      <w:r w:rsidRPr="000D2054">
        <w:rPr>
          <w:rFonts w:ascii="GHEA Grapalat" w:hAnsi="GHEA Grapalat" w:cs="Sylfaen"/>
          <w:szCs w:val="24"/>
          <w:lang w:val="hy-AM"/>
        </w:rPr>
        <w:t>կարող</w:t>
      </w:r>
      <w:r w:rsidRPr="005E1F72">
        <w:rPr>
          <w:rFonts w:ascii="GHEA Grapalat" w:hAnsi="GHEA Grapalat" w:cs="Sylfaen"/>
          <w:szCs w:val="24"/>
        </w:rPr>
        <w:t xml:space="preserve"> </w:t>
      </w:r>
      <w:r w:rsidRPr="000D2054">
        <w:rPr>
          <w:rFonts w:ascii="GHEA Grapalat" w:hAnsi="GHEA Grapalat" w:cs="Sylfaen"/>
          <w:szCs w:val="24"/>
          <w:lang w:val="hy-AM"/>
        </w:rPr>
        <w:t>մասնակցել</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աշխատանքներին</w:t>
      </w:r>
      <w:r w:rsidRPr="005E1F72">
        <w:rPr>
          <w:rFonts w:ascii="GHEA Grapalat" w:hAnsi="GHEA Grapalat" w:cs="Sylfaen"/>
          <w:szCs w:val="24"/>
        </w:rPr>
        <w:t xml:space="preserve">, </w:t>
      </w:r>
      <w:r>
        <w:rPr>
          <w:rFonts w:ascii="GHEA Grapalat" w:hAnsi="GHEA Grapalat" w:cs="Sylfaen"/>
          <w:szCs w:val="24"/>
          <w:lang w:val="hy-AM"/>
        </w:rPr>
        <w:t>եթե հանձնաժողովի գործունեության ընթացքում</w:t>
      </w:r>
      <w:r w:rsidR="00773C6B" w:rsidRPr="00773C6B">
        <w:rPr>
          <w:rFonts w:ascii="GHEA Grapalat" w:hAnsi="GHEA Grapalat" w:cs="Sylfaen"/>
          <w:szCs w:val="24"/>
          <w:lang w:val="hy-AM"/>
        </w:rPr>
        <w:t xml:space="preserve"> </w:t>
      </w:r>
      <w:r w:rsidRPr="000D2054">
        <w:rPr>
          <w:rFonts w:ascii="GHEA Grapalat" w:hAnsi="GHEA Grapalat" w:cs="Sylfaen"/>
          <w:szCs w:val="24"/>
          <w:lang w:val="hy-AM"/>
        </w:rPr>
        <w:t>պարզվում</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որ</w:t>
      </w:r>
      <w:r w:rsidRPr="005E1F72">
        <w:rPr>
          <w:rFonts w:ascii="GHEA Grapalat" w:hAnsi="GHEA Grapalat" w:cs="Sylfaen"/>
          <w:szCs w:val="24"/>
        </w:rPr>
        <w:t xml:space="preserve"> </w:t>
      </w:r>
      <w:r w:rsidRPr="000D2054">
        <w:rPr>
          <w:rFonts w:ascii="GHEA Grapalat" w:hAnsi="GHEA Grapalat" w:cs="Sylfaen"/>
          <w:szCs w:val="24"/>
          <w:lang w:val="hy-AM"/>
        </w:rPr>
        <w:t>վերջիններիս</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իրենց</w:t>
      </w:r>
      <w:r w:rsidRPr="005E1F72">
        <w:rPr>
          <w:rFonts w:ascii="GHEA Grapalat" w:hAnsi="GHEA Grapalat" w:cs="Sylfaen"/>
          <w:szCs w:val="24"/>
        </w:rPr>
        <w:t xml:space="preserve"> </w:t>
      </w:r>
      <w:r w:rsidRPr="000D2054">
        <w:rPr>
          <w:rFonts w:ascii="GHEA Grapalat" w:hAnsi="GHEA Grapalat" w:cs="Sylfaen"/>
          <w:szCs w:val="24"/>
          <w:lang w:val="hy-AM"/>
        </w:rPr>
        <w:t>մերձավոր</w:t>
      </w:r>
      <w:r w:rsidRPr="005E1F72">
        <w:rPr>
          <w:rFonts w:ascii="GHEA Grapalat" w:hAnsi="GHEA Grapalat" w:cs="Sylfaen"/>
          <w:szCs w:val="24"/>
        </w:rPr>
        <w:t xml:space="preserve"> </w:t>
      </w:r>
      <w:r w:rsidRPr="000D2054">
        <w:rPr>
          <w:rFonts w:ascii="GHEA Grapalat" w:hAnsi="GHEA Grapalat" w:cs="Sylfaen"/>
          <w:szCs w:val="24"/>
          <w:lang w:val="hy-AM"/>
        </w:rPr>
        <w:t>ազգակցությամբ</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խնամիությամբ</w:t>
      </w:r>
      <w:r w:rsidRPr="005E1F72">
        <w:rPr>
          <w:rFonts w:ascii="GHEA Grapalat" w:hAnsi="GHEA Grapalat" w:cs="Sylfaen"/>
          <w:szCs w:val="24"/>
        </w:rPr>
        <w:t xml:space="preserve"> </w:t>
      </w:r>
      <w:r w:rsidRPr="000D2054">
        <w:rPr>
          <w:rFonts w:ascii="GHEA Grapalat" w:hAnsi="GHEA Grapalat" w:cs="Sylfaen"/>
          <w:szCs w:val="24"/>
          <w:lang w:val="hy-AM"/>
        </w:rPr>
        <w:t>կապված</w:t>
      </w:r>
      <w:r w:rsidRPr="005E1F72">
        <w:rPr>
          <w:rFonts w:ascii="GHEA Grapalat" w:hAnsi="GHEA Grapalat" w:cs="Sylfaen"/>
          <w:szCs w:val="24"/>
        </w:rPr>
        <w:t xml:space="preserve"> </w:t>
      </w:r>
      <w:r w:rsidRPr="000D2054">
        <w:rPr>
          <w:rFonts w:ascii="GHEA Grapalat" w:hAnsi="GHEA Grapalat" w:cs="Sylfaen"/>
          <w:szCs w:val="24"/>
          <w:lang w:val="hy-AM"/>
        </w:rPr>
        <w:t>անձը</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ամուսին</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sidRPr="005E1F72">
        <w:rPr>
          <w:rFonts w:ascii="GHEA Grapalat" w:hAnsi="GHEA Grapalat" w:cs="Sylfaen"/>
          <w:szCs w:val="24"/>
        </w:rPr>
        <w:t xml:space="preserve">, </w:t>
      </w:r>
      <w:r w:rsidRPr="000D2054">
        <w:rPr>
          <w:rFonts w:ascii="GHEA Grapalat" w:hAnsi="GHEA Grapalat" w:cs="Sylfaen"/>
          <w:szCs w:val="24"/>
          <w:lang w:val="hy-AM"/>
        </w:rPr>
        <w:t>քույր</w:t>
      </w:r>
      <w:r w:rsidRPr="005E1F72">
        <w:rPr>
          <w:rFonts w:ascii="GHEA Grapalat" w:hAnsi="GHEA Grapalat" w:cs="Sylfaen"/>
          <w:szCs w:val="24"/>
        </w:rPr>
        <w:t>,</w:t>
      </w:r>
      <w:r>
        <w:rPr>
          <w:rFonts w:ascii="GHEA Grapalat" w:hAnsi="GHEA Grapalat" w:cs="Sylfaen"/>
          <w:szCs w:val="24"/>
          <w:lang w:val="hy-AM"/>
        </w:rPr>
        <w:t>տատ, պապ, թոռ,</w:t>
      </w:r>
      <w:r w:rsidRPr="005E1F72">
        <w:rPr>
          <w:rFonts w:ascii="GHEA Grapalat" w:hAnsi="GHEA Grapalat" w:cs="Sylfaen"/>
          <w:szCs w:val="24"/>
        </w:rPr>
        <w:t xml:space="preserve"> </w:t>
      </w:r>
      <w:r w:rsidRPr="000D2054">
        <w:rPr>
          <w:rFonts w:ascii="GHEA Grapalat" w:hAnsi="GHEA Grapalat" w:cs="Sylfaen"/>
          <w:szCs w:val="24"/>
          <w:lang w:val="hy-AM"/>
        </w:rPr>
        <w:t>ինչպես</w:t>
      </w:r>
      <w:r w:rsidRPr="005E1F72">
        <w:rPr>
          <w:rFonts w:ascii="GHEA Grapalat" w:hAnsi="GHEA Grapalat" w:cs="Sylfaen"/>
          <w:szCs w:val="24"/>
        </w:rPr>
        <w:t xml:space="preserve"> </w:t>
      </w:r>
      <w:r w:rsidRPr="000D2054">
        <w:rPr>
          <w:rFonts w:ascii="GHEA Grapalat" w:hAnsi="GHEA Grapalat" w:cs="Sylfaen"/>
          <w:szCs w:val="24"/>
          <w:lang w:val="hy-AM"/>
        </w:rPr>
        <w:t>նաև</w:t>
      </w:r>
      <w:r w:rsidRPr="005E1F72">
        <w:rPr>
          <w:rFonts w:ascii="GHEA Grapalat" w:hAnsi="GHEA Grapalat" w:cs="Sylfaen"/>
          <w:szCs w:val="24"/>
        </w:rPr>
        <w:t xml:space="preserve"> </w:t>
      </w:r>
      <w:r w:rsidRPr="000D2054">
        <w:rPr>
          <w:rFonts w:ascii="GHEA Grapalat" w:hAnsi="GHEA Grapalat" w:cs="Sylfaen"/>
          <w:szCs w:val="24"/>
          <w:lang w:val="hy-AM"/>
        </w:rPr>
        <w:t>ամուսնու</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Pr>
          <w:rFonts w:ascii="GHEA Grapalat" w:hAnsi="GHEA Grapalat" w:cs="Sylfaen"/>
          <w:szCs w:val="24"/>
          <w:lang w:val="hy-AM"/>
        </w:rPr>
        <w:t>,</w:t>
      </w:r>
      <w:r w:rsidRPr="005E1F72">
        <w:rPr>
          <w:rFonts w:ascii="GHEA Grapalat" w:hAnsi="GHEA Grapalat" w:cs="Sylfaen"/>
          <w:szCs w:val="24"/>
        </w:rPr>
        <w:t xml:space="preserve"> </w:t>
      </w:r>
      <w:r w:rsidRPr="000D2054">
        <w:rPr>
          <w:rFonts w:ascii="GHEA Grapalat" w:hAnsi="GHEA Grapalat" w:cs="Sylfaen"/>
          <w:szCs w:val="24"/>
          <w:lang w:val="hy-AM"/>
        </w:rPr>
        <w:t>քույր</w:t>
      </w:r>
      <w:r>
        <w:rPr>
          <w:rFonts w:ascii="GHEA Grapalat" w:hAnsi="GHEA Grapalat" w:cs="Sylfaen"/>
          <w:szCs w:val="24"/>
          <w:lang w:val="hy-AM"/>
        </w:rPr>
        <w:t>, տատ, պապ, թոռ</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այդ</w:t>
      </w:r>
      <w:r w:rsidRPr="005E1F72">
        <w:rPr>
          <w:rFonts w:ascii="GHEA Grapalat" w:hAnsi="GHEA Grapalat" w:cs="Sylfaen"/>
          <w:szCs w:val="24"/>
        </w:rPr>
        <w:t xml:space="preserve"> </w:t>
      </w:r>
      <w:r w:rsidRPr="000D2054">
        <w:rPr>
          <w:rFonts w:ascii="GHEA Grapalat" w:hAnsi="GHEA Grapalat" w:cs="Sylfaen"/>
          <w:szCs w:val="24"/>
          <w:lang w:val="hy-AM"/>
        </w:rPr>
        <w:t>անձի</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ընթացակարգին</w:t>
      </w:r>
      <w:r w:rsidRPr="005E1F72">
        <w:rPr>
          <w:rFonts w:ascii="GHEA Grapalat" w:hAnsi="GHEA Grapalat" w:cs="Sylfaen"/>
          <w:szCs w:val="24"/>
        </w:rPr>
        <w:t xml:space="preserve"> </w:t>
      </w:r>
      <w:r w:rsidRPr="000D2054">
        <w:rPr>
          <w:rFonts w:ascii="GHEA Grapalat" w:hAnsi="GHEA Grapalat" w:cs="Sylfaen"/>
          <w:szCs w:val="24"/>
          <w:lang w:val="hy-AM"/>
        </w:rPr>
        <w:t>մասնակցելու</w:t>
      </w:r>
      <w:r w:rsidRPr="005E1F72">
        <w:rPr>
          <w:rFonts w:ascii="GHEA Grapalat" w:hAnsi="GHEA Grapalat" w:cs="Sylfaen"/>
          <w:szCs w:val="24"/>
        </w:rPr>
        <w:t xml:space="preserve"> </w:t>
      </w:r>
      <w:r w:rsidRPr="000D2054">
        <w:rPr>
          <w:rFonts w:ascii="GHEA Grapalat" w:hAnsi="GHEA Grapalat" w:cs="Sylfaen"/>
          <w:szCs w:val="24"/>
          <w:lang w:val="hy-AM"/>
        </w:rPr>
        <w:t>համար</w:t>
      </w:r>
      <w:r w:rsidRPr="005E1F72">
        <w:rPr>
          <w:rFonts w:ascii="GHEA Grapalat" w:hAnsi="GHEA Grapalat" w:cs="Sylfaen"/>
          <w:szCs w:val="24"/>
        </w:rPr>
        <w:t xml:space="preserve"> </w:t>
      </w:r>
      <w:r w:rsidRPr="000D2054">
        <w:rPr>
          <w:rFonts w:ascii="GHEA Grapalat" w:hAnsi="GHEA Grapalat" w:cs="Sylfaen"/>
          <w:szCs w:val="24"/>
          <w:lang w:val="hy-AM"/>
        </w:rPr>
        <w:t>ներկայացրել</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w:t>
      </w:r>
      <w:r w:rsidRPr="005E1F72">
        <w:rPr>
          <w:rFonts w:ascii="GHEA Grapalat" w:hAnsi="GHEA Grapalat" w:cs="Sylfaen"/>
          <w:szCs w:val="24"/>
        </w:rPr>
        <w:t>:</w:t>
      </w:r>
      <w:r w:rsidRPr="005E1F72">
        <w:rPr>
          <w:rFonts w:ascii="GHEA Grapalat" w:hAnsi="GHEA Grapalat" w:cs="Sylfaen"/>
          <w:szCs w:val="24"/>
          <w:lang w:val="hy-AM"/>
        </w:rPr>
        <w:t xml:space="preserve"> </w:t>
      </w:r>
      <w:r w:rsidRPr="000D2054">
        <w:rPr>
          <w:rFonts w:ascii="GHEA Grapalat" w:hAnsi="GHEA Grapalat" w:cs="Sylfaen"/>
          <w:szCs w:val="24"/>
          <w:lang w:val="hy-AM"/>
        </w:rPr>
        <w:t>Եթե</w:t>
      </w:r>
      <w:r w:rsidRPr="005E1F72">
        <w:rPr>
          <w:rFonts w:ascii="GHEA Grapalat" w:hAnsi="GHEA Grapalat" w:cs="Sylfaen"/>
          <w:szCs w:val="24"/>
        </w:rPr>
        <w:t xml:space="preserve"> </w:t>
      </w:r>
      <w:r w:rsidRPr="000D2054">
        <w:rPr>
          <w:rFonts w:ascii="GHEA Grapalat" w:hAnsi="GHEA Grapalat" w:cs="Sylfaen"/>
          <w:szCs w:val="24"/>
          <w:lang w:val="hy-AM"/>
        </w:rPr>
        <w:t>առկա</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կետով</w:t>
      </w:r>
      <w:r w:rsidRPr="005E1F72">
        <w:rPr>
          <w:rFonts w:ascii="GHEA Grapalat" w:hAnsi="GHEA Grapalat" w:cs="Sylfaen"/>
          <w:szCs w:val="24"/>
        </w:rPr>
        <w:t xml:space="preserve"> </w:t>
      </w:r>
      <w:r w:rsidRPr="000D2054">
        <w:rPr>
          <w:rFonts w:ascii="GHEA Grapalat" w:hAnsi="GHEA Grapalat" w:cs="Sylfaen"/>
          <w:szCs w:val="24"/>
          <w:lang w:val="hy-AM"/>
        </w:rPr>
        <w:t>նախատեսված</w:t>
      </w:r>
      <w:r w:rsidRPr="005E1F72">
        <w:rPr>
          <w:rFonts w:ascii="GHEA Grapalat" w:hAnsi="GHEA Grapalat" w:cs="Sylfaen"/>
          <w:szCs w:val="24"/>
        </w:rPr>
        <w:t xml:space="preserve"> </w:t>
      </w:r>
      <w:r w:rsidRPr="000D2054">
        <w:rPr>
          <w:rFonts w:ascii="GHEA Grapalat" w:hAnsi="GHEA Grapalat" w:cs="Sylfaen"/>
          <w:szCs w:val="24"/>
          <w:lang w:val="hy-AM"/>
        </w:rPr>
        <w:t>պայմանը</w:t>
      </w:r>
      <w:r w:rsidRPr="005E1F72">
        <w:rPr>
          <w:rFonts w:ascii="GHEA Grapalat" w:hAnsi="GHEA Grapalat" w:cs="Sylfaen"/>
          <w:szCs w:val="24"/>
        </w:rPr>
        <w:t xml:space="preserve">, </w:t>
      </w:r>
      <w:r w:rsidRPr="000D2054">
        <w:rPr>
          <w:rFonts w:ascii="GHEA Grapalat" w:hAnsi="GHEA Grapalat" w:cs="Sylfaen"/>
          <w:szCs w:val="24"/>
          <w:lang w:val="hy-AM"/>
        </w:rPr>
        <w:t>ապա</w:t>
      </w:r>
      <w:r w:rsidRPr="005E1F72">
        <w:rPr>
          <w:rFonts w:ascii="GHEA Grapalat" w:hAnsi="GHEA Grapalat" w:cs="Sylfaen"/>
          <w:szCs w:val="24"/>
        </w:rPr>
        <w:t xml:space="preserve"> </w:t>
      </w:r>
      <w:r>
        <w:rPr>
          <w:rFonts w:ascii="GHEA Grapalat" w:hAnsi="GHEA Grapalat" w:cs="Sylfaen"/>
          <w:szCs w:val="24"/>
          <w:lang w:val="hy-AM"/>
        </w:rPr>
        <w:t xml:space="preserve"> սույն </w:t>
      </w:r>
      <w:r w:rsidRPr="000D2054">
        <w:rPr>
          <w:rFonts w:ascii="GHEA Grapalat" w:hAnsi="GHEA Grapalat" w:cs="Sylfaen"/>
          <w:szCs w:val="24"/>
          <w:lang w:val="hy-AM"/>
        </w:rPr>
        <w:t>ընթացակարգի</w:t>
      </w:r>
      <w:r w:rsidRPr="005E1F72">
        <w:rPr>
          <w:rFonts w:ascii="GHEA Grapalat" w:hAnsi="GHEA Grapalat" w:cs="Sylfaen"/>
          <w:szCs w:val="24"/>
        </w:rPr>
        <w:t xml:space="preserve"> </w:t>
      </w:r>
      <w:r w:rsidRPr="000D2054">
        <w:rPr>
          <w:rFonts w:ascii="GHEA Grapalat" w:hAnsi="GHEA Grapalat" w:cs="Sylfaen"/>
          <w:szCs w:val="24"/>
          <w:lang w:val="hy-AM"/>
        </w:rPr>
        <w:t>առնչությամբ</w:t>
      </w:r>
      <w:r w:rsidRPr="005E1F72">
        <w:rPr>
          <w:rFonts w:ascii="GHEA Grapalat" w:hAnsi="GHEA Grapalat" w:cs="Sylfaen"/>
          <w:szCs w:val="24"/>
        </w:rPr>
        <w:t xml:space="preserve"> </w:t>
      </w:r>
      <w:r w:rsidRPr="000D2054">
        <w:rPr>
          <w:rFonts w:ascii="GHEA Grapalat" w:hAnsi="GHEA Grapalat" w:cs="Sylfaen"/>
          <w:szCs w:val="24"/>
          <w:lang w:val="hy-AM"/>
        </w:rPr>
        <w:t>շահերի</w:t>
      </w:r>
      <w:r w:rsidRPr="005E1F72">
        <w:rPr>
          <w:rFonts w:ascii="GHEA Grapalat" w:hAnsi="GHEA Grapalat" w:cs="Sylfaen"/>
          <w:szCs w:val="24"/>
        </w:rPr>
        <w:t xml:space="preserve"> </w:t>
      </w:r>
      <w:r w:rsidRPr="000D2054">
        <w:rPr>
          <w:rFonts w:ascii="GHEA Grapalat" w:hAnsi="GHEA Grapalat" w:cs="Sylfaen"/>
          <w:szCs w:val="24"/>
          <w:lang w:val="hy-AM"/>
        </w:rPr>
        <w:t>բախում</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Pr>
          <w:rFonts w:ascii="GHEA Grapalat" w:hAnsi="GHEA Grapalat" w:cs="Sylfaen"/>
          <w:szCs w:val="24"/>
          <w:lang w:val="hy-AM"/>
        </w:rPr>
        <w:t xml:space="preserve"> անհապաղ</w:t>
      </w:r>
      <w:r w:rsidRPr="005E1F72">
        <w:rPr>
          <w:rFonts w:ascii="GHEA Grapalat" w:hAnsi="GHEA Grapalat" w:cs="Sylfaen"/>
          <w:szCs w:val="24"/>
        </w:rPr>
        <w:t xml:space="preserve"> </w:t>
      </w:r>
      <w:r w:rsidRPr="000D2054">
        <w:rPr>
          <w:rFonts w:ascii="GHEA Grapalat" w:hAnsi="GHEA Grapalat" w:cs="Sylfaen"/>
          <w:szCs w:val="24"/>
          <w:lang w:val="hy-AM"/>
        </w:rPr>
        <w:t>ինքնաբացարկ</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հայտնում</w:t>
      </w:r>
      <w:r w:rsidRPr="005E1F72">
        <w:rPr>
          <w:rFonts w:ascii="GHEA Grapalat" w:hAnsi="GHEA Grapalat" w:cs="Sylfaen"/>
          <w:szCs w:val="24"/>
        </w:rPr>
        <w:t xml:space="preserve"> </w:t>
      </w:r>
      <w:r>
        <w:rPr>
          <w:rFonts w:ascii="GHEA Grapalat" w:hAnsi="GHEA Grapalat" w:cs="Sylfaen"/>
          <w:szCs w:val="24"/>
          <w:lang w:val="hy-AM"/>
        </w:rPr>
        <w:t>սույն</w:t>
      </w:r>
      <w:r w:rsidRPr="000D2054">
        <w:rPr>
          <w:rFonts w:ascii="GHEA Grapalat" w:hAnsi="GHEA Grapalat" w:cs="Sylfaen"/>
          <w:szCs w:val="24"/>
          <w:lang w:val="hy-AM"/>
        </w:rPr>
        <w:t>ընթացակարգից</w:t>
      </w:r>
      <w:r w:rsidRPr="005E1F72">
        <w:rPr>
          <w:rFonts w:ascii="GHEA Grapalat" w:hAnsi="GHEA Grapalat" w:cs="Sylfaen"/>
          <w:szCs w:val="24"/>
        </w:rPr>
        <w:t xml:space="preserve">: </w:t>
      </w:r>
      <w:r w:rsidRPr="00F566BF">
        <w:rPr>
          <w:rFonts w:ascii="GHEA Grapalat" w:hAnsi="GHEA Grapalat" w:cs="Sylfaen"/>
          <w:szCs w:val="24"/>
          <w:lang w:val="hy-AM"/>
        </w:rPr>
        <w:t xml:space="preserve">8.12 </w:t>
      </w:r>
      <w:proofErr w:type="spellStart"/>
      <w:r w:rsidRPr="00F566BF">
        <w:rPr>
          <w:rFonts w:ascii="GHEA Grapalat" w:hAnsi="GHEA Grapalat" w:cs="Sylfaen"/>
          <w:szCs w:val="24"/>
          <w:lang w:val="es-ES"/>
        </w:rPr>
        <w:t>Հայտերը</w:t>
      </w:r>
      <w:proofErr w:type="spellEnd"/>
      <w:r w:rsidRPr="00F566BF">
        <w:rPr>
          <w:rFonts w:ascii="GHEA Grapalat" w:hAnsi="GHEA Grapalat" w:cs="Sylfaen"/>
          <w:szCs w:val="24"/>
          <w:lang w:val="es-ES"/>
        </w:rPr>
        <w:t xml:space="preserve"> </w:t>
      </w:r>
      <w:proofErr w:type="spellStart"/>
      <w:r w:rsidRPr="00F566BF">
        <w:rPr>
          <w:rFonts w:ascii="GHEA Grapalat" w:hAnsi="GHEA Grapalat" w:cs="Sylfaen"/>
          <w:szCs w:val="24"/>
          <w:lang w:val="es-ES"/>
        </w:rPr>
        <w:t>բացվելուց</w:t>
      </w:r>
      <w:proofErr w:type="spellEnd"/>
      <w:r w:rsidRPr="00F566BF">
        <w:rPr>
          <w:rFonts w:ascii="GHEA Grapalat" w:hAnsi="GHEA Grapalat" w:cs="Sylfaen"/>
          <w:szCs w:val="24"/>
          <w:lang w:val="es-ES"/>
        </w:rPr>
        <w:t xml:space="preserve"> և </w:t>
      </w:r>
      <w:proofErr w:type="spellStart"/>
      <w:r w:rsidRPr="00F566BF">
        <w:rPr>
          <w:rFonts w:ascii="GHEA Grapalat" w:hAnsi="GHEA Grapalat" w:cs="Sylfaen"/>
          <w:szCs w:val="24"/>
          <w:lang w:val="es-ES"/>
        </w:rPr>
        <w:t>գնահատվելուց</w:t>
      </w:r>
      <w:proofErr w:type="spellEnd"/>
      <w:r w:rsidRPr="00F566BF">
        <w:rPr>
          <w:rFonts w:ascii="GHEA Grapalat" w:hAnsi="GHEA Grapalat" w:cs="Sylfaen"/>
          <w:szCs w:val="24"/>
          <w:lang w:val="es-ES"/>
        </w:rPr>
        <w:t xml:space="preserve">  </w:t>
      </w:r>
      <w:proofErr w:type="spellStart"/>
      <w:r w:rsidRPr="00F566BF">
        <w:rPr>
          <w:rFonts w:ascii="GHEA Grapalat" w:hAnsi="GHEA Grapalat" w:cs="Sylfaen"/>
          <w:szCs w:val="24"/>
          <w:lang w:val="es-ES"/>
        </w:rPr>
        <w:t>հետո</w:t>
      </w:r>
      <w:proofErr w:type="spellEnd"/>
      <w:r w:rsidRPr="00F566BF">
        <w:rPr>
          <w:rFonts w:ascii="GHEA Grapalat" w:hAnsi="GHEA Grapalat" w:cs="Sylfaen"/>
          <w:szCs w:val="24"/>
          <w:lang w:val="es-ES"/>
        </w:rPr>
        <w:t xml:space="preserve"> </w:t>
      </w:r>
      <w:proofErr w:type="spellStart"/>
      <w:r w:rsidRPr="00F566BF">
        <w:rPr>
          <w:rFonts w:ascii="GHEA Grapalat" w:hAnsi="GHEA Grapalat" w:cs="Sylfaen"/>
          <w:szCs w:val="24"/>
          <w:lang w:val="es-ES"/>
        </w:rPr>
        <w:t>կազմվում</w:t>
      </w:r>
      <w:proofErr w:type="spellEnd"/>
      <w:r w:rsidRPr="00F566BF">
        <w:rPr>
          <w:rFonts w:ascii="GHEA Grapalat" w:hAnsi="GHEA Grapalat" w:cs="Sylfaen"/>
          <w:szCs w:val="24"/>
          <w:lang w:val="es-ES"/>
        </w:rPr>
        <w:t xml:space="preserve"> է </w:t>
      </w:r>
      <w:proofErr w:type="spellStart"/>
      <w:r w:rsidRPr="00F566BF">
        <w:rPr>
          <w:rFonts w:ascii="GHEA Grapalat" w:hAnsi="GHEA Grapalat" w:cs="Sylfaen"/>
          <w:szCs w:val="24"/>
          <w:lang w:val="es-ES"/>
        </w:rPr>
        <w:t>արձանագրություն</w:t>
      </w:r>
      <w:proofErr w:type="spellEnd"/>
      <w:r w:rsidRPr="00F566BF">
        <w:rPr>
          <w:rFonts w:ascii="GHEA Grapalat" w:hAnsi="GHEA Grapalat" w:cs="Sylfaen"/>
          <w:szCs w:val="24"/>
          <w:lang w:val="es-ES"/>
        </w:rPr>
        <w:t>`</w:t>
      </w:r>
      <w:r w:rsidRPr="00F566BF">
        <w:rPr>
          <w:rFonts w:ascii="GHEA Grapalat" w:hAnsi="GHEA Grapalat" w:cs="Sylfaen"/>
        </w:rPr>
        <w:t xml:space="preserve"> գնումների մասին ՀՀ օրենսդրությամբ սահմանված կարգով</w:t>
      </w:r>
      <w:r w:rsidRPr="00F566BF">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F566BF">
        <w:rPr>
          <w:rFonts w:ascii="GHEA Grapalat" w:hAnsi="GHEA Grapalat" w:cs="Sylfaen"/>
          <w:szCs w:val="24"/>
          <w:lang w:val="hy-AM"/>
        </w:rPr>
        <w:t>Արձանագրությունն</w:t>
      </w:r>
      <w:r w:rsidRPr="00F566BF">
        <w:rPr>
          <w:rFonts w:ascii="GHEA Grapalat" w:hAnsi="GHEA Grapalat" w:cs="Sylfaen"/>
          <w:szCs w:val="24"/>
        </w:rPr>
        <w:t xml:space="preserve"> </w:t>
      </w:r>
      <w:r w:rsidRPr="00F566BF">
        <w:rPr>
          <w:rFonts w:ascii="GHEA Grapalat" w:hAnsi="GHEA Grapalat" w:cs="Sylfaen"/>
          <w:szCs w:val="24"/>
          <w:lang w:val="hy-AM"/>
        </w:rPr>
        <w:t>ստորագրում</w:t>
      </w:r>
      <w:r w:rsidRPr="00F566BF">
        <w:rPr>
          <w:rFonts w:ascii="GHEA Grapalat" w:hAnsi="GHEA Grapalat" w:cs="Sylfaen"/>
          <w:szCs w:val="24"/>
        </w:rPr>
        <w:t xml:space="preserve"> </w:t>
      </w:r>
      <w:r w:rsidRPr="00F566BF">
        <w:rPr>
          <w:rFonts w:ascii="GHEA Grapalat" w:hAnsi="GHEA Grapalat" w:cs="Sylfaen"/>
          <w:szCs w:val="24"/>
          <w:lang w:val="hy-AM"/>
        </w:rPr>
        <w:t>են</w:t>
      </w:r>
      <w:r w:rsidRPr="00F566BF">
        <w:rPr>
          <w:rFonts w:ascii="GHEA Grapalat" w:hAnsi="GHEA Grapalat" w:cs="Sylfaen"/>
          <w:szCs w:val="24"/>
        </w:rPr>
        <w:t xml:space="preserve">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նիստին</w:t>
      </w:r>
      <w:r w:rsidRPr="00F566BF">
        <w:rPr>
          <w:rFonts w:ascii="GHEA Grapalat" w:hAnsi="GHEA Grapalat" w:cs="Sylfaen"/>
          <w:szCs w:val="24"/>
        </w:rPr>
        <w:t xml:space="preserve"> </w:t>
      </w:r>
      <w:r w:rsidRPr="00F566BF">
        <w:rPr>
          <w:rFonts w:ascii="GHEA Grapalat" w:hAnsi="GHEA Grapalat" w:cs="Sylfaen"/>
          <w:szCs w:val="24"/>
          <w:lang w:val="hy-AM"/>
        </w:rPr>
        <w:t>ներկա</w:t>
      </w:r>
      <w:r w:rsidRPr="00F566BF">
        <w:rPr>
          <w:rFonts w:ascii="GHEA Grapalat" w:hAnsi="GHEA Grapalat" w:cs="Sylfaen"/>
          <w:szCs w:val="24"/>
        </w:rPr>
        <w:t xml:space="preserve"> </w:t>
      </w:r>
      <w:r w:rsidRPr="00F566BF">
        <w:rPr>
          <w:rFonts w:ascii="GHEA Grapalat" w:hAnsi="GHEA Grapalat" w:cs="Sylfaen"/>
          <w:szCs w:val="24"/>
          <w:lang w:val="hy-AM"/>
        </w:rPr>
        <w:t>անդամները։</w:t>
      </w:r>
    </w:p>
    <w:p w14:paraId="7974CBE8" w14:textId="77777777" w:rsidR="00402BC5" w:rsidRPr="00F566BF" w:rsidRDefault="00402BC5" w:rsidP="00402BC5">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8.13 </w:t>
      </w:r>
      <w:r w:rsidRPr="00F566BF">
        <w:rPr>
          <w:rFonts w:ascii="GHEA Grapalat" w:hAnsi="GHEA Grapalat" w:cs="Sylfaen"/>
          <w:szCs w:val="24"/>
        </w:rPr>
        <w:t xml:space="preserve"> Հանձնաժողովի քարտուղարը հայտերի բացման</w:t>
      </w:r>
      <w:r w:rsidRPr="00F566BF">
        <w:rPr>
          <w:rFonts w:ascii="GHEA Grapalat" w:hAnsi="GHEA Grapalat" w:cs="Sylfaen"/>
          <w:szCs w:val="24"/>
          <w:lang w:val="hy-AM"/>
        </w:rPr>
        <w:t xml:space="preserve"> և գնահատման</w:t>
      </w:r>
      <w:r w:rsidRPr="00F566BF">
        <w:rPr>
          <w:rFonts w:ascii="GHEA Grapalat" w:hAnsi="GHEA Grapalat" w:cs="Sylfaen"/>
          <w:szCs w:val="24"/>
        </w:rPr>
        <w:t xml:space="preserve"> նիստի ավարտից հետո ոչ ուշ քան</w:t>
      </w:r>
      <w:r w:rsidRPr="00F566BF">
        <w:rPr>
          <w:rFonts w:ascii="GHEA Grapalat" w:hAnsi="GHEA Grapalat" w:cs="Arial"/>
          <w:spacing w:val="-8"/>
          <w:sz w:val="24"/>
          <w:szCs w:val="24"/>
        </w:rPr>
        <w:t xml:space="preserve"> </w:t>
      </w:r>
      <w:r w:rsidRPr="00F566BF">
        <w:rPr>
          <w:rFonts w:ascii="GHEA Grapalat" w:hAnsi="GHEA Grapalat" w:cs="Sylfaen"/>
          <w:szCs w:val="24"/>
        </w:rPr>
        <w:t xml:space="preserve"> հաջորդող աշխատանքային օրը` </w:t>
      </w:r>
    </w:p>
    <w:p w14:paraId="10BF8D4D" w14:textId="77777777" w:rsidR="00402BC5" w:rsidRDefault="00402BC5" w:rsidP="00402BC5">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1F9C8CEE" w14:textId="77777777" w:rsidR="00402BC5" w:rsidRPr="0008536B" w:rsidRDefault="00402BC5" w:rsidP="00402BC5">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Pr>
          <w:rFonts w:ascii="GHEA Grapalat" w:hAnsi="GHEA Grapalat" w:cs="Sylfaen"/>
          <w:szCs w:val="24"/>
          <w:lang w:val="hy-AM"/>
        </w:rPr>
        <w:t xml:space="preserve">և գնահատման </w:t>
      </w:r>
      <w:r w:rsidRPr="00F566BF">
        <w:rPr>
          <w:rFonts w:ascii="GHEA Grapalat" w:hAnsi="GHEA Grapalat" w:cs="Sylfaen"/>
          <w:szCs w:val="24"/>
        </w:rPr>
        <w:t>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53D744A7" w14:textId="77777777" w:rsidR="00402BC5" w:rsidRDefault="00402BC5" w:rsidP="00402BC5">
      <w:pPr>
        <w:ind w:firstLine="375"/>
        <w:jc w:val="both"/>
        <w:rPr>
          <w:rFonts w:ascii="GHEA Grapalat" w:hAnsi="GHEA Grapalat" w:cs="Sylfaen"/>
          <w:sz w:val="20"/>
          <w:lang w:val="af-ZA"/>
        </w:rPr>
      </w:pPr>
      <w:r w:rsidRPr="0008536B">
        <w:rPr>
          <w:rFonts w:ascii="GHEA Grapalat" w:hAnsi="GHEA Grapalat"/>
          <w:lang w:val="af-ZA"/>
        </w:rPr>
        <w:tab/>
      </w:r>
      <w:r w:rsidRPr="0008536B">
        <w:rPr>
          <w:rFonts w:ascii="GHEA Grapalat" w:hAnsi="GHEA Grapalat" w:cs="Sylfaen"/>
          <w:sz w:val="20"/>
          <w:lang w:val="af-ZA"/>
        </w:rPr>
        <w:t xml:space="preserve">8.14 </w:t>
      </w:r>
      <w:proofErr w:type="spellStart"/>
      <w:r w:rsidRPr="0008536B">
        <w:rPr>
          <w:rFonts w:ascii="GHEA Grapalat" w:hAnsi="GHEA Grapalat" w:cs="Sylfaen"/>
          <w:sz w:val="20"/>
        </w:rPr>
        <w:t>Օրենքի</w:t>
      </w:r>
      <w:proofErr w:type="spellEnd"/>
      <w:r w:rsidRPr="0008536B">
        <w:rPr>
          <w:rFonts w:ascii="GHEA Grapalat" w:hAnsi="GHEA Grapalat" w:cs="Sylfaen"/>
          <w:sz w:val="20"/>
          <w:lang w:val="af-ZA"/>
        </w:rPr>
        <w:t xml:space="preserve"> 6-</w:t>
      </w:r>
      <w:proofErr w:type="spellStart"/>
      <w:r w:rsidRPr="0008536B">
        <w:rPr>
          <w:rFonts w:ascii="GHEA Grapalat" w:hAnsi="GHEA Grapalat" w:cs="Sylfaen"/>
          <w:sz w:val="20"/>
        </w:rPr>
        <w:t>րդ</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հոդվածի</w:t>
      </w:r>
      <w:proofErr w:type="spellEnd"/>
      <w:r w:rsidRPr="0008536B">
        <w:rPr>
          <w:rFonts w:ascii="GHEA Grapalat" w:hAnsi="GHEA Grapalat" w:cs="Sylfaen"/>
          <w:sz w:val="20"/>
          <w:lang w:val="af-ZA"/>
        </w:rPr>
        <w:t xml:space="preserve"> 1-</w:t>
      </w:r>
      <w:proofErr w:type="spellStart"/>
      <w:r w:rsidRPr="0008536B">
        <w:rPr>
          <w:rFonts w:ascii="GHEA Grapalat" w:hAnsi="GHEA Grapalat" w:cs="Sylfaen"/>
          <w:sz w:val="20"/>
        </w:rPr>
        <w:t>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մասի</w:t>
      </w:r>
      <w:proofErr w:type="spellEnd"/>
      <w:r w:rsidRPr="0008536B">
        <w:rPr>
          <w:rFonts w:ascii="GHEA Grapalat" w:hAnsi="GHEA Grapalat" w:cs="Sylfaen"/>
          <w:sz w:val="20"/>
          <w:lang w:val="af-ZA"/>
        </w:rPr>
        <w:t xml:space="preserve"> 6-</w:t>
      </w:r>
      <w:proofErr w:type="spellStart"/>
      <w:r w:rsidRPr="0008536B">
        <w:rPr>
          <w:rFonts w:ascii="GHEA Grapalat" w:hAnsi="GHEA Grapalat" w:cs="Sylfaen"/>
          <w:sz w:val="20"/>
        </w:rPr>
        <w:t>րդ</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կետով</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նախատեսված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հիմքերն</w:t>
      </w:r>
      <w:proofErr w:type="spellEnd"/>
      <w:r w:rsidRPr="0008536B">
        <w:rPr>
          <w:rFonts w:ascii="GHEA Grapalat" w:hAnsi="GHEA Grapalat" w:cs="Sylfaen"/>
          <w:sz w:val="20"/>
          <w:lang w:val="af-ZA"/>
        </w:rPr>
        <w:t xml:space="preserve"> </w:t>
      </w:r>
      <w:r w:rsidRPr="0008536B">
        <w:rPr>
          <w:rFonts w:ascii="GHEA Grapalat" w:hAnsi="GHEA Grapalat" w:cs="Sylfaen"/>
          <w:sz w:val="20"/>
        </w:rPr>
        <w:t>ի</w:t>
      </w:r>
      <w:r w:rsidRPr="0008536B">
        <w:rPr>
          <w:rFonts w:ascii="GHEA Grapalat" w:hAnsi="GHEA Grapalat" w:cs="Sylfaen"/>
          <w:sz w:val="20"/>
          <w:lang w:val="af-ZA"/>
        </w:rPr>
        <w:t xml:space="preserve"> </w:t>
      </w:r>
      <w:proofErr w:type="spellStart"/>
      <w:r w:rsidRPr="0008536B">
        <w:rPr>
          <w:rFonts w:ascii="GHEA Grapalat" w:hAnsi="GHEA Grapalat" w:cs="Sylfaen"/>
          <w:sz w:val="20"/>
        </w:rPr>
        <w:t>հայտ</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rPr>
        <w:t>գալու</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ղեկավարի</w:t>
      </w:r>
      <w:r w:rsidRPr="0008536B">
        <w:rPr>
          <w:rFonts w:ascii="GHEA Grapalat" w:hAnsi="GHEA Grapalat" w:cs="Sylfaen"/>
          <w:sz w:val="20"/>
          <w:lang w:val="af-ZA"/>
        </w:rPr>
        <w:t xml:space="preserve"> </w:t>
      </w:r>
      <w:r w:rsidRPr="0008536B">
        <w:rPr>
          <w:rFonts w:ascii="GHEA Grapalat" w:hAnsi="GHEA Grapalat" w:cs="Sylfaen"/>
          <w:sz w:val="20"/>
          <w:lang w:val="ru-RU"/>
        </w:rPr>
        <w:t>պատճառաբանված</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հիման</w:t>
      </w:r>
      <w:r w:rsidRPr="0008536B">
        <w:rPr>
          <w:rFonts w:ascii="GHEA Grapalat" w:hAnsi="GHEA Grapalat" w:cs="Sylfaen"/>
          <w:sz w:val="20"/>
          <w:lang w:val="af-ZA"/>
        </w:rPr>
        <w:t xml:space="preserve"> </w:t>
      </w:r>
      <w:r w:rsidRPr="0008536B">
        <w:rPr>
          <w:rFonts w:ascii="GHEA Grapalat" w:hAnsi="GHEA Grapalat" w:cs="Sylfaen"/>
          <w:sz w:val="20"/>
          <w:lang w:val="ru-RU"/>
        </w:rPr>
        <w:t>վրա</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Pr="0008536B">
        <w:rPr>
          <w:rFonts w:ascii="GHEA Grapalat" w:hAnsi="GHEA Grapalat" w:cs="Sylfaen"/>
          <w:sz w:val="20"/>
          <w:lang w:val="ru-RU"/>
        </w:rPr>
        <w:t>։</w:t>
      </w:r>
      <w:r w:rsidRPr="0008536B">
        <w:rPr>
          <w:rFonts w:ascii="GHEA Grapalat" w:hAnsi="GHEA Grapalat" w:cs="Sylfaen"/>
          <w:sz w:val="20"/>
          <w:lang w:val="af-ZA"/>
        </w:rPr>
        <w:t xml:space="preserve"> </w:t>
      </w:r>
    </w:p>
    <w:p w14:paraId="04718B5F" w14:textId="77777777" w:rsidR="00402BC5" w:rsidRPr="0008536B" w:rsidRDefault="00402BC5" w:rsidP="00402BC5">
      <w:pPr>
        <w:ind w:firstLine="375"/>
        <w:jc w:val="both"/>
        <w:rPr>
          <w:rFonts w:ascii="GHEA Grapalat" w:hAnsi="GHEA Grapalat" w:cs="Sylfaen"/>
          <w:sz w:val="20"/>
          <w:lang w:val="hy-AM"/>
        </w:rPr>
      </w:pPr>
      <w:r w:rsidRPr="0008536B">
        <w:rPr>
          <w:rFonts w:ascii="GHEA Grapalat" w:hAnsi="GHEA Grapalat" w:cs="Sylfaen"/>
          <w:sz w:val="20"/>
          <w:lang w:val="ru-RU"/>
        </w:rPr>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12FC60AE" w14:textId="77777777" w:rsidR="00402BC5" w:rsidRPr="0008536B" w:rsidRDefault="00402BC5" w:rsidP="00402BC5">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7715AA48" w14:textId="77777777" w:rsidR="00402BC5" w:rsidRPr="0008536B" w:rsidRDefault="00402BC5" w:rsidP="00402BC5">
      <w:pPr>
        <w:pStyle w:val="ListParagraph"/>
        <w:numPr>
          <w:ilvl w:val="0"/>
          <w:numId w:val="5"/>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15327968" w14:textId="77777777" w:rsidR="00402BC5" w:rsidRPr="0008536B" w:rsidRDefault="00402BC5" w:rsidP="00402BC5">
      <w:pPr>
        <w:pStyle w:val="ListParagraph"/>
        <w:numPr>
          <w:ilvl w:val="0"/>
          <w:numId w:val="5"/>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Pr>
          <w:rFonts w:ascii="GHEA Grapalat" w:hAnsi="GHEA Grapalat" w:cs="Sylfaen"/>
          <w:sz w:val="20"/>
          <w:lang w:val="hy-AM"/>
        </w:rPr>
        <w:t xml:space="preserve"> </w:t>
      </w:r>
      <w:proofErr w:type="spellStart"/>
      <w:r w:rsidRPr="0008536B">
        <w:rPr>
          <w:rFonts w:ascii="GHEA Grapalat" w:hAnsi="GHEA Grapalat" w:cs="Sylfaen"/>
          <w:sz w:val="20"/>
        </w:rPr>
        <w:t>լիազորված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մարմնի</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կողմից</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մասնակցին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ցուցակում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ներառելու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համար</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սահմանված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քառասունօրյա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լրանալը</w:t>
      </w:r>
      <w:proofErr w:type="spellEnd"/>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lastRenderedPageBreak/>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4C6837F6" w14:textId="77777777" w:rsidR="00402BC5" w:rsidRDefault="00402BC5" w:rsidP="00402BC5">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(այդ թվում շտկման ենթակա)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57C769E1" w14:textId="77777777" w:rsidR="00402BC5" w:rsidRPr="00F566BF" w:rsidRDefault="00402BC5" w:rsidP="00402BC5">
      <w:pPr>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1835B1DC" w14:textId="77777777" w:rsidR="00402BC5" w:rsidRPr="00F566BF" w:rsidRDefault="00402BC5" w:rsidP="00402BC5">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proofErr w:type="spellStart"/>
      <w:r w:rsidRPr="00F566BF">
        <w:rPr>
          <w:rFonts w:ascii="GHEA Grapalat" w:hAnsi="GHEA Grapalat" w:cs="Sylfaen"/>
          <w:sz w:val="20"/>
          <w:szCs w:val="24"/>
          <w:lang w:eastAsia="en-US"/>
        </w:rPr>
        <w:t>սահմանված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ժամկետում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ուղարկելու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5EF50595" w14:textId="77777777" w:rsidR="00402BC5" w:rsidRPr="00F566BF" w:rsidRDefault="00402BC5" w:rsidP="00402BC5">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78E41BF6" w14:textId="77777777" w:rsidR="00402BC5" w:rsidRPr="00F566BF" w:rsidRDefault="00402BC5" w:rsidP="00402BC5">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6211AFB7" w14:textId="77777777" w:rsidR="00402BC5" w:rsidRPr="00F566BF" w:rsidRDefault="00402BC5" w:rsidP="00402BC5">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8EE95A" w14:textId="77777777" w:rsidR="00402BC5" w:rsidRPr="00F566BF" w:rsidRDefault="00402BC5" w:rsidP="00402BC5">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հայտում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ներառվող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իրենց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կողմից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հաստատվող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149B14CA" w14:textId="77777777" w:rsidR="00402BC5" w:rsidRPr="00F566BF" w:rsidRDefault="00402BC5" w:rsidP="00402BC5">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1C793CDC" w14:textId="77777777" w:rsidR="00402BC5" w:rsidRPr="00F566BF" w:rsidRDefault="00402BC5" w:rsidP="00402BC5">
      <w:pPr>
        <w:pStyle w:val="BodyTextIndent2"/>
        <w:spacing w:line="240" w:lineRule="auto"/>
        <w:ind w:firstLine="567"/>
        <w:rPr>
          <w:rFonts w:ascii="GHEA Grapalat" w:hAnsi="GHEA Grapalat"/>
          <w:lang w:val="hy-AM"/>
        </w:rPr>
      </w:pPr>
      <w:r w:rsidRPr="00F566BF">
        <w:rPr>
          <w:rFonts w:ascii="GHEA Grapalat" w:hAnsi="GHEA Grapalat"/>
        </w:rPr>
        <w:t>8</w:t>
      </w:r>
      <w:r w:rsidRPr="00F566BF">
        <w:rPr>
          <w:rFonts w:ascii="GHEA Grapalat" w:hAnsi="GHEA Grapalat"/>
          <w:lang w:val="hy-AM"/>
        </w:rPr>
        <w:t>.</w:t>
      </w:r>
      <w:r w:rsidRPr="002D4DC4">
        <w:rPr>
          <w:rFonts w:ascii="GHEA Grapalat" w:hAnsi="GHEA Grapalat" w:cs="Sylfaen"/>
        </w:rPr>
        <w:t>19</w:t>
      </w:r>
      <w:r w:rsidRPr="00F566BF">
        <w:rPr>
          <w:rFonts w:ascii="GHEA Grapalat" w:hAnsi="GHEA Grapalat" w:cs="Sylfaen"/>
        </w:rPr>
        <w:t xml:space="preserve"> Հայտերի</w:t>
      </w:r>
      <w:r w:rsidRPr="00F566BF">
        <w:rPr>
          <w:rFonts w:ascii="GHEA Grapalat" w:hAnsi="GHEA Grapalat" w:cs="Arial"/>
        </w:rPr>
        <w:t xml:space="preserve"> </w:t>
      </w:r>
      <w:r w:rsidRPr="00F566BF">
        <w:rPr>
          <w:rFonts w:ascii="GHEA Grapalat" w:hAnsi="GHEA Grapalat" w:cs="Sylfaen"/>
        </w:rPr>
        <w:t>գնահատումը</w:t>
      </w:r>
      <w:r w:rsidRPr="00F566BF">
        <w:rPr>
          <w:rFonts w:ascii="GHEA Grapalat" w:hAnsi="GHEA Grapalat" w:cs="Arial"/>
        </w:rPr>
        <w:t xml:space="preserve"> </w:t>
      </w:r>
      <w:r w:rsidRPr="00F566BF">
        <w:rPr>
          <w:rFonts w:ascii="GHEA Grapalat" w:hAnsi="GHEA Grapalat" w:cs="Sylfaen"/>
        </w:rPr>
        <w:t>և</w:t>
      </w:r>
      <w:r w:rsidRPr="00F566BF">
        <w:rPr>
          <w:rFonts w:ascii="GHEA Grapalat" w:hAnsi="GHEA Grapalat" w:cs="Arial"/>
        </w:rPr>
        <w:t xml:space="preserve"> </w:t>
      </w:r>
      <w:r w:rsidRPr="00F566BF">
        <w:rPr>
          <w:rFonts w:ascii="GHEA Grapalat" w:hAnsi="GHEA Grapalat" w:cs="Sylfaen"/>
        </w:rPr>
        <w:t>ընտրված մասնակցի որոշումն</w:t>
      </w:r>
      <w:r w:rsidRPr="00F566BF">
        <w:rPr>
          <w:rFonts w:ascii="GHEA Grapalat" w:hAnsi="GHEA Grapalat" w:cs="Arial"/>
        </w:rPr>
        <w:t xml:space="preserve"> </w:t>
      </w:r>
      <w:r w:rsidRPr="00F566BF">
        <w:rPr>
          <w:rFonts w:ascii="GHEA Grapalat" w:hAnsi="GHEA Grapalat" w:cs="Sylfaen"/>
        </w:rPr>
        <w:t>իրականացվում</w:t>
      </w:r>
      <w:r w:rsidRPr="00F566BF">
        <w:rPr>
          <w:rFonts w:ascii="GHEA Grapalat" w:hAnsi="GHEA Grapalat" w:cs="Arial"/>
        </w:rPr>
        <w:t xml:space="preserve"> </w:t>
      </w:r>
      <w:r w:rsidRPr="00F566BF">
        <w:rPr>
          <w:rFonts w:ascii="GHEA Grapalat" w:hAnsi="GHEA Grapalat" w:cs="Sylfaen"/>
        </w:rPr>
        <w:t>է</w:t>
      </w:r>
      <w:r w:rsidRPr="00F566BF">
        <w:rPr>
          <w:rFonts w:ascii="GHEA Grapalat" w:hAnsi="GHEA Grapalat" w:cs="Arial"/>
        </w:rPr>
        <w:t xml:space="preserve"> </w:t>
      </w:r>
      <w:r w:rsidRPr="00F566BF">
        <w:rPr>
          <w:rFonts w:ascii="GHEA Grapalat" w:hAnsi="GHEA Grapalat" w:cs="Sylfaen"/>
        </w:rPr>
        <w:t>ըստ</w:t>
      </w:r>
      <w:r w:rsidRPr="00F566BF">
        <w:rPr>
          <w:rFonts w:ascii="GHEA Grapalat" w:hAnsi="GHEA Grapalat" w:cs="Arial"/>
        </w:rPr>
        <w:t xml:space="preserve"> </w:t>
      </w:r>
      <w:r w:rsidRPr="00F566BF">
        <w:rPr>
          <w:rFonts w:ascii="GHEA Grapalat" w:hAnsi="GHEA Grapalat" w:cs="Sylfaen"/>
        </w:rPr>
        <w:t>առանձին</w:t>
      </w:r>
      <w:r w:rsidRPr="00F566BF">
        <w:rPr>
          <w:rFonts w:ascii="GHEA Grapalat" w:hAnsi="GHEA Grapalat" w:cs="Arial"/>
        </w:rPr>
        <w:t xml:space="preserve"> </w:t>
      </w:r>
      <w:r w:rsidRPr="00F566BF">
        <w:rPr>
          <w:rFonts w:ascii="GHEA Grapalat" w:hAnsi="GHEA Grapalat" w:cs="Sylfaen"/>
        </w:rPr>
        <w:t>չափաբաժիններ</w:t>
      </w:r>
      <w:r>
        <w:rPr>
          <w:rFonts w:ascii="GHEA Grapalat" w:hAnsi="GHEA Grapalat" w:cs="Sylfaen"/>
        </w:rPr>
        <w:t>ի</w:t>
      </w:r>
      <w:r>
        <w:rPr>
          <w:rFonts w:ascii="GHEA Grapalat" w:hAnsi="GHEA Grapalat" w:cs="Sylfaen"/>
          <w:lang w:val="hy-AM"/>
        </w:rPr>
        <w:t>:</w:t>
      </w:r>
      <w:r>
        <w:rPr>
          <w:rStyle w:val="FootnoteReference"/>
          <w:rFonts w:ascii="GHEA Grapalat" w:hAnsi="GHEA Grapalat" w:cs="Sylfaen"/>
          <w:lang w:val="hy-AM"/>
        </w:rPr>
        <w:footnoteReference w:id="3"/>
      </w:r>
      <w:r w:rsidRPr="00954C1B">
        <w:rPr>
          <w:rFonts w:ascii="GHEA Grapalat" w:hAnsi="GHEA Grapalat" w:cs="Tahoma"/>
          <w:lang w:val="hy-AM"/>
        </w:rPr>
        <w:t xml:space="preserve"> </w:t>
      </w:r>
    </w:p>
    <w:p w14:paraId="72209597" w14:textId="77777777" w:rsidR="00402BC5" w:rsidRPr="00F566BF" w:rsidRDefault="00402BC5" w:rsidP="00402BC5">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6717C19B" w14:textId="77777777" w:rsidR="00402BC5" w:rsidRPr="00F566BF" w:rsidRDefault="00402BC5" w:rsidP="00402BC5">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156B4BFA" w14:textId="77777777" w:rsidR="00402BC5" w:rsidRPr="00F566BF" w:rsidRDefault="00402BC5" w:rsidP="00402BC5">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504E622D" w14:textId="77777777" w:rsidR="00402BC5" w:rsidRPr="00F566BF" w:rsidRDefault="00402BC5" w:rsidP="00402BC5">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6A194691" w14:textId="77777777" w:rsidR="00402BC5" w:rsidRPr="00F566BF" w:rsidRDefault="00402BC5" w:rsidP="00402BC5">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66B509EE" w14:textId="77777777" w:rsidR="00402BC5" w:rsidRPr="00F566BF" w:rsidRDefault="00402BC5" w:rsidP="00402BC5">
      <w:pPr>
        <w:pStyle w:val="norm"/>
        <w:spacing w:line="240" w:lineRule="auto"/>
        <w:ind w:firstLine="706"/>
        <w:rPr>
          <w:rFonts w:ascii="GHEA Grapalat" w:hAnsi="GHEA Grapalat"/>
          <w:sz w:val="20"/>
          <w:lang w:val="hy-AM"/>
        </w:rPr>
      </w:pPr>
      <w:r w:rsidRPr="00F566BF">
        <w:rPr>
          <w:rFonts w:ascii="GHEA Grapalat" w:hAnsi="GHEA Grapalat"/>
          <w:sz w:val="20"/>
          <w:lang w:val="hy-AM"/>
        </w:rPr>
        <w:lastRenderedPageBreak/>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4A4AE6D2" w14:textId="77777777" w:rsidR="00402BC5" w:rsidRPr="00F566BF" w:rsidRDefault="00402BC5" w:rsidP="00402BC5">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685EDB1" w14:textId="77777777" w:rsidR="00402BC5" w:rsidRPr="00F566BF" w:rsidRDefault="00402BC5" w:rsidP="00402BC5">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AFC6C40" w14:textId="77777777" w:rsidR="00402BC5" w:rsidRPr="00F566BF" w:rsidRDefault="00402BC5" w:rsidP="00402BC5">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50D1C1FE" w14:textId="01030B24" w:rsidR="00402BC5" w:rsidRDefault="00402BC5" w:rsidP="00402BC5">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00D84F32" w:rsidRPr="00D84F32">
        <w:rPr>
          <w:rFonts w:ascii="GHEA Grapalat" w:hAnsi="GHEA Grapalat" w:cs="Sylfaen"/>
          <w:b/>
          <w:lang w:val="hy-AM"/>
        </w:rPr>
        <w:t>10</w:t>
      </w:r>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1A0C18F3" w14:textId="77777777" w:rsidR="00402BC5" w:rsidRDefault="00402BC5" w:rsidP="00402BC5">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5D25D66D" w14:textId="77777777" w:rsidR="00402BC5" w:rsidRPr="00BA41C0" w:rsidRDefault="00402BC5" w:rsidP="00402BC5">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07D1976E" w14:textId="77777777" w:rsidR="00402BC5" w:rsidRPr="003B135C" w:rsidRDefault="00402BC5" w:rsidP="00402BC5">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1ED7E0B3" w14:textId="51693164" w:rsidR="00583092" w:rsidRPr="003B135C" w:rsidRDefault="00583092" w:rsidP="00EF3662">
      <w:pPr>
        <w:pStyle w:val="BodyTextIndent2"/>
        <w:spacing w:line="240" w:lineRule="auto"/>
        <w:ind w:firstLine="567"/>
        <w:rPr>
          <w:rFonts w:ascii="GHEA Grapalat" w:hAnsi="GHEA Grapalat" w:cs="Sylfaen"/>
          <w:szCs w:val="24"/>
          <w:lang w:val="es-ES"/>
        </w:rPr>
      </w:pPr>
    </w:p>
    <w:p w14:paraId="22AAA25E" w14:textId="77777777" w:rsidR="00A17592" w:rsidRPr="005E1F72" w:rsidRDefault="00A17592" w:rsidP="00A17592">
      <w:pPr>
        <w:jc w:val="center"/>
        <w:rPr>
          <w:rFonts w:ascii="GHEA Grapalat" w:hAnsi="GHEA Grapalat" w:cs="Arial"/>
          <w:b/>
          <w:iCs/>
          <w:sz w:val="20"/>
          <w:lang w:val="af-ZA"/>
        </w:rPr>
      </w:pPr>
      <w:r w:rsidRPr="005E1F72">
        <w:rPr>
          <w:rFonts w:ascii="GHEA Grapalat" w:hAnsi="GHEA Grapalat"/>
          <w:b/>
          <w:iCs/>
          <w:sz w:val="20"/>
          <w:lang w:val="es-ES"/>
        </w:rPr>
        <w:t>9</w:t>
      </w:r>
      <w:r w:rsidRPr="005E1F72">
        <w:rPr>
          <w:rFonts w:ascii="GHEA Grapalat" w:hAnsi="GHEA Grapalat"/>
          <w:b/>
          <w:iCs/>
          <w:sz w:val="20"/>
          <w:lang w:val="af-ZA"/>
        </w:rPr>
        <w:t xml:space="preserve">. </w:t>
      </w:r>
      <w:r w:rsidRPr="005E1F72">
        <w:rPr>
          <w:rFonts w:ascii="GHEA Grapalat" w:hAnsi="GHEA Grapalat" w:cs="Sylfaen"/>
          <w:b/>
          <w:iCs/>
          <w:sz w:val="20"/>
          <w:lang w:val="af-ZA"/>
        </w:rPr>
        <w:t>ՊԱՅՄԱՆԱԳՐԻ</w:t>
      </w:r>
      <w:r w:rsidRPr="005E1F72">
        <w:rPr>
          <w:rFonts w:ascii="GHEA Grapalat" w:hAnsi="GHEA Grapalat" w:cs="Arial"/>
          <w:b/>
          <w:iCs/>
          <w:sz w:val="20"/>
          <w:lang w:val="af-ZA"/>
        </w:rPr>
        <w:t xml:space="preserve"> </w:t>
      </w:r>
      <w:r w:rsidRPr="005E1F72">
        <w:rPr>
          <w:rFonts w:ascii="GHEA Grapalat" w:hAnsi="GHEA Grapalat" w:cs="Sylfaen"/>
          <w:b/>
          <w:iCs/>
          <w:sz w:val="20"/>
          <w:lang w:val="af-ZA"/>
        </w:rPr>
        <w:t>ԿՆՔՈՒՄԸ</w:t>
      </w:r>
      <w:r w:rsidRPr="005E1F72">
        <w:rPr>
          <w:rFonts w:ascii="GHEA Grapalat" w:hAnsi="GHEA Grapalat" w:cs="Arial"/>
          <w:b/>
          <w:iCs/>
          <w:sz w:val="20"/>
          <w:lang w:val="af-ZA"/>
        </w:rPr>
        <w:t xml:space="preserve"> </w:t>
      </w:r>
    </w:p>
    <w:p w14:paraId="0723BCA7" w14:textId="77777777" w:rsidR="00A17592" w:rsidRPr="005E1F72" w:rsidRDefault="00A17592" w:rsidP="00A17592">
      <w:pPr>
        <w:jc w:val="center"/>
        <w:rPr>
          <w:rFonts w:ascii="GHEA Grapalat" w:hAnsi="GHEA Grapalat"/>
          <w:b/>
          <w:iCs/>
          <w:sz w:val="20"/>
          <w:lang w:val="af-ZA"/>
        </w:rPr>
      </w:pPr>
    </w:p>
    <w:p w14:paraId="0109179B" w14:textId="77777777" w:rsidR="00A17592" w:rsidRPr="005E1F72" w:rsidRDefault="00A17592" w:rsidP="00A17592">
      <w:pPr>
        <w:ind w:firstLine="567"/>
        <w:jc w:val="both"/>
        <w:rPr>
          <w:rFonts w:ascii="GHEA Grapalat" w:hAnsi="GHEA Grapalat" w:cs="Sylfaen"/>
          <w:sz w:val="20"/>
          <w:lang w:val="af-ZA"/>
        </w:rPr>
      </w:pPr>
      <w:r w:rsidRPr="005E1F72">
        <w:rPr>
          <w:rFonts w:ascii="GHEA Grapalat" w:hAnsi="GHEA Grapalat"/>
          <w:iCs/>
          <w:sz w:val="20"/>
          <w:lang w:val="es-ES"/>
        </w:rPr>
        <w:t>9</w:t>
      </w:r>
      <w:r w:rsidRPr="005E1F72">
        <w:rPr>
          <w:rFonts w:ascii="GHEA Grapalat" w:hAnsi="GHEA Grapalat"/>
          <w:iCs/>
          <w:sz w:val="20"/>
          <w:lang w:val="af-ZA"/>
        </w:rPr>
        <w:t xml:space="preserve">.1 </w:t>
      </w:r>
      <w:r w:rsidRPr="004B7914">
        <w:rPr>
          <w:rFonts w:ascii="GHEA Grapalat" w:hAnsi="GHEA Grapalat" w:cs="Sylfaen"/>
          <w:sz w:val="20"/>
          <w:lang w:val="hy-AM"/>
        </w:rPr>
        <w:t>Պայմանագիր</w:t>
      </w:r>
      <w:r w:rsidRPr="005E1F72">
        <w:rPr>
          <w:rFonts w:ascii="GHEA Grapalat" w:hAnsi="GHEA Grapalat" w:cs="Sylfaen"/>
          <w:sz w:val="20"/>
          <w:lang w:val="af-ZA"/>
        </w:rPr>
        <w:t xml:space="preserve"> </w:t>
      </w:r>
      <w:r w:rsidRPr="004B7914">
        <w:rPr>
          <w:rFonts w:ascii="GHEA Grapalat" w:hAnsi="GHEA Grapalat" w:cs="Sylfaen"/>
          <w:sz w:val="20"/>
          <w:lang w:val="hy-AM"/>
        </w:rPr>
        <w:t>կնքվում</w:t>
      </w:r>
      <w:r w:rsidRPr="005E1F72">
        <w:rPr>
          <w:rFonts w:ascii="GHEA Grapalat" w:hAnsi="GHEA Grapalat" w:cs="Sylfaen"/>
          <w:sz w:val="20"/>
          <w:lang w:val="af-ZA"/>
        </w:rPr>
        <w:t xml:space="preserve"> </w:t>
      </w:r>
      <w:r w:rsidRPr="004B7914">
        <w:rPr>
          <w:rFonts w:ascii="GHEA Grapalat" w:hAnsi="GHEA Grapalat" w:cs="Sylfaen"/>
          <w:sz w:val="20"/>
          <w:lang w:val="hy-AM"/>
        </w:rPr>
        <w:t>է</w:t>
      </w:r>
      <w:r w:rsidRPr="005E1F72">
        <w:rPr>
          <w:rFonts w:ascii="GHEA Grapalat" w:hAnsi="GHEA Grapalat" w:cs="Sylfaen"/>
          <w:sz w:val="20"/>
          <w:lang w:val="af-ZA"/>
        </w:rPr>
        <w:t xml:space="preserve"> </w:t>
      </w:r>
      <w:r w:rsidRPr="004B7914">
        <w:rPr>
          <w:rFonts w:ascii="GHEA Grapalat" w:hAnsi="GHEA Grapalat" w:cs="Sylfaen"/>
          <w:sz w:val="20"/>
          <w:lang w:val="hy-AM"/>
        </w:rPr>
        <w:t>հանձնաժողովի</w:t>
      </w:r>
      <w:r w:rsidRPr="005E1F72">
        <w:rPr>
          <w:rFonts w:ascii="GHEA Grapalat" w:hAnsi="GHEA Grapalat" w:cs="Sylfaen"/>
          <w:sz w:val="20"/>
          <w:lang w:val="af-ZA"/>
        </w:rPr>
        <w:t xml:space="preserve"> </w:t>
      </w:r>
      <w:r w:rsidRPr="004B7914">
        <w:rPr>
          <w:rFonts w:ascii="GHEA Grapalat" w:hAnsi="GHEA Grapalat" w:cs="Sylfaen"/>
          <w:sz w:val="20"/>
          <w:lang w:val="hy-AM"/>
        </w:rPr>
        <w:t>որոշման</w:t>
      </w:r>
      <w:r w:rsidRPr="005E1F72">
        <w:rPr>
          <w:rFonts w:ascii="GHEA Grapalat" w:hAnsi="GHEA Grapalat" w:cs="Sylfaen"/>
          <w:sz w:val="20"/>
          <w:lang w:val="af-ZA"/>
        </w:rPr>
        <w:t xml:space="preserve"> </w:t>
      </w:r>
      <w:r w:rsidRPr="004B7914">
        <w:rPr>
          <w:rFonts w:ascii="GHEA Grapalat" w:hAnsi="GHEA Grapalat" w:cs="Sylfaen"/>
          <w:sz w:val="20"/>
          <w:lang w:val="hy-AM"/>
        </w:rPr>
        <w:t>հիման</w:t>
      </w:r>
      <w:r w:rsidRPr="005E1F72">
        <w:rPr>
          <w:rFonts w:ascii="GHEA Grapalat" w:hAnsi="GHEA Grapalat" w:cs="Sylfaen"/>
          <w:sz w:val="20"/>
          <w:lang w:val="af-ZA"/>
        </w:rPr>
        <w:t xml:space="preserve"> </w:t>
      </w:r>
      <w:r w:rsidRPr="004B7914">
        <w:rPr>
          <w:rFonts w:ascii="GHEA Grapalat" w:hAnsi="GHEA Grapalat" w:cs="Sylfaen"/>
          <w:sz w:val="20"/>
          <w:lang w:val="hy-AM"/>
        </w:rPr>
        <w:t>վրա</w:t>
      </w:r>
      <w:r w:rsidRPr="005E1F72">
        <w:rPr>
          <w:rFonts w:ascii="GHEA Grapalat" w:hAnsi="GHEA Grapalat" w:cs="Sylfaen"/>
          <w:sz w:val="20"/>
          <w:lang w:val="af-ZA"/>
        </w:rPr>
        <w:t xml:space="preserve">` </w:t>
      </w:r>
      <w:r w:rsidRPr="004B7914">
        <w:rPr>
          <w:rFonts w:ascii="GHEA Grapalat" w:hAnsi="GHEA Grapalat" w:cs="Sylfaen"/>
          <w:sz w:val="20"/>
          <w:lang w:val="hy-AM"/>
        </w:rPr>
        <w:t>պատվիրատուի</w:t>
      </w:r>
      <w:r w:rsidRPr="005E1F72">
        <w:rPr>
          <w:rFonts w:ascii="GHEA Grapalat" w:hAnsi="GHEA Grapalat" w:cs="Sylfaen"/>
          <w:sz w:val="20"/>
          <w:lang w:val="af-ZA"/>
        </w:rPr>
        <w:t xml:space="preserve"> </w:t>
      </w:r>
      <w:r w:rsidRPr="004B7914">
        <w:rPr>
          <w:rFonts w:ascii="GHEA Grapalat" w:hAnsi="GHEA Grapalat" w:cs="Sylfaen"/>
          <w:sz w:val="20"/>
          <w:lang w:val="hy-AM"/>
        </w:rPr>
        <w:t>կողմից։</w:t>
      </w:r>
      <w:r w:rsidRPr="005E1F72">
        <w:rPr>
          <w:rFonts w:ascii="GHEA Grapalat" w:hAnsi="GHEA Grapalat" w:cs="Sylfaen"/>
          <w:sz w:val="20"/>
          <w:lang w:val="af-ZA"/>
        </w:rPr>
        <w:t xml:space="preserve"> </w:t>
      </w:r>
      <w:r w:rsidRPr="004B7914">
        <w:rPr>
          <w:rFonts w:ascii="GHEA Grapalat" w:hAnsi="GHEA Grapalat" w:cs="Sylfaen"/>
          <w:sz w:val="20"/>
          <w:lang w:val="hy-AM"/>
        </w:rPr>
        <w:t>Պայմանագիրը</w:t>
      </w:r>
      <w:r w:rsidRPr="005E1F72">
        <w:rPr>
          <w:rFonts w:ascii="GHEA Grapalat" w:hAnsi="GHEA Grapalat" w:cs="Sylfaen"/>
          <w:sz w:val="20"/>
          <w:lang w:val="af-ZA"/>
        </w:rPr>
        <w:t xml:space="preserve"> </w:t>
      </w:r>
      <w:r w:rsidRPr="004B7914">
        <w:rPr>
          <w:rFonts w:ascii="GHEA Grapalat" w:hAnsi="GHEA Grapalat" w:cs="Sylfaen"/>
          <w:sz w:val="20"/>
          <w:lang w:val="hy-AM"/>
        </w:rPr>
        <w:t>կնքվում</w:t>
      </w:r>
      <w:r w:rsidRPr="005E1F72">
        <w:rPr>
          <w:rFonts w:ascii="GHEA Grapalat" w:hAnsi="GHEA Grapalat" w:cs="Sylfaen"/>
          <w:sz w:val="20"/>
          <w:lang w:val="af-ZA"/>
        </w:rPr>
        <w:t xml:space="preserve"> </w:t>
      </w:r>
      <w:r w:rsidRPr="004B7914">
        <w:rPr>
          <w:rFonts w:ascii="GHEA Grapalat" w:hAnsi="GHEA Grapalat" w:cs="Sylfaen"/>
          <w:sz w:val="20"/>
          <w:lang w:val="hy-AM"/>
        </w:rPr>
        <w:t>է</w:t>
      </w:r>
      <w:r w:rsidRPr="005E1F72">
        <w:rPr>
          <w:rFonts w:ascii="GHEA Grapalat" w:hAnsi="GHEA Grapalat" w:cs="Sylfaen"/>
          <w:sz w:val="20"/>
          <w:lang w:val="af-ZA"/>
        </w:rPr>
        <w:t xml:space="preserve"> </w:t>
      </w:r>
      <w:r w:rsidRPr="004B7914">
        <w:rPr>
          <w:rFonts w:ascii="GHEA Grapalat" w:hAnsi="GHEA Grapalat" w:cs="Sylfaen"/>
          <w:sz w:val="20"/>
          <w:lang w:val="hy-AM"/>
        </w:rPr>
        <w:t>գրավ</w:t>
      </w:r>
      <w:r w:rsidRPr="005E1F72">
        <w:rPr>
          <w:rFonts w:ascii="GHEA Grapalat" w:hAnsi="GHEA Grapalat" w:cs="Sylfaen"/>
          <w:sz w:val="20"/>
          <w:lang w:val="ru-RU"/>
        </w:rPr>
        <w:t>որ</w:t>
      </w:r>
      <w:r w:rsidRPr="005E1F72">
        <w:rPr>
          <w:rFonts w:ascii="GHEA Grapalat" w:hAnsi="GHEA Grapalat" w:cs="Sylfaen"/>
          <w:sz w:val="20"/>
          <w:lang w:val="af-ZA"/>
        </w:rPr>
        <w:t xml:space="preserve">` </w:t>
      </w:r>
      <w:r w:rsidRPr="005E1F72">
        <w:rPr>
          <w:rFonts w:ascii="GHEA Grapalat" w:hAnsi="GHEA Grapalat" w:cs="Sylfaen"/>
          <w:sz w:val="20"/>
          <w:lang w:val="ru-RU"/>
        </w:rPr>
        <w:t>մեկ</w:t>
      </w:r>
      <w:r w:rsidRPr="005E1F72">
        <w:rPr>
          <w:rFonts w:ascii="GHEA Grapalat" w:hAnsi="GHEA Grapalat" w:cs="Sylfaen"/>
          <w:sz w:val="20"/>
          <w:lang w:val="af-ZA"/>
        </w:rPr>
        <w:t xml:space="preserve"> </w:t>
      </w:r>
      <w:r w:rsidRPr="005E1F72">
        <w:rPr>
          <w:rFonts w:ascii="GHEA Grapalat" w:hAnsi="GHEA Grapalat" w:cs="Sylfaen"/>
          <w:sz w:val="20"/>
          <w:lang w:val="ru-RU"/>
        </w:rPr>
        <w:t>փաստաթուղթ</w:t>
      </w:r>
      <w:r w:rsidRPr="005E1F72">
        <w:rPr>
          <w:rFonts w:ascii="GHEA Grapalat" w:hAnsi="GHEA Grapalat" w:cs="Sylfaen"/>
          <w:sz w:val="20"/>
          <w:lang w:val="af-ZA"/>
        </w:rPr>
        <w:t xml:space="preserve"> </w:t>
      </w:r>
      <w:r w:rsidRPr="005E1F72">
        <w:rPr>
          <w:rFonts w:ascii="GHEA Grapalat" w:hAnsi="GHEA Grapalat" w:cs="Sylfaen"/>
          <w:sz w:val="20"/>
          <w:lang w:val="ru-RU"/>
        </w:rPr>
        <w:t>կազմելու</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p>
    <w:p w14:paraId="54DB4CFB" w14:textId="77777777" w:rsidR="00A17592" w:rsidRPr="005E1F72" w:rsidRDefault="00A17592" w:rsidP="00A17592">
      <w:pPr>
        <w:ind w:firstLine="567"/>
        <w:jc w:val="both"/>
        <w:rPr>
          <w:rFonts w:ascii="GHEA Grapalat" w:hAnsi="GHEA Grapalat" w:cs="Sylfaen"/>
          <w:sz w:val="20"/>
          <w:lang w:val="af-ZA"/>
        </w:rPr>
      </w:pPr>
      <w:r w:rsidRPr="005E1F72">
        <w:rPr>
          <w:rFonts w:ascii="GHEA Grapalat" w:hAnsi="GHEA Grapalat" w:cs="Sylfaen"/>
          <w:sz w:val="20"/>
          <w:lang w:val="af-ZA"/>
        </w:rPr>
        <w:t xml:space="preserve">9.2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1-</w:t>
      </w:r>
      <w:proofErr w:type="spellStart"/>
      <w:r w:rsidRPr="005E1F72">
        <w:rPr>
          <w:rFonts w:ascii="GHEA Grapalat" w:hAnsi="GHEA Grapalat" w:cs="Sylfaen"/>
          <w:sz w:val="20"/>
        </w:rPr>
        <w:t>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մասի</w:t>
      </w:r>
      <w:proofErr w:type="spellEnd"/>
      <w:r w:rsidRPr="005E1F72">
        <w:rPr>
          <w:rFonts w:ascii="GHEA Grapalat" w:hAnsi="GHEA Grapalat" w:cs="Sylfaen"/>
          <w:sz w:val="20"/>
          <w:lang w:val="af-ZA"/>
        </w:rPr>
        <w:t xml:space="preserve"> 8</w:t>
      </w:r>
      <w:r w:rsidRPr="005E1F72">
        <w:rPr>
          <w:rFonts w:ascii="GHEA Grapalat" w:hAnsi="GHEA Grapalat" w:cs="Sylfaen"/>
          <w:sz w:val="20"/>
          <w:lang w:val="hy-AM"/>
        </w:rPr>
        <w:t>.</w:t>
      </w:r>
      <w:r w:rsidRPr="00C421A1">
        <w:rPr>
          <w:rFonts w:ascii="GHEA Grapalat" w:hAnsi="GHEA Grapalat" w:cs="Sylfaen"/>
          <w:sz w:val="20"/>
          <w:lang w:val="af-ZA"/>
        </w:rPr>
        <w:t>2</w:t>
      </w:r>
      <w:r>
        <w:rPr>
          <w:rFonts w:ascii="GHEA Grapalat" w:hAnsi="GHEA Grapalat" w:cs="Sylfaen"/>
          <w:sz w:val="20"/>
          <w:lang w:val="af-ZA"/>
        </w:rPr>
        <w:t>5</w:t>
      </w:r>
      <w:r w:rsidRPr="005E1F72">
        <w:rPr>
          <w:rFonts w:ascii="GHEA Grapalat" w:hAnsi="GHEA Grapalat" w:cs="Sylfaen"/>
          <w:sz w:val="20"/>
          <w:lang w:val="af-ZA"/>
        </w:rPr>
        <w:t xml:space="preserve"> </w:t>
      </w:r>
      <w:r w:rsidRPr="005E1F72">
        <w:rPr>
          <w:rFonts w:ascii="GHEA Grapalat" w:hAnsi="GHEA Grapalat" w:cs="Sylfaen"/>
          <w:sz w:val="20"/>
          <w:lang w:val="ru-RU"/>
        </w:rPr>
        <w:t>կետով</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անգործության</w:t>
      </w:r>
      <w:r w:rsidRPr="005E1F72">
        <w:rPr>
          <w:rFonts w:ascii="GHEA Grapalat" w:hAnsi="GHEA Grapalat" w:cs="Sylfaen"/>
          <w:sz w:val="20"/>
          <w:lang w:val="af-ZA"/>
        </w:rPr>
        <w:t xml:space="preserve"> </w:t>
      </w:r>
      <w:r w:rsidRPr="005E1F72">
        <w:rPr>
          <w:rFonts w:ascii="GHEA Grapalat" w:hAnsi="GHEA Grapalat" w:cs="Sylfaen"/>
          <w:sz w:val="20"/>
          <w:lang w:val="ru-RU"/>
        </w:rPr>
        <w:t>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լրանալուն</w:t>
      </w:r>
      <w:r w:rsidRPr="005E1F72">
        <w:rPr>
          <w:rFonts w:ascii="GHEA Grapalat" w:hAnsi="GHEA Grapalat" w:cs="Sylfaen"/>
          <w:sz w:val="20"/>
          <w:lang w:val="af-ZA"/>
        </w:rPr>
        <w:t xml:space="preserve"> </w:t>
      </w:r>
      <w:r w:rsidRPr="005E1F72">
        <w:rPr>
          <w:rFonts w:ascii="GHEA Grapalat" w:hAnsi="GHEA Grapalat" w:cs="Sylfaen"/>
          <w:sz w:val="20"/>
          <w:lang w:val="ru-RU"/>
        </w:rPr>
        <w:t>հաջորդող</w:t>
      </w:r>
      <w:r w:rsidRPr="005E1F72">
        <w:rPr>
          <w:rFonts w:ascii="GHEA Grapalat" w:hAnsi="GHEA Grapalat" w:cs="Sylfaen"/>
          <w:sz w:val="20"/>
          <w:lang w:val="af-ZA"/>
        </w:rPr>
        <w:t xml:space="preserve"> </w:t>
      </w:r>
      <w:r w:rsidRPr="005E1F72">
        <w:rPr>
          <w:rFonts w:ascii="GHEA Grapalat" w:hAnsi="GHEA Grapalat" w:cs="Sylfaen"/>
          <w:sz w:val="20"/>
          <w:lang w:val="ru-RU"/>
        </w:rPr>
        <w:t>չոր</w:t>
      </w:r>
      <w:r>
        <w:rPr>
          <w:rFonts w:ascii="GHEA Grapalat" w:hAnsi="GHEA Grapalat" w:cs="Sylfaen"/>
          <w:sz w:val="20"/>
          <w:lang w:val="hy-AM"/>
        </w:rPr>
        <w:t>րորդ</w:t>
      </w:r>
      <w:r w:rsidRPr="005E1F72">
        <w:rPr>
          <w:rFonts w:ascii="GHEA Grapalat" w:hAnsi="GHEA Grapalat" w:cs="Sylfaen"/>
          <w:sz w:val="20"/>
          <w:lang w:val="af-ZA"/>
        </w:rPr>
        <w:t xml:space="preserve"> </w:t>
      </w:r>
      <w:r w:rsidRPr="005E1F72">
        <w:rPr>
          <w:rFonts w:ascii="GHEA Grapalat" w:hAnsi="GHEA Grapalat" w:cs="Sylfaen"/>
          <w:sz w:val="20"/>
          <w:lang w:val="ru-RU"/>
        </w:rPr>
        <w:t>աշխատանքային</w:t>
      </w:r>
      <w:r w:rsidRPr="005E1F72">
        <w:rPr>
          <w:rFonts w:ascii="GHEA Grapalat" w:hAnsi="GHEA Grapalat" w:cs="Sylfaen"/>
          <w:sz w:val="20"/>
          <w:lang w:val="af-ZA"/>
        </w:rPr>
        <w:t xml:space="preserve"> </w:t>
      </w:r>
      <w:r w:rsidRPr="005E1F72">
        <w:rPr>
          <w:rFonts w:ascii="GHEA Grapalat" w:hAnsi="GHEA Grapalat" w:cs="Sylfaen"/>
          <w:sz w:val="20"/>
          <w:lang w:val="ru-RU"/>
        </w:rPr>
        <w:t>օր</w:t>
      </w:r>
      <w:r>
        <w:rPr>
          <w:rFonts w:ascii="GHEA Grapalat" w:hAnsi="GHEA Grapalat" w:cs="Sylfaen"/>
          <w:sz w:val="20"/>
          <w:lang w:val="hy-AM"/>
        </w:rPr>
        <w:t>ը</w:t>
      </w:r>
      <w:r w:rsidRPr="005E1F72">
        <w:rPr>
          <w:rFonts w:ascii="GHEA Grapalat" w:hAnsi="GHEA Grapalat" w:cs="Sylfaen"/>
          <w:sz w:val="20"/>
          <w:lang w:val="af-ZA"/>
        </w:rPr>
        <w:t xml:space="preserve"> </w:t>
      </w:r>
      <w:r w:rsidRPr="005E1F72">
        <w:rPr>
          <w:rFonts w:ascii="GHEA Grapalat" w:hAnsi="GHEA Grapalat" w:cs="Sylfaen"/>
          <w:sz w:val="20"/>
        </w:rPr>
        <w:t>պ</w:t>
      </w:r>
      <w:r w:rsidRPr="005E1F72">
        <w:rPr>
          <w:rFonts w:ascii="GHEA Grapalat" w:hAnsi="GHEA Grapalat" w:cs="Sylfaen"/>
          <w:sz w:val="20"/>
          <w:lang w:val="ru-RU"/>
        </w:rPr>
        <w:t>ատվիրատուն</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ասնակցին</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ներկայացնելով</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նախագիծը</w:t>
      </w:r>
      <w:r w:rsidRPr="005E1F72">
        <w:rPr>
          <w:rFonts w:ascii="GHEA Grapalat" w:hAnsi="GHEA Grapalat" w:cs="Sylfaen"/>
          <w:sz w:val="20"/>
          <w:lang w:val="af-ZA"/>
        </w:rPr>
        <w:t xml:space="preserve">: </w:t>
      </w:r>
      <w:r w:rsidRPr="005E1F72">
        <w:rPr>
          <w:rFonts w:ascii="GHEA Grapalat" w:hAnsi="GHEA Grapalat" w:cs="Sylfaen"/>
          <w:sz w:val="20"/>
          <w:lang w:val="ru-RU"/>
        </w:rPr>
        <w:t>Ընդ</w:t>
      </w:r>
      <w:r w:rsidRPr="005E1F72">
        <w:rPr>
          <w:rFonts w:ascii="GHEA Grapalat" w:hAnsi="GHEA Grapalat" w:cs="Sylfaen"/>
          <w:sz w:val="20"/>
          <w:lang w:val="af-ZA"/>
        </w:rPr>
        <w:t xml:space="preserve"> </w:t>
      </w:r>
      <w:r w:rsidRPr="005E1F72">
        <w:rPr>
          <w:rFonts w:ascii="GHEA Grapalat" w:hAnsi="GHEA Grapalat" w:cs="Sylfaen"/>
          <w:sz w:val="20"/>
          <w:lang w:val="ru-RU"/>
        </w:rPr>
        <w:t>որում</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կնքվել</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շուտ</w:t>
      </w:r>
      <w:r w:rsidRPr="005E1F72">
        <w:rPr>
          <w:rFonts w:ascii="GHEA Grapalat" w:hAnsi="GHEA Grapalat" w:cs="Sylfaen"/>
          <w:sz w:val="20"/>
          <w:lang w:val="af-ZA"/>
        </w:rPr>
        <w:t xml:space="preserve">, </w:t>
      </w:r>
      <w:r w:rsidRPr="005E1F72">
        <w:rPr>
          <w:rFonts w:ascii="GHEA Grapalat" w:hAnsi="GHEA Grapalat" w:cs="Sylfaen"/>
          <w:sz w:val="20"/>
          <w:lang w:val="ru-RU"/>
        </w:rPr>
        <w:t>քան</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1-</w:t>
      </w:r>
      <w:proofErr w:type="spellStart"/>
      <w:r w:rsidRPr="005E1F72">
        <w:rPr>
          <w:rFonts w:ascii="GHEA Grapalat" w:hAnsi="GHEA Grapalat" w:cs="Sylfaen"/>
          <w:sz w:val="20"/>
        </w:rPr>
        <w:t>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մասի</w:t>
      </w:r>
      <w:proofErr w:type="spellEnd"/>
      <w:r w:rsidRPr="005E1F72">
        <w:rPr>
          <w:rFonts w:ascii="GHEA Grapalat" w:hAnsi="GHEA Grapalat" w:cs="Sylfaen"/>
          <w:sz w:val="20"/>
          <w:lang w:val="af-ZA"/>
        </w:rPr>
        <w:t xml:space="preserve"> 8</w:t>
      </w:r>
      <w:r w:rsidRPr="005E1F72">
        <w:rPr>
          <w:rFonts w:ascii="GHEA Grapalat" w:hAnsi="GHEA Grapalat" w:cs="Sylfaen"/>
          <w:sz w:val="20"/>
          <w:lang w:val="hy-AM"/>
        </w:rPr>
        <w:t>.</w:t>
      </w:r>
      <w:r w:rsidRPr="00C421A1">
        <w:rPr>
          <w:rFonts w:ascii="GHEA Grapalat" w:hAnsi="GHEA Grapalat" w:cs="Sylfaen"/>
          <w:sz w:val="20"/>
          <w:lang w:val="af-ZA"/>
        </w:rPr>
        <w:t>2</w:t>
      </w:r>
      <w:r>
        <w:rPr>
          <w:rFonts w:ascii="GHEA Grapalat" w:hAnsi="GHEA Grapalat" w:cs="Sylfaen"/>
          <w:sz w:val="20"/>
          <w:lang w:val="af-ZA"/>
        </w:rPr>
        <w:t xml:space="preserve">5 </w:t>
      </w:r>
      <w:r w:rsidRPr="005E1F72">
        <w:rPr>
          <w:rFonts w:ascii="GHEA Grapalat" w:hAnsi="GHEA Grapalat" w:cs="Sylfaen"/>
          <w:sz w:val="20"/>
          <w:lang w:val="ru-RU"/>
        </w:rPr>
        <w:t>կետով</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անգործության</w:t>
      </w:r>
      <w:r w:rsidRPr="005E1F72">
        <w:rPr>
          <w:rFonts w:ascii="GHEA Grapalat" w:hAnsi="GHEA Grapalat" w:cs="Sylfaen"/>
          <w:sz w:val="20"/>
          <w:lang w:val="af-ZA"/>
        </w:rPr>
        <w:t xml:space="preserve"> </w:t>
      </w:r>
      <w:r w:rsidRPr="005E1F72">
        <w:rPr>
          <w:rFonts w:ascii="GHEA Grapalat" w:hAnsi="GHEA Grapalat" w:cs="Sylfaen"/>
          <w:sz w:val="20"/>
          <w:lang w:val="ru-RU"/>
        </w:rPr>
        <w:t>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w:t>
      </w:r>
      <w:r w:rsidRPr="005E1F72">
        <w:rPr>
          <w:rFonts w:ascii="GHEA Grapalat" w:hAnsi="GHEA Grapalat" w:cs="Sylfaen"/>
          <w:sz w:val="20"/>
          <w:lang w:val="af-ZA"/>
        </w:rPr>
        <w:t xml:space="preserve"> </w:t>
      </w:r>
      <w:r w:rsidRPr="005E1F72">
        <w:rPr>
          <w:rFonts w:ascii="GHEA Grapalat" w:hAnsi="GHEA Grapalat" w:cs="Sylfaen"/>
          <w:sz w:val="20"/>
          <w:lang w:val="ru-RU"/>
        </w:rPr>
        <w:t>օրվան</w:t>
      </w:r>
      <w:r w:rsidRPr="005E1F72">
        <w:rPr>
          <w:rFonts w:ascii="GHEA Grapalat" w:hAnsi="GHEA Grapalat" w:cs="Sylfaen"/>
          <w:sz w:val="20"/>
          <w:lang w:val="af-ZA"/>
        </w:rPr>
        <w:t xml:space="preserve"> </w:t>
      </w:r>
      <w:r w:rsidRPr="005E1F72">
        <w:rPr>
          <w:rFonts w:ascii="GHEA Grapalat" w:hAnsi="GHEA Grapalat" w:cs="Sylfaen"/>
          <w:sz w:val="20"/>
          <w:lang w:val="ru-RU"/>
        </w:rPr>
        <w:t>հաջորդող</w:t>
      </w:r>
      <w:r w:rsidRPr="005E1F72">
        <w:rPr>
          <w:rFonts w:ascii="GHEA Grapalat" w:hAnsi="GHEA Grapalat" w:cs="Sylfaen"/>
          <w:sz w:val="20"/>
          <w:lang w:val="af-ZA"/>
        </w:rPr>
        <w:t xml:space="preserve"> </w:t>
      </w:r>
      <w:r>
        <w:rPr>
          <w:rFonts w:ascii="GHEA Grapalat" w:hAnsi="GHEA Grapalat" w:cs="Sylfaen"/>
          <w:sz w:val="20"/>
          <w:lang w:val="hy-AM"/>
        </w:rPr>
        <w:t>չորրորդ</w:t>
      </w:r>
      <w:r w:rsidRPr="005E1F72">
        <w:rPr>
          <w:rFonts w:ascii="GHEA Grapalat" w:hAnsi="GHEA Grapalat" w:cs="Sylfaen"/>
          <w:sz w:val="20"/>
          <w:lang w:val="af-ZA"/>
        </w:rPr>
        <w:t xml:space="preserve"> </w:t>
      </w:r>
      <w:r w:rsidRPr="005E1F72">
        <w:rPr>
          <w:rFonts w:ascii="GHEA Grapalat" w:hAnsi="GHEA Grapalat" w:cs="Sylfaen"/>
          <w:sz w:val="20"/>
          <w:lang w:val="ru-RU"/>
        </w:rPr>
        <w:t>աշխատանքային</w:t>
      </w:r>
      <w:r w:rsidRPr="005E1F72">
        <w:rPr>
          <w:rFonts w:ascii="GHEA Grapalat" w:hAnsi="GHEA Grapalat" w:cs="Sylfaen"/>
          <w:sz w:val="20"/>
          <w:lang w:val="af-ZA"/>
        </w:rPr>
        <w:t xml:space="preserve"> </w:t>
      </w:r>
      <w:r w:rsidRPr="005E1F72">
        <w:rPr>
          <w:rFonts w:ascii="GHEA Grapalat" w:hAnsi="GHEA Grapalat" w:cs="Sylfaen"/>
          <w:sz w:val="20"/>
          <w:lang w:val="ru-RU"/>
        </w:rPr>
        <w:t>օրը</w:t>
      </w:r>
      <w:r w:rsidRPr="005E1F72">
        <w:rPr>
          <w:rFonts w:ascii="GHEA Grapalat" w:hAnsi="GHEA Grapalat" w:cs="Sylfaen"/>
          <w:sz w:val="20"/>
          <w:lang w:val="af-ZA"/>
        </w:rPr>
        <w:t>:</w:t>
      </w:r>
    </w:p>
    <w:p w14:paraId="7C251172" w14:textId="77777777" w:rsidR="00A17592" w:rsidRPr="005E1F72" w:rsidRDefault="00A17592" w:rsidP="00A17592">
      <w:pPr>
        <w:ind w:firstLine="567"/>
        <w:jc w:val="both"/>
        <w:rPr>
          <w:rFonts w:ascii="GHEA Grapalat" w:hAnsi="GHEA Grapalat" w:cs="Sylfaen"/>
          <w:sz w:val="20"/>
          <w:lang w:val="af-ZA"/>
        </w:rPr>
      </w:pPr>
      <w:r w:rsidRPr="005E1F72">
        <w:rPr>
          <w:rFonts w:ascii="GHEA Grapalat" w:hAnsi="GHEA Grapalat" w:cs="Sylfaen"/>
          <w:sz w:val="20"/>
          <w:lang w:val="af-ZA"/>
        </w:rPr>
        <w:t>9</w:t>
      </w:r>
      <w:r w:rsidRPr="005E1F72">
        <w:rPr>
          <w:rFonts w:ascii="GHEA Grapalat" w:hAnsi="GHEA Grapalat" w:cs="Sylfaen"/>
          <w:sz w:val="20"/>
          <w:lang w:val="hy-AM"/>
        </w:rPr>
        <w:t>.3</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ասնակցին</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կնքվելիք</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ru-RU"/>
        </w:rPr>
        <w:t>նախագիծը</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քարտուղարը</w:t>
      </w:r>
      <w:r w:rsidRPr="005E1F72">
        <w:rPr>
          <w:rFonts w:ascii="GHEA Grapalat" w:hAnsi="GHEA Grapalat" w:cs="Sylfaen"/>
          <w:sz w:val="20"/>
          <w:lang w:val="af-ZA"/>
        </w:rPr>
        <w:t xml:space="preserve"> </w:t>
      </w:r>
      <w:r w:rsidRPr="005E1F72">
        <w:rPr>
          <w:rFonts w:ascii="GHEA Grapalat" w:hAnsi="GHEA Grapalat" w:cs="Sylfaen"/>
          <w:sz w:val="20"/>
          <w:lang w:val="ru-RU"/>
        </w:rPr>
        <w:t>տրամադրում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եղանակով</w:t>
      </w:r>
      <w:r w:rsidRPr="005E1F72">
        <w:rPr>
          <w:rFonts w:ascii="GHEA Grapalat" w:hAnsi="GHEA Grapalat" w:cs="Sylfaen"/>
          <w:sz w:val="20"/>
          <w:lang w:val="af-ZA"/>
        </w:rPr>
        <w:t xml:space="preserve">: </w:t>
      </w:r>
      <w:r w:rsidRPr="005E1F72">
        <w:rPr>
          <w:rFonts w:ascii="GHEA Grapalat" w:hAnsi="GHEA Grapalat" w:cs="Sylfaen"/>
          <w:sz w:val="20"/>
          <w:lang w:val="ru-RU"/>
        </w:rPr>
        <w:t>Ընդ</w:t>
      </w:r>
      <w:r w:rsidRPr="005E1F72">
        <w:rPr>
          <w:rFonts w:ascii="GHEA Grapalat" w:hAnsi="GHEA Grapalat" w:cs="Sylfaen"/>
          <w:sz w:val="20"/>
          <w:lang w:val="af-ZA"/>
        </w:rPr>
        <w:t xml:space="preserve"> </w:t>
      </w:r>
      <w:r w:rsidRPr="005E1F72">
        <w:rPr>
          <w:rFonts w:ascii="GHEA Grapalat" w:hAnsi="GHEA Grapalat" w:cs="Sylfaen"/>
          <w:sz w:val="20"/>
          <w:lang w:val="ru-RU"/>
        </w:rPr>
        <w:t>որում</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պայմանագրում</w:t>
      </w:r>
      <w:r w:rsidRPr="005E1F72">
        <w:rPr>
          <w:rFonts w:ascii="GHEA Grapalat" w:hAnsi="GHEA Grapalat" w:cs="Sylfaen"/>
          <w:sz w:val="20"/>
          <w:lang w:val="af-ZA"/>
        </w:rPr>
        <w:t xml:space="preserve"> </w:t>
      </w:r>
      <w:r w:rsidRPr="005E1F72">
        <w:rPr>
          <w:rFonts w:ascii="GHEA Grapalat" w:hAnsi="GHEA Grapalat" w:cs="Sylfaen"/>
          <w:sz w:val="20"/>
          <w:lang w:val="ru-RU"/>
        </w:rPr>
        <w:t>ներառվում</w:t>
      </w:r>
      <w:r w:rsidRPr="005E1F72">
        <w:rPr>
          <w:rFonts w:ascii="GHEA Grapalat" w:hAnsi="GHEA Grapalat" w:cs="Sylfaen"/>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w:t>
      </w:r>
      <w:r w:rsidRPr="005E1F72">
        <w:rPr>
          <w:rFonts w:ascii="GHEA Grapalat" w:hAnsi="GHEA Grapalat" w:cs="Sylfaen"/>
          <w:sz w:val="20"/>
          <w:lang w:val="af-ZA"/>
        </w:rPr>
        <w:t xml:space="preserve"> </w:t>
      </w:r>
      <w:r w:rsidRPr="005E1F72">
        <w:rPr>
          <w:rFonts w:ascii="GHEA Grapalat" w:hAnsi="GHEA Grapalat" w:cs="Sylfaen"/>
          <w:sz w:val="20"/>
          <w:lang w:val="ru-RU"/>
        </w:rPr>
        <w:t>կողմից</w:t>
      </w:r>
      <w:r w:rsidRPr="005E1F72">
        <w:rPr>
          <w:rFonts w:ascii="GHEA Grapalat" w:hAnsi="GHEA Grapalat" w:cs="Sylfaen"/>
          <w:sz w:val="20"/>
          <w:lang w:val="af-ZA"/>
        </w:rPr>
        <w:t xml:space="preserve"> </w:t>
      </w:r>
      <w:r w:rsidRPr="005E1F72">
        <w:rPr>
          <w:rFonts w:ascii="GHEA Grapalat" w:hAnsi="GHEA Grapalat" w:cs="Sylfaen"/>
          <w:sz w:val="20"/>
          <w:lang w:val="ru-RU"/>
        </w:rPr>
        <w:t>հայտով</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ներկայացված</w:t>
      </w:r>
      <w:r w:rsidRPr="005E1F72">
        <w:rPr>
          <w:rFonts w:ascii="GHEA Grapalat" w:hAnsi="GHEA Grapalat" w:cs="Sylfaen"/>
          <w:sz w:val="20"/>
          <w:lang w:val="af-ZA"/>
        </w:rPr>
        <w:t xml:space="preserve"> </w:t>
      </w:r>
      <w:r w:rsidRPr="005E1F72">
        <w:rPr>
          <w:rFonts w:ascii="GHEA Grapalat" w:hAnsi="GHEA Grapalat" w:cs="Sylfaen"/>
          <w:sz w:val="20"/>
          <w:lang w:val="ru-RU"/>
        </w:rPr>
        <w:t>ապրանքի</w:t>
      </w:r>
      <w:r w:rsidRPr="005E1F72">
        <w:rPr>
          <w:rFonts w:ascii="GHEA Grapalat" w:hAnsi="GHEA Grapalat" w:cs="Sylfaen"/>
          <w:sz w:val="20"/>
          <w:lang w:val="af-ZA"/>
        </w:rPr>
        <w:t xml:space="preserve"> </w:t>
      </w:r>
      <w:r w:rsidRPr="005E1F72">
        <w:rPr>
          <w:rFonts w:ascii="GHEA Grapalat" w:hAnsi="GHEA Grapalat"/>
          <w:sz w:val="20"/>
          <w:szCs w:val="20"/>
          <w:lang w:val="hy-AM" w:eastAsia="x-none"/>
        </w:rPr>
        <w:t>ամբողջական նկարագիրը</w:t>
      </w:r>
      <w:r w:rsidRPr="005E1F72">
        <w:rPr>
          <w:rFonts w:ascii="GHEA Grapalat" w:hAnsi="GHEA Grapalat" w:cs="Sylfaen"/>
          <w:sz w:val="20"/>
          <w:lang w:val="af-ZA"/>
        </w:rPr>
        <w:t xml:space="preserve">: </w:t>
      </w:r>
    </w:p>
    <w:p w14:paraId="351B4D08" w14:textId="77777777" w:rsidR="00A17592" w:rsidRPr="005E1F72" w:rsidRDefault="00A17592" w:rsidP="00A17592">
      <w:pPr>
        <w:ind w:firstLine="567"/>
        <w:jc w:val="both"/>
        <w:rPr>
          <w:rFonts w:ascii="GHEA Grapalat" w:hAnsi="GHEA Grapalat" w:cs="Sylfaen"/>
          <w:sz w:val="20"/>
          <w:lang w:val="af-ZA"/>
        </w:rPr>
      </w:pPr>
      <w:r w:rsidRPr="005E1F72">
        <w:rPr>
          <w:rFonts w:ascii="GHEA Grapalat" w:hAnsi="GHEA Grapalat" w:cs="Sylfaen"/>
          <w:sz w:val="20"/>
          <w:lang w:val="af-ZA"/>
        </w:rPr>
        <w:t xml:space="preserve">9.4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մասին</w:t>
      </w:r>
      <w:r w:rsidRPr="005E1F72">
        <w:rPr>
          <w:rFonts w:ascii="GHEA Grapalat" w:hAnsi="GHEA Grapalat" w:cs="Sylfaen"/>
          <w:sz w:val="20"/>
          <w:lang w:val="af-ZA"/>
        </w:rPr>
        <w:t xml:space="preserve"> </w:t>
      </w:r>
      <w:r w:rsidRPr="005E1F72">
        <w:rPr>
          <w:rFonts w:ascii="GHEA Grapalat" w:hAnsi="GHEA Grapalat" w:cs="Sylfaen"/>
          <w:sz w:val="20"/>
          <w:lang w:val="ru-RU"/>
        </w:rPr>
        <w:t>պատվիրատուի</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ծանուցումն</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մասնակցին</w:t>
      </w:r>
      <w:r w:rsidRPr="005E1F72">
        <w:rPr>
          <w:rFonts w:ascii="GHEA Grapalat" w:hAnsi="GHEA Grapalat" w:cs="Sylfaen"/>
          <w:sz w:val="20"/>
          <w:lang w:val="af-ZA"/>
        </w:rPr>
        <w:t xml:space="preserve"> </w:t>
      </w:r>
      <w:r w:rsidRPr="005E1F72">
        <w:rPr>
          <w:rFonts w:ascii="GHEA Grapalat" w:hAnsi="GHEA Grapalat" w:cs="Sylfaen"/>
          <w:sz w:val="20"/>
          <w:lang w:val="ru-RU"/>
        </w:rPr>
        <w:t>ուղարկելու</w:t>
      </w:r>
      <w:r w:rsidRPr="005E1F72">
        <w:rPr>
          <w:rFonts w:ascii="GHEA Grapalat" w:hAnsi="GHEA Grapalat" w:cs="Sylfaen"/>
          <w:sz w:val="20"/>
          <w:lang w:val="af-ZA"/>
        </w:rPr>
        <w:t xml:space="preserve"> </w:t>
      </w:r>
      <w:r w:rsidRPr="005E1F72">
        <w:rPr>
          <w:rFonts w:ascii="GHEA Grapalat" w:hAnsi="GHEA Grapalat" w:cs="Sylfaen"/>
          <w:sz w:val="20"/>
          <w:lang w:val="ru-RU"/>
        </w:rPr>
        <w:t>օրը</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հանձնաժողովի</w:t>
      </w:r>
      <w:r w:rsidRPr="005E1F72">
        <w:rPr>
          <w:rFonts w:ascii="GHEA Grapalat" w:hAnsi="GHEA Grapalat" w:cs="Sylfaen"/>
          <w:sz w:val="20"/>
          <w:lang w:val="af-ZA"/>
        </w:rPr>
        <w:t xml:space="preserve"> </w:t>
      </w:r>
      <w:r w:rsidRPr="005E1F72">
        <w:rPr>
          <w:rFonts w:ascii="GHEA Grapalat" w:hAnsi="GHEA Grapalat" w:cs="Sylfaen"/>
          <w:sz w:val="20"/>
          <w:lang w:val="ru-RU"/>
        </w:rPr>
        <w:t>քարտուղարը</w:t>
      </w:r>
      <w:r w:rsidRPr="005E1F72">
        <w:rPr>
          <w:rFonts w:ascii="GHEA Grapalat" w:hAnsi="GHEA Grapalat" w:cs="Sylfaen"/>
          <w:sz w:val="20"/>
          <w:lang w:val="af-ZA"/>
        </w:rPr>
        <w:t xml:space="preserve"> </w:t>
      </w:r>
      <w:r w:rsidRPr="005E1F72">
        <w:rPr>
          <w:rFonts w:ascii="GHEA Grapalat" w:hAnsi="GHEA Grapalat" w:cs="Sylfaen"/>
          <w:sz w:val="20"/>
        </w:rPr>
        <w:t>հ</w:t>
      </w:r>
      <w:r w:rsidRPr="005E1F72">
        <w:rPr>
          <w:rFonts w:ascii="GHEA Grapalat" w:hAnsi="GHEA Grapalat" w:cs="Sylfaen"/>
          <w:sz w:val="20"/>
          <w:lang w:val="ru-RU"/>
        </w:rPr>
        <w:t>ամակարգի</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մասնակցի</w:t>
      </w:r>
      <w:r w:rsidRPr="005E1F72">
        <w:rPr>
          <w:rFonts w:ascii="GHEA Grapalat" w:hAnsi="GHEA Grapalat" w:cs="Sylfaen"/>
          <w:sz w:val="20"/>
          <w:lang w:val="af-ZA"/>
        </w:rPr>
        <w:t xml:space="preserve"> </w:t>
      </w:r>
      <w:r w:rsidRPr="005E1F72">
        <w:rPr>
          <w:rFonts w:ascii="GHEA Grapalat" w:hAnsi="GHEA Grapalat" w:cs="Sylfaen"/>
          <w:sz w:val="20"/>
          <w:lang w:val="ru-RU"/>
        </w:rPr>
        <w:t>էլեկտրոնային</w:t>
      </w:r>
      <w:r w:rsidRPr="005E1F72">
        <w:rPr>
          <w:rFonts w:ascii="GHEA Grapalat" w:hAnsi="GHEA Grapalat" w:cs="Sylfaen"/>
          <w:sz w:val="20"/>
          <w:lang w:val="af-ZA"/>
        </w:rPr>
        <w:t xml:space="preserve"> </w:t>
      </w:r>
      <w:r w:rsidRPr="005E1F72">
        <w:rPr>
          <w:rFonts w:ascii="GHEA Grapalat" w:hAnsi="GHEA Grapalat" w:cs="Sylfaen"/>
          <w:sz w:val="20"/>
          <w:lang w:val="ru-RU"/>
        </w:rPr>
        <w:t>փոստին</w:t>
      </w:r>
      <w:r w:rsidRPr="005E1F72">
        <w:rPr>
          <w:rFonts w:ascii="GHEA Grapalat" w:hAnsi="GHEA Grapalat" w:cs="Sylfaen"/>
          <w:sz w:val="20"/>
          <w:lang w:val="af-ZA"/>
        </w:rPr>
        <w:t xml:space="preserve"> </w:t>
      </w:r>
      <w:r w:rsidRPr="005E1F72">
        <w:rPr>
          <w:rFonts w:ascii="GHEA Grapalat" w:hAnsi="GHEA Grapalat" w:cs="Sylfaen"/>
          <w:sz w:val="20"/>
          <w:lang w:val="ru-RU"/>
        </w:rPr>
        <w:t>ուղարկում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ծանուցում</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 xml:space="preserve"> </w:t>
      </w:r>
      <w:r w:rsidRPr="005E1F72">
        <w:rPr>
          <w:rFonts w:ascii="GHEA Grapalat" w:hAnsi="GHEA Grapalat" w:cs="Sylfaen"/>
          <w:sz w:val="20"/>
          <w:lang w:val="ru-RU"/>
        </w:rPr>
        <w:t>տրամադրված</w:t>
      </w:r>
      <w:r w:rsidRPr="005E1F72">
        <w:rPr>
          <w:rFonts w:ascii="GHEA Grapalat" w:hAnsi="GHEA Grapalat" w:cs="Sylfaen"/>
          <w:sz w:val="20"/>
          <w:lang w:val="af-ZA"/>
        </w:rPr>
        <w:t xml:space="preserve"> </w:t>
      </w:r>
      <w:r w:rsidRPr="005E1F72">
        <w:rPr>
          <w:rFonts w:ascii="GHEA Grapalat" w:hAnsi="GHEA Grapalat" w:cs="Sylfaen"/>
          <w:sz w:val="20"/>
          <w:lang w:val="ru-RU"/>
        </w:rPr>
        <w:t>լինելու</w:t>
      </w:r>
      <w:r w:rsidRPr="005E1F72">
        <w:rPr>
          <w:rFonts w:ascii="GHEA Grapalat" w:hAnsi="GHEA Grapalat" w:cs="Sylfaen"/>
          <w:sz w:val="20"/>
          <w:lang w:val="af-ZA"/>
        </w:rPr>
        <w:t xml:space="preserve"> </w:t>
      </w:r>
      <w:r w:rsidRPr="005E1F72">
        <w:rPr>
          <w:rFonts w:ascii="GHEA Grapalat" w:hAnsi="GHEA Grapalat" w:cs="Sylfaen"/>
          <w:sz w:val="20"/>
          <w:lang w:val="ru-RU"/>
        </w:rPr>
        <w:t>մասին</w:t>
      </w:r>
      <w:r w:rsidRPr="005E1F72">
        <w:rPr>
          <w:rFonts w:ascii="GHEA Grapalat" w:hAnsi="GHEA Grapalat" w:cs="Sylfaen"/>
          <w:sz w:val="20"/>
          <w:lang w:val="af-ZA"/>
        </w:rPr>
        <w:t>:</w:t>
      </w:r>
    </w:p>
    <w:p w14:paraId="7367073E" w14:textId="1E39A897" w:rsidR="00A17592" w:rsidRPr="00ED3AD7" w:rsidRDefault="00A17592" w:rsidP="00A17592">
      <w:pPr>
        <w:ind w:firstLine="567"/>
        <w:jc w:val="both"/>
        <w:rPr>
          <w:rFonts w:ascii="GHEA Grapalat" w:hAnsi="GHEA Grapalat" w:cs="Sylfaen"/>
          <w:sz w:val="20"/>
          <w:lang w:val="af-ZA"/>
        </w:rPr>
      </w:pPr>
      <w:r w:rsidRPr="005E1F72">
        <w:rPr>
          <w:rFonts w:ascii="GHEA Grapalat" w:hAnsi="GHEA Grapalat" w:cs="Sylfaen"/>
          <w:sz w:val="20"/>
          <w:lang w:val="af-ZA"/>
        </w:rPr>
        <w:t>9</w:t>
      </w:r>
      <w:r w:rsidRPr="005E1F72">
        <w:rPr>
          <w:rFonts w:ascii="GHEA Grapalat" w:hAnsi="GHEA Grapalat" w:cs="Sylfaen"/>
          <w:sz w:val="20"/>
          <w:lang w:val="hy-AM"/>
        </w:rPr>
        <w:t>.5</w:t>
      </w:r>
      <w:r w:rsidRPr="005E1F72">
        <w:rPr>
          <w:rFonts w:ascii="GHEA Grapalat" w:hAnsi="GHEA Grapalat" w:cs="Sylfaen"/>
          <w:sz w:val="20"/>
          <w:lang w:val="af-ZA"/>
        </w:rPr>
        <w:t xml:space="preserve"> </w:t>
      </w:r>
      <w:r w:rsidRPr="005E1F72">
        <w:rPr>
          <w:rFonts w:ascii="GHEA Grapalat" w:hAnsi="GHEA Grapalat" w:cs="Sylfaen"/>
          <w:sz w:val="20"/>
          <w:lang w:val="hy-AM"/>
        </w:rPr>
        <w:t>Եթե</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hy-AM"/>
        </w:rPr>
        <w:t>կնքելու</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ծանուցումը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նախագիծ</w:t>
      </w:r>
      <w:r w:rsidRPr="005E1F72">
        <w:rPr>
          <w:rFonts w:ascii="GHEA Grapalat" w:hAnsi="GHEA Grapalat" w:cs="Sylfaen"/>
          <w:sz w:val="20"/>
        </w:rPr>
        <w:t>ն</w:t>
      </w:r>
      <w:r w:rsidRPr="005E1F72">
        <w:rPr>
          <w:rFonts w:ascii="GHEA Grapalat" w:hAnsi="GHEA Grapalat" w:cs="Sylfaen"/>
          <w:sz w:val="20"/>
          <w:lang w:val="af-ZA"/>
        </w:rPr>
        <w:t xml:space="preserve"> </w:t>
      </w:r>
      <w:r w:rsidRPr="005E1F72">
        <w:rPr>
          <w:rFonts w:ascii="GHEA Grapalat" w:hAnsi="GHEA Grapalat" w:cs="Sylfaen"/>
          <w:sz w:val="20"/>
          <w:lang w:val="hy-AM"/>
        </w:rPr>
        <w:t>ստանալուց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sidRPr="00FE7A56">
        <w:rPr>
          <w:rFonts w:ascii="GHEA Grapalat" w:hAnsi="GHEA Grapalat" w:cs="Sylfaen"/>
          <w:sz w:val="20"/>
          <w:lang w:val="af-ZA"/>
        </w:rPr>
        <w:t xml:space="preserve">` </w:t>
      </w:r>
      <w:r w:rsidRPr="00BA41C0">
        <w:rPr>
          <w:rFonts w:ascii="GHEA Grapalat" w:hAnsi="GHEA Grapalat" w:cs="Sylfaen"/>
          <w:sz w:val="20"/>
          <w:lang w:val="hy-AM"/>
        </w:rPr>
        <w:t xml:space="preserve">սույն հրավերի </w:t>
      </w:r>
      <w:r w:rsidRPr="002C0D78">
        <w:rPr>
          <w:rFonts w:ascii="GHEA Grapalat" w:hAnsi="GHEA Grapalat" w:cs="Sylfaen"/>
          <w:sz w:val="20"/>
          <w:lang w:val="hy-AM"/>
        </w:rPr>
        <w:t>10</w:t>
      </w:r>
      <w:r w:rsidRPr="009D4781">
        <w:rPr>
          <w:rFonts w:ascii="Cambria Math" w:hAnsi="Cambria Math" w:cs="Cambria Math"/>
          <w:sz w:val="20"/>
          <w:lang w:val="hy-AM"/>
        </w:rPr>
        <w:t>․</w:t>
      </w:r>
      <w:r w:rsidRPr="009D4781">
        <w:rPr>
          <w:rFonts w:ascii="GHEA Grapalat" w:hAnsi="GHEA Grapalat" w:cs="Sylfaen"/>
          <w:sz w:val="20"/>
          <w:lang w:val="hy-AM"/>
        </w:rPr>
        <w:t>1</w:t>
      </w:r>
      <w:r w:rsidRPr="00BA41C0">
        <w:rPr>
          <w:rFonts w:ascii="GHEA Grapalat" w:hAnsi="GHEA Grapalat" w:cs="Sylfaen"/>
          <w:sz w:val="20"/>
          <w:lang w:val="hy-AM"/>
        </w:rPr>
        <w:t xml:space="preserve"> </w:t>
      </w:r>
      <w:r w:rsidRPr="00BA41C0">
        <w:rPr>
          <w:rFonts w:ascii="GHEA Grapalat" w:hAnsi="GHEA Grapalat" w:cs="GHEA Grapalat"/>
          <w:sz w:val="20"/>
          <w:lang w:val="hy-AM"/>
        </w:rPr>
        <w:t>կետով</w:t>
      </w:r>
      <w:r w:rsidRPr="00FE7A56">
        <w:rPr>
          <w:rFonts w:ascii="GHEA Grapalat" w:hAnsi="GHEA Grapalat" w:cs="Sylfaen"/>
          <w:sz w:val="20"/>
          <w:lang w:val="hy-AM"/>
        </w:rPr>
        <w:t xml:space="preserve"> նախատեսված ժամկետում</w:t>
      </w:r>
      <w:r>
        <w:rPr>
          <w:rFonts w:ascii="GHEA Grapalat" w:hAnsi="GHEA Grapalat" w:cs="Sylfaen"/>
          <w:sz w:val="20"/>
          <w:lang w:val="hy-AM"/>
        </w:rPr>
        <w:t xml:space="preserve">, իսկ </w:t>
      </w:r>
      <w:r w:rsidRPr="00BA41C0">
        <w:rPr>
          <w:rFonts w:ascii="GHEA Grapalat" w:hAnsi="GHEA Grapalat" w:cs="Sylfaen"/>
          <w:sz w:val="20"/>
          <w:lang w:val="hy-AM"/>
        </w:rPr>
        <w:t>կնքվելիք պայմանագրի նախագծով</w:t>
      </w:r>
      <w:r w:rsidRPr="00BA41C0">
        <w:rPr>
          <w:rFonts w:ascii="Courier New" w:hAnsi="Courier New" w:cs="Courier New"/>
          <w:sz w:val="20"/>
          <w:lang w:val="hy-AM"/>
        </w:rPr>
        <w:t> </w:t>
      </w:r>
      <w:r>
        <w:rPr>
          <w:rFonts w:ascii="GHEA Grapalat" w:hAnsi="GHEA Grapalat" w:cs="Sylfaen"/>
          <w:sz w:val="20"/>
          <w:lang w:val="hy-AM"/>
        </w:rPr>
        <w:t xml:space="preserve">կանխավճար նախատեսված լինելու դեպքում՝ 10 աշխատանքային օրվա ընթացքում </w:t>
      </w:r>
      <w:r w:rsidRPr="007E2C83">
        <w:rPr>
          <w:rFonts w:ascii="GHEA Grapalat" w:hAnsi="GHEA Grapalat" w:cs="Sylfaen"/>
          <w:sz w:val="20"/>
          <w:lang w:val="hy-AM"/>
        </w:rPr>
        <w:t>չի</w:t>
      </w:r>
      <w:r w:rsidRPr="007E2C83">
        <w:rPr>
          <w:rFonts w:ascii="GHEA Grapalat" w:hAnsi="GHEA Grapalat" w:cs="Sylfaen"/>
          <w:sz w:val="20"/>
          <w:lang w:val="af-ZA"/>
        </w:rPr>
        <w:t xml:space="preserve"> </w:t>
      </w:r>
      <w:r w:rsidRPr="007E2C83">
        <w:rPr>
          <w:rFonts w:ascii="GHEA Grapalat" w:hAnsi="GHEA Grapalat" w:cs="Sylfaen"/>
          <w:sz w:val="20"/>
          <w:lang w:val="hy-AM"/>
        </w:rPr>
        <w:t>ստորագրում</w:t>
      </w:r>
      <w:r w:rsidRPr="007E2C83">
        <w:rPr>
          <w:rFonts w:ascii="GHEA Grapalat" w:hAnsi="GHEA Grapalat" w:cs="Sylfaen"/>
          <w:sz w:val="20"/>
          <w:lang w:val="af-ZA"/>
        </w:rPr>
        <w:t xml:space="preserve"> </w:t>
      </w:r>
      <w:r w:rsidRPr="007E2C83">
        <w:rPr>
          <w:rFonts w:ascii="GHEA Grapalat" w:hAnsi="GHEA Grapalat" w:cs="Sylfaen"/>
          <w:sz w:val="20"/>
          <w:lang w:val="hy-AM"/>
        </w:rPr>
        <w:t>պայմանագիրը</w:t>
      </w:r>
      <w:r w:rsidRPr="007E2C83">
        <w:rPr>
          <w:rFonts w:ascii="GHEA Grapalat" w:hAnsi="GHEA Grapalat" w:cs="Sylfaen"/>
          <w:sz w:val="20"/>
          <w:lang w:val="af-ZA"/>
        </w:rPr>
        <w:t xml:space="preserve"> </w:t>
      </w:r>
      <w:r w:rsidRPr="007E2C83">
        <w:rPr>
          <w:rFonts w:ascii="GHEA Grapalat" w:hAnsi="GHEA Grapalat" w:cs="Sylfaen"/>
          <w:sz w:val="20"/>
          <w:lang w:val="hy-AM"/>
        </w:rPr>
        <w:t>և</w:t>
      </w:r>
      <w:r w:rsidRPr="007E2C83">
        <w:rPr>
          <w:rFonts w:ascii="GHEA Grapalat" w:hAnsi="GHEA Grapalat" w:cs="Sylfaen"/>
          <w:sz w:val="20"/>
          <w:lang w:val="af-ZA"/>
        </w:rPr>
        <w:t xml:space="preserve"> պ</w:t>
      </w:r>
      <w:r w:rsidRPr="007E2C83">
        <w:rPr>
          <w:rFonts w:ascii="GHEA Grapalat" w:hAnsi="GHEA Grapalat" w:cs="Sylfaen"/>
          <w:sz w:val="20"/>
          <w:lang w:val="ru-RU"/>
        </w:rPr>
        <w:t>ատվիրատուին</w:t>
      </w:r>
      <w:r w:rsidRPr="007E2C83">
        <w:rPr>
          <w:rFonts w:ascii="GHEA Grapalat" w:hAnsi="GHEA Grapalat" w:cs="Sylfaen"/>
          <w:sz w:val="20"/>
          <w:lang w:val="af-ZA"/>
        </w:rPr>
        <w:t xml:space="preserve"> </w:t>
      </w:r>
      <w:r w:rsidRPr="007E2C83">
        <w:rPr>
          <w:rFonts w:ascii="GHEA Grapalat" w:hAnsi="GHEA Grapalat" w:cs="Sylfaen"/>
          <w:sz w:val="20"/>
          <w:lang w:val="ru-RU"/>
        </w:rPr>
        <w:t>ներկայացնում</w:t>
      </w:r>
      <w:r w:rsidRPr="007E2C83">
        <w:rPr>
          <w:rFonts w:ascii="GHEA Grapalat" w:hAnsi="GHEA Grapalat" w:cs="Sylfaen"/>
          <w:sz w:val="20"/>
          <w:lang w:val="af-ZA"/>
        </w:rPr>
        <w:t xml:space="preserve"> որակավորման և </w:t>
      </w:r>
      <w:r w:rsidRPr="007E2C83">
        <w:rPr>
          <w:rFonts w:ascii="GHEA Grapalat" w:hAnsi="GHEA Grapalat" w:cs="Sylfaen"/>
          <w:sz w:val="20"/>
          <w:lang w:val="ru-RU"/>
        </w:rPr>
        <w:t>պայմանագրի</w:t>
      </w:r>
      <w:r w:rsidRPr="007E2C83">
        <w:rPr>
          <w:rFonts w:ascii="GHEA Grapalat" w:hAnsi="GHEA Grapalat" w:cs="Sylfaen"/>
          <w:sz w:val="20"/>
          <w:lang w:val="af-ZA"/>
        </w:rPr>
        <w:t xml:space="preserve"> </w:t>
      </w:r>
      <w:proofErr w:type="spellStart"/>
      <w:r w:rsidRPr="007E2C83">
        <w:rPr>
          <w:rFonts w:ascii="GHEA Grapalat" w:hAnsi="GHEA Grapalat" w:cs="Sylfaen"/>
          <w:sz w:val="20"/>
        </w:rPr>
        <w:t>ապահովում</w:t>
      </w:r>
      <w:proofErr w:type="spellEnd"/>
      <w:r>
        <w:rPr>
          <w:rFonts w:ascii="GHEA Grapalat" w:hAnsi="GHEA Grapalat" w:cs="Sylfaen"/>
          <w:sz w:val="20"/>
          <w:lang w:val="hy-AM"/>
        </w:rPr>
        <w:t>ներ</w:t>
      </w:r>
      <w:r w:rsidRPr="007E2C83">
        <w:rPr>
          <w:rFonts w:ascii="GHEA Grapalat" w:hAnsi="GHEA Grapalat" w:cs="Sylfaen"/>
          <w:sz w:val="20"/>
        </w:rPr>
        <w:t>ը</w:t>
      </w:r>
      <w:r w:rsidRPr="007E2C83">
        <w:rPr>
          <w:rFonts w:ascii="GHEA Grapalat" w:hAnsi="GHEA Grapalat" w:cs="Sylfaen"/>
          <w:sz w:val="20"/>
          <w:lang w:val="af-ZA"/>
        </w:rPr>
        <w:t>,</w:t>
      </w:r>
      <w:r>
        <w:rPr>
          <w:rFonts w:ascii="GHEA Grapalat" w:hAnsi="GHEA Grapalat" w:cs="Sylfaen"/>
          <w:sz w:val="20"/>
          <w:lang w:val="hy-AM"/>
        </w:rPr>
        <w:t xml:space="preserve"> </w:t>
      </w:r>
      <w:r w:rsidRPr="00680ED9">
        <w:rPr>
          <w:rFonts w:ascii="GHEA Grapalat" w:hAnsi="GHEA Grapalat" w:cs="Sylfaen"/>
          <w:sz w:val="20"/>
          <w:lang w:val="hy-AM"/>
        </w:rPr>
        <w:t>իսկ կնքվելիք պայմանագր</w:t>
      </w:r>
      <w:r>
        <w:rPr>
          <w:rFonts w:ascii="GHEA Grapalat" w:hAnsi="GHEA Grapalat" w:cs="Sylfaen"/>
          <w:sz w:val="20"/>
          <w:lang w:val="hy-AM"/>
        </w:rPr>
        <w:t>ի նախագծով</w:t>
      </w:r>
      <w:r w:rsidRPr="00680ED9">
        <w:rPr>
          <w:rFonts w:ascii="GHEA Grapalat" w:hAnsi="GHEA Grapalat" w:cs="Sylfaen"/>
          <w:sz w:val="20"/>
          <w:lang w:val="hy-AM"/>
        </w:rPr>
        <w:t xml:space="preserve"> կանխավճար նախատեսված լինելու </w:t>
      </w:r>
      <w:r>
        <w:rPr>
          <w:rFonts w:ascii="GHEA Grapalat" w:hAnsi="GHEA Grapalat" w:cs="Sylfaen"/>
          <w:sz w:val="20"/>
          <w:lang w:val="hy-AM"/>
        </w:rPr>
        <w:t xml:space="preserve">և ընտրված մասնակցի կողմից այդ պայմանն ընդունվելու </w:t>
      </w:r>
      <w:r w:rsidRPr="00680ED9">
        <w:rPr>
          <w:rFonts w:ascii="GHEA Grapalat" w:hAnsi="GHEA Grapalat" w:cs="Sylfaen"/>
          <w:sz w:val="20"/>
          <w:lang w:val="hy-AM"/>
        </w:rPr>
        <w:t>դեպքում նաև կանխավճարի ապահովումը,</w:t>
      </w:r>
      <w:r w:rsidRPr="007E2C83">
        <w:rPr>
          <w:rFonts w:ascii="GHEA Grapalat" w:hAnsi="GHEA Grapalat" w:cs="Sylfaen"/>
          <w:i/>
          <w:sz w:val="20"/>
          <w:lang w:val="af-ZA"/>
        </w:rPr>
        <w:t xml:space="preserve"> </w:t>
      </w:r>
      <w:r w:rsidRPr="007E2C83">
        <w:rPr>
          <w:rFonts w:ascii="GHEA Grapalat" w:hAnsi="GHEA Grapalat" w:cs="Sylfaen"/>
          <w:sz w:val="20"/>
          <w:lang w:val="hy-AM"/>
        </w:rPr>
        <w:t>ապա նա զրկվում է պայմանագիրը ստորագրելու իրավունքից։</w:t>
      </w:r>
      <w:r w:rsidRPr="007E2C83">
        <w:rPr>
          <w:rFonts w:ascii="GHEA Grapalat" w:hAnsi="GHEA Grapalat" w:cs="Sylfaen"/>
          <w:sz w:val="20"/>
          <w:lang w:val="af-ZA"/>
        </w:rPr>
        <w:t xml:space="preserve"> </w:t>
      </w:r>
    </w:p>
    <w:p w14:paraId="528DBF79" w14:textId="77777777" w:rsidR="00A17592" w:rsidRPr="005E1F72" w:rsidRDefault="00A17592" w:rsidP="00A17592">
      <w:pPr>
        <w:ind w:firstLine="567"/>
        <w:jc w:val="both"/>
        <w:rPr>
          <w:rFonts w:ascii="GHEA Grapalat" w:hAnsi="GHEA Grapalat" w:cs="Sylfaen"/>
          <w:sz w:val="20"/>
          <w:lang w:val="af-ZA"/>
        </w:rPr>
      </w:pPr>
      <w:r w:rsidRPr="005E1F72">
        <w:rPr>
          <w:rFonts w:ascii="GHEA Grapalat" w:hAnsi="GHEA Grapalat" w:cs="Sylfaen"/>
          <w:sz w:val="20"/>
          <w:lang w:val="hy-AM"/>
        </w:rPr>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Pr="001F3550">
        <w:rPr>
          <w:rFonts w:ascii="GHEA Grapalat" w:hAnsi="GHEA Grapalat" w:cs="Sylfaen"/>
          <w:sz w:val="20"/>
          <w:lang w:val="hy-AM"/>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Pr="001F3550">
        <w:rPr>
          <w:rFonts w:ascii="GHEA Grapalat" w:hAnsi="GHEA Grapalat" w:cs="Sylfaen"/>
          <w:sz w:val="20"/>
          <w:lang w:val="hy-AM"/>
        </w:rPr>
        <w:t>պ</w:t>
      </w:r>
      <w:r w:rsidRPr="005E1F72">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5E1F72">
        <w:rPr>
          <w:rFonts w:ascii="GHEA Grapalat" w:hAnsi="GHEA Grapalat" w:cs="Sylfaen"/>
          <w:sz w:val="20"/>
          <w:lang w:val="af-ZA"/>
        </w:rPr>
        <w:t xml:space="preserve"> </w:t>
      </w:r>
      <w:r w:rsidRPr="001F3550">
        <w:rPr>
          <w:rFonts w:ascii="GHEA Grapalat" w:hAnsi="GHEA Grapalat" w:cs="Sylfaen"/>
          <w:sz w:val="20"/>
          <w:lang w:val="hy-AM"/>
        </w:rPr>
        <w:t>և</w:t>
      </w:r>
      <w:r w:rsidRPr="005E1F72">
        <w:rPr>
          <w:rFonts w:ascii="GHEA Grapalat" w:hAnsi="GHEA Grapalat" w:cs="Sylfaen"/>
          <w:sz w:val="20"/>
          <w:lang w:val="af-ZA"/>
        </w:rPr>
        <w:t xml:space="preserve"> </w:t>
      </w:r>
      <w:r w:rsidRPr="001F3550">
        <w:rPr>
          <w:rFonts w:ascii="GHEA Grapalat" w:hAnsi="GHEA Grapalat" w:cs="Sylfaen"/>
          <w:sz w:val="20"/>
          <w:lang w:val="hy-AM"/>
        </w:rPr>
        <w:t>հաստատմանը</w:t>
      </w:r>
      <w:r w:rsidRPr="005E1F72">
        <w:rPr>
          <w:rFonts w:ascii="GHEA Grapalat" w:hAnsi="GHEA Grapalat" w:cs="Sylfaen"/>
          <w:sz w:val="20"/>
          <w:lang w:val="af-ZA"/>
        </w:rPr>
        <w:t xml:space="preserve"> </w:t>
      </w:r>
      <w:r w:rsidRPr="001F3550">
        <w:rPr>
          <w:rFonts w:ascii="GHEA Grapalat" w:hAnsi="GHEA Grapalat" w:cs="Sylfaen"/>
          <w:sz w:val="20"/>
          <w:lang w:val="hy-AM"/>
        </w:rPr>
        <w:t>հաջորդող</w:t>
      </w:r>
      <w:r w:rsidRPr="005E1F72">
        <w:rPr>
          <w:rFonts w:ascii="GHEA Grapalat" w:hAnsi="GHEA Grapalat" w:cs="Sylfaen"/>
          <w:sz w:val="20"/>
          <w:lang w:val="af-ZA"/>
        </w:rPr>
        <w:t xml:space="preserve"> </w:t>
      </w:r>
      <w:r w:rsidRPr="001F3550">
        <w:rPr>
          <w:rFonts w:ascii="GHEA Grapalat" w:hAnsi="GHEA Grapalat" w:cs="Sylfaen"/>
          <w:sz w:val="20"/>
          <w:lang w:val="hy-AM"/>
        </w:rPr>
        <w:t>աշխատանքային</w:t>
      </w:r>
      <w:r w:rsidRPr="005E1F72">
        <w:rPr>
          <w:rFonts w:ascii="GHEA Grapalat" w:hAnsi="GHEA Grapalat" w:cs="Sylfaen"/>
          <w:sz w:val="20"/>
          <w:lang w:val="af-ZA"/>
        </w:rPr>
        <w:t xml:space="preserve"> </w:t>
      </w:r>
      <w:r w:rsidRPr="001F3550">
        <w:rPr>
          <w:rFonts w:ascii="GHEA Grapalat" w:hAnsi="GHEA Grapalat" w:cs="Sylfaen"/>
          <w:sz w:val="20"/>
          <w:lang w:val="hy-AM"/>
        </w:rPr>
        <w:t>օրը</w:t>
      </w:r>
      <w:r w:rsidRPr="005E1F72">
        <w:rPr>
          <w:rFonts w:ascii="GHEA Grapalat" w:hAnsi="GHEA Grapalat" w:cs="Sylfaen"/>
          <w:sz w:val="20"/>
          <w:lang w:val="af-ZA"/>
        </w:rPr>
        <w:t xml:space="preserve"> </w:t>
      </w:r>
      <w:r w:rsidRPr="001F3550">
        <w:rPr>
          <w:rFonts w:ascii="GHEA Grapalat" w:hAnsi="GHEA Grapalat" w:cs="Sylfaen"/>
          <w:sz w:val="20"/>
          <w:lang w:val="hy-AM"/>
        </w:rPr>
        <w:t>ուղեկցող</w:t>
      </w:r>
      <w:r w:rsidRPr="005E1F72">
        <w:rPr>
          <w:rFonts w:ascii="GHEA Grapalat" w:hAnsi="GHEA Grapalat" w:cs="Sylfaen"/>
          <w:sz w:val="20"/>
          <w:lang w:val="af-ZA"/>
        </w:rPr>
        <w:t xml:space="preserve"> </w:t>
      </w:r>
      <w:r w:rsidRPr="001F3550">
        <w:rPr>
          <w:rFonts w:ascii="GHEA Grapalat" w:hAnsi="GHEA Grapalat" w:cs="Sylfaen"/>
          <w:sz w:val="20"/>
          <w:lang w:val="hy-AM"/>
        </w:rPr>
        <w:t>գրությամբ</w:t>
      </w:r>
      <w:r w:rsidRPr="005E1F72">
        <w:rPr>
          <w:rFonts w:ascii="GHEA Grapalat" w:hAnsi="GHEA Grapalat" w:cs="Sylfaen"/>
          <w:sz w:val="20"/>
          <w:lang w:val="af-ZA"/>
        </w:rPr>
        <w:t xml:space="preserve"> </w:t>
      </w:r>
      <w:r w:rsidRPr="001F3550">
        <w:rPr>
          <w:rFonts w:ascii="GHEA Grapalat" w:hAnsi="GHEA Grapalat" w:cs="Sylfaen"/>
          <w:sz w:val="20"/>
          <w:lang w:val="hy-AM"/>
        </w:rPr>
        <w:t>տրամադրվում</w:t>
      </w:r>
      <w:r w:rsidRPr="005E1F72">
        <w:rPr>
          <w:rFonts w:ascii="GHEA Grapalat" w:hAnsi="GHEA Grapalat" w:cs="Sylfaen"/>
          <w:sz w:val="20"/>
          <w:lang w:val="af-ZA"/>
        </w:rPr>
        <w:t xml:space="preserve"> </w:t>
      </w:r>
      <w:r w:rsidRPr="001F3550">
        <w:rPr>
          <w:rFonts w:ascii="GHEA Grapalat" w:hAnsi="GHEA Grapalat" w:cs="Sylfaen"/>
          <w:sz w:val="20"/>
          <w:lang w:val="hy-AM"/>
        </w:rPr>
        <w:t>է</w:t>
      </w:r>
      <w:r w:rsidRPr="005E1F72">
        <w:rPr>
          <w:rFonts w:ascii="GHEA Grapalat" w:hAnsi="GHEA Grapalat" w:cs="Sylfaen"/>
          <w:sz w:val="20"/>
          <w:lang w:val="af-ZA"/>
        </w:rPr>
        <w:t xml:space="preserve"> </w:t>
      </w:r>
      <w:r w:rsidRPr="001F3550">
        <w:rPr>
          <w:rFonts w:ascii="GHEA Grapalat" w:hAnsi="GHEA Grapalat" w:cs="Sylfaen"/>
          <w:sz w:val="20"/>
          <w:lang w:val="hy-AM"/>
        </w:rPr>
        <w:t>ընտրված</w:t>
      </w:r>
      <w:r w:rsidRPr="005E1F72">
        <w:rPr>
          <w:rFonts w:ascii="GHEA Grapalat" w:hAnsi="GHEA Grapalat" w:cs="Sylfaen"/>
          <w:sz w:val="20"/>
          <w:lang w:val="af-ZA"/>
        </w:rPr>
        <w:t xml:space="preserve"> </w:t>
      </w:r>
      <w:r w:rsidRPr="001F3550">
        <w:rPr>
          <w:rFonts w:ascii="GHEA Grapalat" w:hAnsi="GHEA Grapalat" w:cs="Sylfaen"/>
          <w:sz w:val="20"/>
          <w:lang w:val="hy-AM"/>
        </w:rPr>
        <w:t>մասնակցին</w:t>
      </w:r>
      <w:r w:rsidRPr="005E1F72">
        <w:rPr>
          <w:rFonts w:ascii="GHEA Grapalat" w:hAnsi="GHEA Grapalat" w:cs="Sylfaen"/>
          <w:sz w:val="20"/>
          <w:lang w:val="hy-AM"/>
        </w:rPr>
        <w:t>:</w:t>
      </w:r>
    </w:p>
    <w:p w14:paraId="22F758CE" w14:textId="77777777" w:rsidR="00A17592" w:rsidRPr="005E1F72" w:rsidRDefault="00A17592" w:rsidP="00A17592">
      <w:pPr>
        <w:ind w:firstLine="567"/>
        <w:jc w:val="both"/>
        <w:rPr>
          <w:rFonts w:ascii="GHEA Grapalat" w:hAnsi="GHEA Grapalat" w:cs="Sylfaen"/>
          <w:sz w:val="20"/>
          <w:lang w:val="af-ZA"/>
        </w:rPr>
      </w:pPr>
      <w:r w:rsidRPr="005E1F72">
        <w:rPr>
          <w:rFonts w:ascii="GHEA Grapalat" w:hAnsi="GHEA Grapalat" w:cs="Sylfaen"/>
          <w:sz w:val="20"/>
          <w:lang w:val="af-ZA"/>
        </w:rPr>
        <w:t>9</w:t>
      </w:r>
      <w:r w:rsidRPr="005E1F72">
        <w:rPr>
          <w:rFonts w:ascii="GHEA Grapalat" w:hAnsi="GHEA Grapalat" w:cs="Sylfaen"/>
          <w:sz w:val="20"/>
          <w:lang w:val="hy-AM"/>
        </w:rPr>
        <w:t>.6</w:t>
      </w:r>
      <w:r w:rsidRPr="005E1F72">
        <w:rPr>
          <w:rFonts w:ascii="GHEA Grapalat" w:hAnsi="GHEA Grapalat" w:cs="Sylfaen"/>
          <w:sz w:val="20"/>
          <w:lang w:val="af-ZA"/>
        </w:rPr>
        <w:t xml:space="preserve">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կնքելու</w:t>
      </w:r>
      <w:r w:rsidRPr="005E1F72">
        <w:rPr>
          <w:rFonts w:ascii="GHEA Grapalat" w:hAnsi="GHEA Grapalat" w:cs="Sylfaen"/>
          <w:sz w:val="20"/>
          <w:lang w:val="af-ZA"/>
        </w:rPr>
        <w:t xml:space="preserve"> </w:t>
      </w:r>
      <w:r w:rsidRPr="005E1F72">
        <w:rPr>
          <w:rFonts w:ascii="GHEA Grapalat" w:hAnsi="GHEA Grapalat" w:cs="Sylfaen"/>
          <w:sz w:val="20"/>
          <w:lang w:val="ru-RU"/>
        </w:rPr>
        <w:t>վերաբերյալ</w:t>
      </w:r>
      <w:r w:rsidRPr="005E1F72">
        <w:rPr>
          <w:rFonts w:ascii="GHEA Grapalat" w:hAnsi="GHEA Grapalat" w:cs="Sylfaen"/>
          <w:sz w:val="20"/>
          <w:lang w:val="af-ZA"/>
        </w:rPr>
        <w:t xml:space="preserve"> </w:t>
      </w:r>
      <w:r w:rsidRPr="005E1F72">
        <w:rPr>
          <w:rFonts w:ascii="GHEA Grapalat" w:hAnsi="GHEA Grapalat" w:cs="Sylfaen"/>
          <w:sz w:val="20"/>
        </w:rPr>
        <w:t>պ</w:t>
      </w:r>
      <w:r w:rsidRPr="005E1F72">
        <w:rPr>
          <w:rFonts w:ascii="GHEA Grapalat" w:hAnsi="GHEA Grapalat" w:cs="Sylfaen"/>
          <w:sz w:val="20"/>
          <w:lang w:val="ru-RU"/>
        </w:rPr>
        <w:t>ատվիրատուի</w:t>
      </w:r>
      <w:r w:rsidRPr="005E1F72">
        <w:rPr>
          <w:rFonts w:ascii="GHEA Grapalat" w:hAnsi="GHEA Grapalat" w:cs="Sylfaen"/>
          <w:sz w:val="20"/>
          <w:lang w:val="af-ZA"/>
        </w:rPr>
        <w:t xml:space="preserve"> </w:t>
      </w:r>
      <w:r w:rsidRPr="005E1F72">
        <w:rPr>
          <w:rFonts w:ascii="GHEA Grapalat" w:hAnsi="GHEA Grapalat" w:cs="Sylfaen"/>
          <w:sz w:val="20"/>
          <w:lang w:val="ru-RU"/>
        </w:rPr>
        <w:t>առաջարկ</w:t>
      </w:r>
      <w:r w:rsidRPr="005E1F72">
        <w:rPr>
          <w:rFonts w:ascii="GHEA Grapalat" w:hAnsi="GHEA Grapalat" w:cs="Sylfaen"/>
          <w:sz w:val="20"/>
        </w:rPr>
        <w:t>ը</w:t>
      </w:r>
      <w:r w:rsidRPr="005E1F72">
        <w:rPr>
          <w:rFonts w:ascii="GHEA Grapalat" w:hAnsi="GHEA Grapalat" w:cs="Sylfaen"/>
          <w:sz w:val="20"/>
          <w:lang w:val="af-ZA"/>
        </w:rPr>
        <w:t xml:space="preserve"> </w:t>
      </w:r>
      <w:r w:rsidRPr="005E1F72">
        <w:rPr>
          <w:rFonts w:ascii="GHEA Grapalat" w:hAnsi="GHEA Grapalat" w:cs="Sylfaen"/>
          <w:sz w:val="20"/>
          <w:lang w:val="ru-RU"/>
        </w:rPr>
        <w:t>ստացած</w:t>
      </w:r>
      <w:r w:rsidRPr="005E1F72">
        <w:rPr>
          <w:rFonts w:ascii="GHEA Grapalat" w:hAnsi="GHEA Grapalat" w:cs="Sylfaen"/>
          <w:sz w:val="20"/>
          <w:lang w:val="af-ZA"/>
        </w:rPr>
        <w:t xml:space="preserve"> </w:t>
      </w:r>
      <w:proofErr w:type="spellStart"/>
      <w:r w:rsidRPr="005E1F72">
        <w:rPr>
          <w:rFonts w:ascii="GHEA Grapalat" w:hAnsi="GHEA Grapalat" w:cs="Sylfaen"/>
          <w:sz w:val="20"/>
        </w:rPr>
        <w:t>ընտրված</w:t>
      </w:r>
      <w:proofErr w:type="spellEnd"/>
      <w:r w:rsidRPr="005E1F72">
        <w:rPr>
          <w:rFonts w:ascii="GHEA Grapalat" w:hAnsi="GHEA Grapalat" w:cs="Sylfaen"/>
          <w:sz w:val="20"/>
          <w:lang w:val="af-ZA"/>
        </w:rPr>
        <w:t xml:space="preserve"> </w:t>
      </w:r>
      <w:r w:rsidRPr="005E1F72">
        <w:rPr>
          <w:rFonts w:ascii="GHEA Grapalat" w:hAnsi="GHEA Grapalat" w:cs="Sylfaen"/>
          <w:sz w:val="20"/>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rPr>
        <w:t>հ</w:t>
      </w:r>
      <w:r w:rsidRPr="005E1F72">
        <w:rPr>
          <w:rFonts w:ascii="GHEA Grapalat" w:hAnsi="GHEA Grapalat" w:cs="Sylfaen"/>
          <w:sz w:val="20"/>
          <w:lang w:val="ru-RU"/>
        </w:rPr>
        <w:t>ամակարգի</w:t>
      </w:r>
      <w:r w:rsidRPr="005E1F72">
        <w:rPr>
          <w:rFonts w:ascii="GHEA Grapalat" w:hAnsi="GHEA Grapalat" w:cs="Sylfaen"/>
          <w:sz w:val="20"/>
          <w:lang w:val="af-ZA"/>
        </w:rPr>
        <w:t xml:space="preserve"> </w:t>
      </w:r>
      <w:r w:rsidRPr="005E1F72">
        <w:rPr>
          <w:rFonts w:ascii="GHEA Grapalat" w:hAnsi="GHEA Grapalat" w:cs="Sylfaen"/>
          <w:sz w:val="20"/>
          <w:lang w:val="ru-RU"/>
        </w:rPr>
        <w:t>միջոցով</w:t>
      </w:r>
      <w:r w:rsidRPr="005E1F72">
        <w:rPr>
          <w:rFonts w:ascii="GHEA Grapalat" w:hAnsi="GHEA Grapalat" w:cs="Sylfaen"/>
          <w:sz w:val="20"/>
          <w:lang w:val="af-ZA"/>
        </w:rPr>
        <w:t xml:space="preserve"> </w:t>
      </w:r>
      <w:r w:rsidRPr="005E1F72">
        <w:rPr>
          <w:rFonts w:ascii="GHEA Grapalat" w:hAnsi="GHEA Grapalat" w:cs="Sylfaen"/>
          <w:sz w:val="20"/>
          <w:lang w:val="ru-RU"/>
        </w:rPr>
        <w:t>ընդունում</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մերժում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իրեն</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ներկայացված</w:t>
      </w:r>
      <w:r w:rsidRPr="005E1F72">
        <w:rPr>
          <w:rFonts w:ascii="GHEA Grapalat" w:hAnsi="GHEA Grapalat" w:cs="Sylfaen"/>
          <w:sz w:val="20"/>
          <w:lang w:val="af-ZA"/>
        </w:rPr>
        <w:t xml:space="preserve"> </w:t>
      </w:r>
      <w:r w:rsidRPr="005E1F72">
        <w:rPr>
          <w:rFonts w:ascii="GHEA Grapalat" w:hAnsi="GHEA Grapalat" w:cs="Sylfaen"/>
          <w:sz w:val="20"/>
          <w:lang w:val="ru-RU"/>
        </w:rPr>
        <w:t>առաջարկը</w:t>
      </w:r>
      <w:r w:rsidRPr="005E1F72">
        <w:rPr>
          <w:rFonts w:ascii="GHEA Grapalat" w:hAnsi="GHEA Grapalat" w:cs="Sylfaen"/>
          <w:sz w:val="20"/>
          <w:lang w:val="af-ZA"/>
        </w:rPr>
        <w:t>:</w:t>
      </w:r>
    </w:p>
    <w:p w14:paraId="06169422" w14:textId="77777777" w:rsidR="00A17592" w:rsidRPr="005E1F72" w:rsidRDefault="00A17592" w:rsidP="00A1759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Pr="005E1F72">
        <w:rPr>
          <w:rFonts w:ascii="GHEA Grapalat" w:hAnsi="GHEA Grapalat" w:cs="Sylfaen"/>
          <w:i w:val="0"/>
          <w:szCs w:val="24"/>
          <w:lang w:val="hy-AM"/>
        </w:rPr>
        <w:t>7</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Մինչև</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հրավերի</w:t>
      </w:r>
      <w:r w:rsidRPr="005E1F72">
        <w:rPr>
          <w:rFonts w:ascii="GHEA Grapalat" w:hAnsi="GHEA Grapalat" w:cs="Sylfaen"/>
          <w:i w:val="0"/>
          <w:szCs w:val="24"/>
          <w:lang w:val="af-ZA"/>
        </w:rPr>
        <w:t xml:space="preserve"> 1-ին մասի 9</w:t>
      </w:r>
      <w:r w:rsidRPr="005E1F72">
        <w:rPr>
          <w:rFonts w:ascii="GHEA Grapalat" w:hAnsi="GHEA Grapalat" w:cs="Sylfaen"/>
          <w:i w:val="0"/>
          <w:szCs w:val="24"/>
          <w:lang w:val="hy-AM"/>
        </w:rPr>
        <w:t>.5</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կետով</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նախատեսված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ժամկետի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ավարտը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կողմերի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համաձայնությամբ</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պայմանագրի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նախագծում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կատարվել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փոփոխություններ</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սակայն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դրանք</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չեն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հանգեցնել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առարկայի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բնութագրերի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փոփոխմանը</w:t>
      </w:r>
      <w:r w:rsidRPr="005E1F72">
        <w:rPr>
          <w:rFonts w:ascii="GHEA Grapalat" w:hAnsi="GHEA Grapalat" w:cs="Sylfaen"/>
          <w:i w:val="0"/>
          <w:szCs w:val="24"/>
          <w:lang w:val="af-ZA"/>
        </w:rPr>
        <w:t xml:space="preserve">, </w:t>
      </w:r>
      <w:r>
        <w:rPr>
          <w:rFonts w:ascii="GHEA Grapalat" w:hAnsi="GHEA Grapalat" w:cs="Sylfaen"/>
          <w:i w:val="0"/>
          <w:szCs w:val="24"/>
          <w:lang w:val="hy-AM"/>
        </w:rPr>
        <w:t xml:space="preserve">կանխավճարի չափի կամ </w:t>
      </w:r>
      <w:r w:rsidRPr="005E1F72">
        <w:rPr>
          <w:rFonts w:ascii="GHEA Grapalat" w:hAnsi="GHEA Grapalat" w:cs="Sylfaen"/>
          <w:i w:val="0"/>
          <w:szCs w:val="24"/>
          <w:lang w:val="ru-RU"/>
        </w:rPr>
        <w:t>ընտրված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մասնակցի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ավելացմանը։</w:t>
      </w:r>
      <w:r w:rsidRPr="005E1F72">
        <w:rPr>
          <w:rFonts w:ascii="GHEA Mariam" w:hAnsi="GHEA Mariam"/>
          <w:spacing w:val="-8"/>
          <w:lang w:val="af-ZA"/>
        </w:rPr>
        <w:t xml:space="preserve"> </w:t>
      </w:r>
    </w:p>
    <w:p w14:paraId="2B3D7FCB" w14:textId="77777777" w:rsidR="00A17592" w:rsidRDefault="00A17592" w:rsidP="00A1759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Pr="005E1F72">
        <w:rPr>
          <w:rFonts w:ascii="GHEA Grapalat" w:hAnsi="GHEA Grapalat" w:cs="Sylfaen"/>
          <w:i w:val="0"/>
          <w:szCs w:val="24"/>
          <w:lang w:val="hy-AM"/>
        </w:rPr>
        <w:t>.8</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Պայմանագիրը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կնքվելուն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հաջորդող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աշխատանքային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օրը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հանձնաժողովի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քարտուղարը</w:t>
      </w:r>
      <w:r w:rsidRPr="005E1F72">
        <w:rPr>
          <w:rFonts w:ascii="GHEA Grapalat" w:hAnsi="GHEA Grapalat" w:cs="Sylfaen"/>
          <w:i w:val="0"/>
          <w:szCs w:val="24"/>
          <w:lang w:val="af-ZA"/>
        </w:rPr>
        <w:t xml:space="preserve"> </w:t>
      </w:r>
      <w:r w:rsidRPr="005E1F72">
        <w:rPr>
          <w:rFonts w:ascii="GHEA Grapalat" w:hAnsi="GHEA Grapalat" w:cs="Sylfaen"/>
          <w:i w:val="0"/>
          <w:szCs w:val="24"/>
          <w:lang w:val="en-US"/>
        </w:rPr>
        <w:t>հ</w:t>
      </w:r>
      <w:r w:rsidRPr="005E1F72">
        <w:rPr>
          <w:rFonts w:ascii="GHEA Grapalat" w:hAnsi="GHEA Grapalat" w:cs="Sylfaen"/>
          <w:i w:val="0"/>
          <w:szCs w:val="24"/>
          <w:lang w:val="ru-RU"/>
        </w:rPr>
        <w:t>ամակարգում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ավարտում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ընթացակարգը</w:t>
      </w:r>
      <w:r w:rsidRPr="005E1F72">
        <w:rPr>
          <w:rFonts w:ascii="GHEA Grapalat" w:hAnsi="GHEA Grapalat" w:cs="Sylfaen"/>
          <w:i w:val="0"/>
          <w:szCs w:val="24"/>
          <w:lang w:val="af-ZA"/>
        </w:rPr>
        <w:t>:</w:t>
      </w:r>
    </w:p>
    <w:p w14:paraId="630148C2" w14:textId="77777777" w:rsidR="00317A9D" w:rsidRDefault="00317A9D" w:rsidP="00A17592">
      <w:pPr>
        <w:pStyle w:val="BodyTextIndent"/>
        <w:spacing w:line="240" w:lineRule="auto"/>
        <w:ind w:firstLine="567"/>
        <w:rPr>
          <w:rFonts w:ascii="GHEA Grapalat" w:hAnsi="GHEA Grapalat" w:cs="Sylfaen"/>
          <w:i w:val="0"/>
          <w:szCs w:val="24"/>
          <w:lang w:val="af-ZA"/>
        </w:rPr>
      </w:pPr>
    </w:p>
    <w:p w14:paraId="43511943" w14:textId="77777777" w:rsidR="00317A9D" w:rsidRPr="005E1F72" w:rsidRDefault="00317A9D" w:rsidP="00A17592">
      <w:pPr>
        <w:pStyle w:val="BodyTextIndent"/>
        <w:spacing w:line="240" w:lineRule="auto"/>
        <w:ind w:firstLine="567"/>
        <w:rPr>
          <w:rFonts w:ascii="GHEA Grapalat" w:hAnsi="GHEA Grapalat" w:cs="Sylfaen"/>
          <w:i w:val="0"/>
          <w:szCs w:val="24"/>
          <w:lang w:val="af-ZA"/>
        </w:rPr>
      </w:pPr>
    </w:p>
    <w:p w14:paraId="1710A783" w14:textId="752EB127" w:rsidR="00317A9D" w:rsidRPr="00317A9D" w:rsidRDefault="00317A9D" w:rsidP="00317A9D">
      <w:pPr>
        <w:jc w:val="center"/>
        <w:rPr>
          <w:rFonts w:ascii="GHEA Grapalat" w:hAnsi="GHEA Grapalat" w:cs="Arial"/>
          <w:b/>
          <w:iCs/>
          <w:sz w:val="20"/>
          <w:lang w:val="hy-AM"/>
        </w:rPr>
      </w:pPr>
      <w:r w:rsidRPr="00AB1E90">
        <w:rPr>
          <w:rFonts w:ascii="GHEA Grapalat" w:hAnsi="GHEA Grapalat"/>
          <w:b/>
          <w:iCs/>
          <w:sz w:val="20"/>
          <w:lang w:val="af-ZA"/>
        </w:rPr>
        <w:t xml:space="preserve">10. </w:t>
      </w:r>
      <w:r w:rsidRPr="00AB1E90">
        <w:rPr>
          <w:rFonts w:ascii="GHEA Grapalat" w:hAnsi="GHEA Grapalat" w:cs="Sylfaen"/>
          <w:b/>
          <w:iCs/>
          <w:sz w:val="20"/>
          <w:lang w:val="hy-AM"/>
        </w:rPr>
        <w:t>ՈՐԱԿԱՎՈՐՄԱՆ</w:t>
      </w:r>
      <w:r w:rsidRPr="00AB1E90">
        <w:rPr>
          <w:rFonts w:ascii="GHEA Grapalat" w:hAnsi="GHEA Grapalat" w:cs="Arial"/>
          <w:b/>
          <w:iCs/>
          <w:sz w:val="20"/>
          <w:lang w:val="af-ZA"/>
        </w:rPr>
        <w:t xml:space="preserve"> </w:t>
      </w:r>
      <w:r w:rsidRPr="00AB1E90">
        <w:rPr>
          <w:rFonts w:ascii="GHEA Grapalat" w:hAnsi="GHEA Grapalat" w:cs="Sylfaen"/>
          <w:b/>
          <w:iCs/>
          <w:sz w:val="20"/>
          <w:lang w:val="hy-AM"/>
        </w:rPr>
        <w:t>ԵՎ</w:t>
      </w:r>
      <w:r w:rsidRPr="00AB1E90">
        <w:rPr>
          <w:rFonts w:ascii="GHEA Grapalat" w:hAnsi="GHEA Grapalat" w:cs="Sylfaen"/>
          <w:b/>
          <w:iCs/>
          <w:sz w:val="20"/>
          <w:lang w:val="af-ZA"/>
        </w:rPr>
        <w:t xml:space="preserve"> ՊԱՅՄԱՆԱԳՐԻ</w:t>
      </w:r>
      <w:r w:rsidRPr="00AB1E90">
        <w:rPr>
          <w:rFonts w:ascii="GHEA Grapalat" w:hAnsi="GHEA Grapalat" w:cs="Sylfaen"/>
          <w:b/>
          <w:iCs/>
          <w:sz w:val="20"/>
          <w:lang w:val="hy-AM"/>
        </w:rPr>
        <w:t xml:space="preserve"> </w:t>
      </w:r>
      <w:r w:rsidRPr="00AB1E90">
        <w:rPr>
          <w:rFonts w:ascii="GHEA Grapalat" w:hAnsi="GHEA Grapalat" w:cs="Sylfaen"/>
          <w:b/>
          <w:iCs/>
          <w:sz w:val="20"/>
          <w:lang w:val="af-ZA"/>
        </w:rPr>
        <w:t>ԱՊԱՀՈՎՈՒՄ</w:t>
      </w:r>
      <w:r w:rsidRPr="00AB1E90">
        <w:rPr>
          <w:rFonts w:ascii="GHEA Grapalat" w:hAnsi="GHEA Grapalat" w:cs="Sylfaen"/>
          <w:b/>
          <w:iCs/>
          <w:sz w:val="20"/>
          <w:lang w:val="hy-AM"/>
        </w:rPr>
        <w:t>ՆԵՐ</w:t>
      </w:r>
      <w:r w:rsidRPr="00AB1E90">
        <w:rPr>
          <w:rFonts w:ascii="GHEA Grapalat" w:hAnsi="GHEA Grapalat" w:cs="Sylfaen"/>
          <w:b/>
          <w:iCs/>
          <w:sz w:val="20"/>
          <w:lang w:val="af-ZA"/>
        </w:rPr>
        <w:t>Ը</w:t>
      </w:r>
      <w:r w:rsidRPr="00AB1E90">
        <w:rPr>
          <w:rFonts w:ascii="GHEA Grapalat" w:hAnsi="GHEA Grapalat" w:cs="Arial"/>
          <w:b/>
          <w:iCs/>
          <w:sz w:val="20"/>
          <w:lang w:val="af-ZA"/>
        </w:rPr>
        <w:t xml:space="preserve"> </w:t>
      </w:r>
      <w:r w:rsidRPr="00AB1E90">
        <w:rPr>
          <w:rFonts w:ascii="GHEA Grapalat" w:hAnsi="GHEA Grapalat" w:cs="Arial"/>
          <w:b/>
          <w:iCs/>
          <w:sz w:val="20"/>
          <w:lang w:val="hy-AM"/>
        </w:rPr>
        <w:t xml:space="preserve"> </w:t>
      </w:r>
    </w:p>
    <w:p w14:paraId="74F712A5" w14:textId="77777777" w:rsidR="00317A9D" w:rsidRPr="005E1F72" w:rsidRDefault="00317A9D" w:rsidP="00317A9D">
      <w:pPr>
        <w:jc w:val="center"/>
        <w:rPr>
          <w:rFonts w:ascii="GHEA Grapalat" w:hAnsi="GHEA Grapalat"/>
          <w:b/>
          <w:iCs/>
          <w:sz w:val="20"/>
          <w:lang w:val="af-ZA"/>
        </w:rPr>
      </w:pPr>
    </w:p>
    <w:p w14:paraId="45933DC6" w14:textId="5FBD371C" w:rsidR="00317A9D" w:rsidRPr="0080329A" w:rsidRDefault="00317A9D" w:rsidP="00317A9D">
      <w:pPr>
        <w:ind w:firstLine="567"/>
        <w:jc w:val="both"/>
        <w:rPr>
          <w:rFonts w:ascii="GHEA Grapalat" w:hAnsi="GHEA Grapalat" w:cs="Sylfaen"/>
          <w:sz w:val="20"/>
          <w:vertAlign w:val="superscript"/>
          <w:lang w:val="hy-AM"/>
        </w:rPr>
      </w:pPr>
      <w:r w:rsidRPr="005E1F72">
        <w:rPr>
          <w:rFonts w:ascii="GHEA Grapalat" w:hAnsi="GHEA Grapalat"/>
          <w:iCs/>
          <w:sz w:val="20"/>
          <w:lang w:val="af-ZA"/>
        </w:rPr>
        <w:t>10.</w:t>
      </w:r>
      <w:r w:rsidRPr="005E1F72">
        <w:rPr>
          <w:rFonts w:ascii="GHEA Grapalat" w:hAnsi="GHEA Grapalat" w:cs="Sylfaen"/>
          <w:sz w:val="20"/>
          <w:lang w:val="af-ZA"/>
        </w:rPr>
        <w:t xml:space="preserve">1 </w:t>
      </w:r>
      <w:r>
        <w:rPr>
          <w:rFonts w:ascii="GHEA Grapalat" w:hAnsi="GHEA Grapalat" w:cs="Sylfaen"/>
          <w:sz w:val="20"/>
          <w:lang w:val="hy-AM"/>
        </w:rPr>
        <w:t>Որակավորման</w:t>
      </w:r>
      <w:r w:rsidRPr="00972668">
        <w:rPr>
          <w:rFonts w:ascii="GHEA Grapalat" w:hAnsi="GHEA Grapalat" w:cs="Sylfaen"/>
          <w:sz w:val="20"/>
          <w:lang w:val="af-ZA"/>
        </w:rPr>
        <w:t xml:space="preserve"> </w:t>
      </w:r>
      <w:r>
        <w:rPr>
          <w:rFonts w:ascii="GHEA Grapalat" w:hAnsi="GHEA Grapalat" w:cs="Sylfaen"/>
          <w:sz w:val="20"/>
          <w:lang w:val="hy-AM"/>
        </w:rPr>
        <w:t>և</w:t>
      </w:r>
      <w:r w:rsidRPr="00972668">
        <w:rPr>
          <w:rFonts w:ascii="GHEA Grapalat" w:hAnsi="GHEA Grapalat" w:cs="Sylfaen"/>
          <w:sz w:val="20"/>
          <w:lang w:val="af-ZA"/>
        </w:rPr>
        <w:t xml:space="preserve"> </w:t>
      </w:r>
      <w:r>
        <w:rPr>
          <w:rFonts w:ascii="GHEA Grapalat" w:hAnsi="GHEA Grapalat" w:cs="Sylfaen"/>
          <w:sz w:val="20"/>
          <w:lang w:val="hy-AM"/>
        </w:rPr>
        <w:t>պ</w:t>
      </w:r>
      <w:r w:rsidRPr="005E1F72">
        <w:rPr>
          <w:rFonts w:ascii="GHEA Grapalat" w:hAnsi="GHEA Grapalat" w:cs="Sylfaen"/>
          <w:sz w:val="20"/>
          <w:lang w:val="ru-RU"/>
        </w:rPr>
        <w:t>այմանագրի</w:t>
      </w:r>
      <w:r>
        <w:rPr>
          <w:rFonts w:ascii="GHEA Grapalat" w:hAnsi="GHEA Grapalat" w:cs="Sylfaen"/>
          <w:sz w:val="20"/>
          <w:lang w:val="hy-AM"/>
        </w:rPr>
        <w:t xml:space="preserve"> </w:t>
      </w:r>
      <w:r w:rsidRPr="005E1F72">
        <w:rPr>
          <w:rFonts w:ascii="GHEA Grapalat" w:hAnsi="GHEA Grapalat" w:cs="Sylfaen"/>
          <w:sz w:val="20"/>
          <w:lang w:val="ru-RU"/>
        </w:rPr>
        <w:t>ապահովում</w:t>
      </w:r>
      <w:r>
        <w:rPr>
          <w:rFonts w:ascii="GHEA Grapalat" w:hAnsi="GHEA Grapalat" w:cs="Sylfaen"/>
          <w:sz w:val="20"/>
          <w:lang w:val="hy-AM"/>
        </w:rPr>
        <w:t>ները</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ներկայացնելու</w:t>
      </w:r>
      <w:r w:rsidRPr="005E1F72">
        <w:rPr>
          <w:rFonts w:ascii="GHEA Grapalat" w:hAnsi="GHEA Grapalat" w:cs="Sylfaen"/>
          <w:sz w:val="20"/>
          <w:lang w:val="af-ZA"/>
        </w:rPr>
        <w:t xml:space="preserve"> </w:t>
      </w:r>
      <w:r w:rsidRPr="005E1F72">
        <w:rPr>
          <w:rFonts w:ascii="GHEA Grapalat" w:hAnsi="GHEA Grapalat" w:cs="Sylfaen"/>
          <w:sz w:val="20"/>
          <w:lang w:val="ru-RU"/>
        </w:rPr>
        <w:t>պահանջի</w:t>
      </w:r>
      <w:r w:rsidRPr="005E1F72">
        <w:rPr>
          <w:rFonts w:ascii="GHEA Grapalat" w:hAnsi="GHEA Grapalat" w:cs="Sylfaen"/>
          <w:sz w:val="20"/>
          <w:lang w:val="af-ZA"/>
        </w:rPr>
        <w:t xml:space="preserve"> </w:t>
      </w:r>
      <w:r w:rsidRPr="005E1F72">
        <w:rPr>
          <w:rFonts w:ascii="GHEA Grapalat" w:hAnsi="GHEA Grapalat" w:cs="Sylfaen"/>
          <w:sz w:val="20"/>
          <w:lang w:val="ru-RU"/>
        </w:rPr>
        <w:t>հիման</w:t>
      </w:r>
      <w:r w:rsidRPr="005E1F72">
        <w:rPr>
          <w:rFonts w:ascii="GHEA Grapalat" w:hAnsi="GHEA Grapalat" w:cs="Sylfaen"/>
          <w:sz w:val="20"/>
          <w:lang w:val="af-ZA"/>
        </w:rPr>
        <w:t xml:space="preserve"> </w:t>
      </w:r>
      <w:r w:rsidRPr="005E1F72">
        <w:rPr>
          <w:rFonts w:ascii="GHEA Grapalat" w:hAnsi="GHEA Grapalat" w:cs="Sylfaen"/>
          <w:sz w:val="20"/>
          <w:lang w:val="ru-RU"/>
        </w:rPr>
        <w:t>վրա</w:t>
      </w:r>
      <w:r w:rsidRPr="005E1F72">
        <w:rPr>
          <w:rFonts w:ascii="GHEA Grapalat" w:hAnsi="GHEA Grapalat" w:cs="Sylfaen"/>
          <w:sz w:val="20"/>
          <w:lang w:val="af-ZA"/>
        </w:rPr>
        <w:t xml:space="preserve">, </w:t>
      </w:r>
      <w:r w:rsidRPr="005E1F72">
        <w:rPr>
          <w:rFonts w:ascii="GHEA Grapalat" w:hAnsi="GHEA Grapalat" w:cs="Sylfaen"/>
          <w:sz w:val="20"/>
          <w:lang w:val="ru-RU"/>
        </w:rPr>
        <w:t>այն</w:t>
      </w:r>
      <w:r w:rsidRPr="005E1F72">
        <w:rPr>
          <w:rFonts w:ascii="GHEA Grapalat" w:hAnsi="GHEA Grapalat" w:cs="Sylfaen"/>
          <w:sz w:val="20"/>
          <w:lang w:val="af-ZA"/>
        </w:rPr>
        <w:t xml:space="preserve"> </w:t>
      </w:r>
      <w:r w:rsidRPr="005E1F72">
        <w:rPr>
          <w:rFonts w:ascii="GHEA Grapalat" w:hAnsi="GHEA Grapalat" w:cs="Sylfaen"/>
          <w:sz w:val="20"/>
          <w:lang w:val="ru-RU"/>
        </w:rPr>
        <w:t>ստանալու</w:t>
      </w:r>
      <w:r w:rsidRPr="005E1F72">
        <w:rPr>
          <w:rFonts w:ascii="GHEA Grapalat" w:hAnsi="GHEA Grapalat" w:cs="Sylfaen"/>
          <w:sz w:val="20"/>
          <w:lang w:val="af-ZA"/>
        </w:rPr>
        <w:t xml:space="preserve"> </w:t>
      </w:r>
      <w:r w:rsidRPr="005E1F72">
        <w:rPr>
          <w:rFonts w:ascii="GHEA Grapalat" w:hAnsi="GHEA Grapalat" w:cs="Sylfaen"/>
          <w:sz w:val="20"/>
          <w:lang w:val="ru-RU"/>
        </w:rPr>
        <w:t>օրվանից</w:t>
      </w:r>
      <w:r w:rsidRPr="005E1F72">
        <w:rPr>
          <w:rFonts w:ascii="GHEA Grapalat" w:hAnsi="GHEA Grapalat" w:cs="Sylfaen"/>
          <w:sz w:val="20"/>
          <w:lang w:val="af-ZA"/>
        </w:rPr>
        <w:t xml:space="preserve"> </w:t>
      </w:r>
      <w:r>
        <w:rPr>
          <w:rFonts w:ascii="GHEA Grapalat" w:hAnsi="GHEA Grapalat" w:cs="Sylfaen"/>
          <w:sz w:val="20"/>
          <w:lang w:val="hy-AM"/>
        </w:rPr>
        <w:t xml:space="preserve">հետո 5 </w:t>
      </w:r>
      <w:r w:rsidRPr="005E1F72">
        <w:rPr>
          <w:rFonts w:ascii="GHEA Grapalat" w:hAnsi="GHEA Grapalat" w:cs="Sylfaen"/>
          <w:sz w:val="20"/>
          <w:lang w:val="af-ZA"/>
        </w:rPr>
        <w:t xml:space="preserve">աշխատանքային </w:t>
      </w:r>
      <w:r w:rsidRPr="005E1F72">
        <w:rPr>
          <w:rFonts w:ascii="GHEA Grapalat" w:hAnsi="GHEA Grapalat" w:cs="Sylfaen"/>
          <w:sz w:val="20"/>
          <w:lang w:val="ru-RU"/>
        </w:rPr>
        <w:t>օրվա</w:t>
      </w:r>
      <w:r w:rsidRPr="005E1F72">
        <w:rPr>
          <w:rFonts w:ascii="GHEA Grapalat" w:hAnsi="GHEA Grapalat" w:cs="Sylfaen"/>
          <w:sz w:val="20"/>
          <w:lang w:val="af-ZA"/>
        </w:rPr>
        <w:t xml:space="preserve"> </w:t>
      </w:r>
      <w:r w:rsidRPr="005E1F72">
        <w:rPr>
          <w:rFonts w:ascii="GHEA Grapalat" w:hAnsi="GHEA Grapalat" w:cs="Sylfaen"/>
          <w:sz w:val="20"/>
          <w:lang w:val="ru-RU"/>
        </w:rPr>
        <w:t>ընթացքում</w:t>
      </w:r>
      <w:r w:rsidRPr="005E1F72">
        <w:rPr>
          <w:rFonts w:ascii="GHEA Grapalat" w:hAnsi="GHEA Grapalat" w:cs="Sylfaen"/>
          <w:sz w:val="20"/>
          <w:lang w:val="af-ZA"/>
        </w:rPr>
        <w:t xml:space="preserve">, </w:t>
      </w:r>
      <w:r w:rsidRPr="005E1F72">
        <w:rPr>
          <w:rFonts w:ascii="GHEA Grapalat" w:hAnsi="GHEA Grapalat" w:cs="Sylfaen"/>
          <w:sz w:val="20"/>
          <w:lang w:val="ru-RU"/>
        </w:rPr>
        <w:t>ընտրված</w:t>
      </w:r>
      <w:r w:rsidRPr="005E1F72">
        <w:rPr>
          <w:rFonts w:ascii="GHEA Grapalat" w:hAnsi="GHEA Grapalat" w:cs="Sylfaen"/>
          <w:sz w:val="20"/>
          <w:lang w:val="af-ZA"/>
        </w:rPr>
        <w:t xml:space="preserve"> </w:t>
      </w:r>
      <w:r w:rsidRPr="005E1F72">
        <w:rPr>
          <w:rFonts w:ascii="GHEA Grapalat" w:hAnsi="GHEA Grapalat" w:cs="Sylfaen"/>
          <w:sz w:val="20"/>
          <w:lang w:val="ru-RU"/>
        </w:rPr>
        <w:t>մասնակիցը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պարտավոր</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Pr>
          <w:rFonts w:ascii="GHEA Grapalat" w:hAnsi="GHEA Grapalat" w:cs="Sylfaen"/>
          <w:sz w:val="20"/>
          <w:lang w:val="hy-AM"/>
        </w:rPr>
        <w:t>որակավորման</w:t>
      </w:r>
      <w:r w:rsidRPr="000B4CF4">
        <w:rPr>
          <w:rFonts w:ascii="GHEA Grapalat" w:hAnsi="GHEA Grapalat" w:cs="Sylfaen"/>
          <w:sz w:val="20"/>
          <w:lang w:val="af-ZA"/>
        </w:rPr>
        <w:t xml:space="preserve"> </w:t>
      </w:r>
      <w:r>
        <w:rPr>
          <w:rFonts w:ascii="GHEA Grapalat" w:hAnsi="GHEA Grapalat" w:cs="Sylfaen"/>
          <w:sz w:val="20"/>
          <w:lang w:val="hy-AM"/>
        </w:rPr>
        <w:t>և</w:t>
      </w:r>
      <w:r w:rsidRPr="00972668">
        <w:rPr>
          <w:rFonts w:ascii="GHEA Grapalat" w:hAnsi="GHEA Grapalat" w:cs="Sylfaen"/>
          <w:sz w:val="20"/>
          <w:lang w:val="af-ZA"/>
        </w:rPr>
        <w:t xml:space="preserve"> </w:t>
      </w:r>
      <w:r w:rsidRPr="005E1F72">
        <w:rPr>
          <w:rFonts w:ascii="GHEA Grapalat" w:hAnsi="GHEA Grapalat" w:cs="Sylfaen"/>
          <w:sz w:val="20"/>
          <w:lang w:val="ru-RU"/>
        </w:rPr>
        <w:t>պայմանագրի</w:t>
      </w:r>
      <w:r>
        <w:rPr>
          <w:rFonts w:ascii="GHEA Grapalat" w:hAnsi="GHEA Grapalat" w:cs="Sylfaen"/>
          <w:sz w:val="20"/>
          <w:lang w:val="hy-AM"/>
        </w:rPr>
        <w:t xml:space="preserve"> </w:t>
      </w:r>
      <w:r w:rsidRPr="005E1F72">
        <w:rPr>
          <w:rFonts w:ascii="GHEA Grapalat" w:hAnsi="GHEA Grapalat" w:cs="Sylfaen"/>
          <w:sz w:val="20"/>
          <w:lang w:val="ru-RU"/>
        </w:rPr>
        <w:t>ապահովում</w:t>
      </w:r>
      <w:r>
        <w:rPr>
          <w:rFonts w:ascii="GHEA Grapalat" w:hAnsi="GHEA Grapalat" w:cs="Sylfaen"/>
          <w:sz w:val="20"/>
          <w:lang w:val="hy-AM"/>
        </w:rPr>
        <w:t>ներ</w:t>
      </w:r>
      <w:r w:rsidRPr="005E1F72">
        <w:rPr>
          <w:rFonts w:ascii="GHEA Grapalat" w:hAnsi="GHEA Grapalat" w:cs="Sylfaen"/>
          <w:sz w:val="20"/>
          <w:lang w:val="ru-RU"/>
        </w:rPr>
        <w:t>։</w:t>
      </w:r>
      <w:r w:rsidRPr="005E1F72">
        <w:rPr>
          <w:rFonts w:ascii="GHEA Grapalat" w:hAnsi="GHEA Grapalat" w:cs="Sylfaen"/>
          <w:sz w:val="20"/>
          <w:lang w:val="af-ZA"/>
        </w:rPr>
        <w:t xml:space="preserve"> </w:t>
      </w:r>
      <w:r w:rsidRPr="003017C6">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w:t>
      </w:r>
    </w:p>
    <w:p w14:paraId="3CB5BC42" w14:textId="21C13770" w:rsidR="00317A9D" w:rsidRDefault="00317A9D" w:rsidP="00317A9D">
      <w:pPr>
        <w:ind w:firstLine="567"/>
        <w:jc w:val="both"/>
        <w:rPr>
          <w:rFonts w:ascii="GHEA Grapalat" w:hAnsi="GHEA Grapalat" w:cs="Arial"/>
          <w:sz w:val="20"/>
          <w:lang w:val="af-ZA"/>
        </w:rPr>
      </w:pPr>
      <w:r w:rsidRPr="005F1873">
        <w:rPr>
          <w:rFonts w:ascii="GHEA Grapalat" w:hAnsi="GHEA Grapalat" w:cs="Sylfaen"/>
          <w:sz w:val="20"/>
          <w:lang w:val="hy-AM"/>
        </w:rPr>
        <w:t>10.2</w:t>
      </w:r>
      <w:r w:rsidRPr="005F1873">
        <w:rPr>
          <w:rFonts w:ascii="GHEA Grapalat" w:hAnsi="GHEA Grapalat" w:cs="Sylfaen"/>
          <w:sz w:val="20"/>
          <w:lang w:val="af-ZA"/>
        </w:rPr>
        <w:t xml:space="preserve"> </w:t>
      </w:r>
      <w:r w:rsidRPr="005F1873">
        <w:rPr>
          <w:rFonts w:ascii="GHEA Grapalat" w:hAnsi="GHEA Grapalat" w:cs="Sylfaen"/>
          <w:sz w:val="20"/>
          <w:lang w:val="hy-AM"/>
        </w:rPr>
        <w:t>Որակավորման</w:t>
      </w:r>
      <w:r w:rsidRPr="005F1873">
        <w:rPr>
          <w:rFonts w:ascii="GHEA Grapalat" w:hAnsi="GHEA Grapalat" w:cs="Sylfaen"/>
          <w:sz w:val="20"/>
          <w:lang w:val="af-ZA"/>
        </w:rPr>
        <w:t xml:space="preserve"> </w:t>
      </w:r>
      <w:r w:rsidRPr="005F1873">
        <w:rPr>
          <w:rFonts w:ascii="GHEA Grapalat" w:hAnsi="GHEA Grapalat" w:cs="Sylfaen"/>
          <w:sz w:val="20"/>
          <w:lang w:val="hy-AM"/>
        </w:rPr>
        <w:t>ապահովման</w:t>
      </w:r>
      <w:r w:rsidRPr="005F1873">
        <w:rPr>
          <w:rFonts w:ascii="GHEA Grapalat" w:hAnsi="GHEA Grapalat" w:cs="Sylfaen"/>
          <w:sz w:val="20"/>
          <w:lang w:val="af-ZA"/>
        </w:rPr>
        <w:t xml:space="preserve"> </w:t>
      </w:r>
      <w:r w:rsidRPr="005F1873">
        <w:rPr>
          <w:rFonts w:ascii="GHEA Grapalat" w:hAnsi="GHEA Grapalat" w:cs="Sylfaen"/>
          <w:sz w:val="20"/>
          <w:lang w:val="hy-AM"/>
        </w:rPr>
        <w:t>չափը</w:t>
      </w:r>
      <w:r w:rsidRPr="005F1873">
        <w:rPr>
          <w:rFonts w:ascii="GHEA Grapalat" w:hAnsi="GHEA Grapalat" w:cs="Sylfaen"/>
          <w:sz w:val="20"/>
          <w:lang w:val="af-ZA"/>
        </w:rPr>
        <w:t xml:space="preserve"> </w:t>
      </w:r>
      <w:r w:rsidRPr="005F1873">
        <w:rPr>
          <w:rFonts w:ascii="GHEA Grapalat" w:hAnsi="GHEA Grapalat" w:cs="Sylfaen"/>
          <w:sz w:val="20"/>
          <w:lang w:val="hy-AM"/>
        </w:rPr>
        <w:t>հավասար</w:t>
      </w:r>
      <w:r w:rsidRPr="005F1873">
        <w:rPr>
          <w:rFonts w:ascii="GHEA Grapalat" w:hAnsi="GHEA Grapalat" w:cs="Sylfaen"/>
          <w:sz w:val="20"/>
          <w:lang w:val="af-ZA"/>
        </w:rPr>
        <w:t xml:space="preserve"> </w:t>
      </w:r>
      <w:r w:rsidRPr="005F1873">
        <w:rPr>
          <w:rFonts w:ascii="GHEA Grapalat" w:hAnsi="GHEA Grapalat" w:cs="Sylfaen"/>
          <w:sz w:val="20"/>
          <w:lang w:val="hy-AM"/>
        </w:rPr>
        <w:t>է</w:t>
      </w:r>
      <w:r w:rsidRPr="005F1873">
        <w:rPr>
          <w:rFonts w:ascii="GHEA Grapalat" w:hAnsi="GHEA Grapalat" w:cs="Sylfaen"/>
          <w:sz w:val="20"/>
          <w:lang w:val="af-ZA"/>
        </w:rPr>
        <w:t xml:space="preserve"> </w:t>
      </w:r>
      <w:r w:rsidRPr="005F1873">
        <w:rPr>
          <w:rFonts w:ascii="GHEA Grapalat" w:hAnsi="GHEA Grapalat" w:cs="Sylfaen"/>
          <w:sz w:val="20"/>
          <w:lang w:val="hy-AM"/>
        </w:rPr>
        <w:t>սույն ընթացակարգի շրջանակում գնվելիք ապրանքի գնման գնի 15 տոկոսին</w:t>
      </w:r>
      <w:r w:rsidRPr="005F1873">
        <w:rPr>
          <w:rFonts w:ascii="GHEA Grapalat" w:hAnsi="GHEA Grapalat" w:cs="Sylfaen"/>
          <w:sz w:val="20"/>
          <w:lang w:val="af-ZA"/>
        </w:rPr>
        <w:t>:</w:t>
      </w:r>
      <w:r w:rsidRPr="005F187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Pr="005F1873">
        <w:rPr>
          <w:rFonts w:ascii="GHEA Grapalat" w:hAnsi="GHEA Grapalat" w:cs="Sylfaen"/>
          <w:sz w:val="20"/>
          <w:lang w:val="af-ZA"/>
        </w:rPr>
        <w:t xml:space="preserve"> </w:t>
      </w:r>
      <w:proofErr w:type="spellStart"/>
      <w:r w:rsidRPr="005F1873">
        <w:rPr>
          <w:rFonts w:ascii="GHEA Grapalat" w:hAnsi="GHEA Grapalat" w:cs="Sylfaen"/>
          <w:sz w:val="20"/>
        </w:rPr>
        <w:t>Որակավորման</w:t>
      </w:r>
      <w:proofErr w:type="spellEnd"/>
      <w:r w:rsidRPr="005F1873">
        <w:rPr>
          <w:rFonts w:ascii="GHEA Grapalat" w:hAnsi="GHEA Grapalat" w:cs="Sylfaen"/>
          <w:sz w:val="20"/>
          <w:lang w:val="af-ZA"/>
        </w:rPr>
        <w:t xml:space="preserve"> </w:t>
      </w:r>
      <w:proofErr w:type="spellStart"/>
      <w:r w:rsidRPr="005F1873">
        <w:rPr>
          <w:rFonts w:ascii="GHEA Grapalat" w:hAnsi="GHEA Grapalat" w:cs="Sylfaen"/>
          <w:sz w:val="20"/>
        </w:rPr>
        <w:t>ապահովումը</w:t>
      </w:r>
      <w:proofErr w:type="spellEnd"/>
      <w:r w:rsidRPr="005F1873">
        <w:rPr>
          <w:rFonts w:ascii="GHEA Grapalat" w:hAnsi="GHEA Grapalat" w:cs="Sylfaen"/>
          <w:sz w:val="20"/>
          <w:lang w:val="af-ZA"/>
        </w:rPr>
        <w:t xml:space="preserve"> </w:t>
      </w:r>
      <w:proofErr w:type="spellStart"/>
      <w:r w:rsidRPr="005F1873">
        <w:rPr>
          <w:rFonts w:ascii="GHEA Grapalat" w:hAnsi="GHEA Grapalat" w:cs="Sylfaen"/>
          <w:sz w:val="20"/>
        </w:rPr>
        <w:t>ներկայացվում</w:t>
      </w:r>
      <w:proofErr w:type="spellEnd"/>
      <w:r w:rsidRPr="005F1873">
        <w:rPr>
          <w:rFonts w:ascii="GHEA Grapalat" w:hAnsi="GHEA Grapalat" w:cs="Sylfaen"/>
          <w:sz w:val="20"/>
          <w:lang w:val="af-ZA"/>
        </w:rPr>
        <w:t xml:space="preserve"> </w:t>
      </w:r>
      <w:r w:rsidRPr="005F1873">
        <w:rPr>
          <w:rFonts w:ascii="GHEA Grapalat" w:hAnsi="GHEA Grapalat" w:cs="Sylfaen"/>
          <w:sz w:val="20"/>
        </w:rPr>
        <w:t>է</w:t>
      </w:r>
      <w:r w:rsidRPr="005F1873">
        <w:rPr>
          <w:rFonts w:ascii="GHEA Grapalat" w:hAnsi="GHEA Grapalat" w:cs="Sylfaen"/>
          <w:sz w:val="20"/>
          <w:lang w:val="af-ZA"/>
        </w:rPr>
        <w:t xml:space="preserve"> </w:t>
      </w:r>
      <w:proofErr w:type="spellStart"/>
      <w:r w:rsidRPr="005F1873">
        <w:rPr>
          <w:rFonts w:ascii="GHEA Grapalat" w:hAnsi="GHEA Grapalat" w:cs="Sylfaen"/>
          <w:sz w:val="20"/>
        </w:rPr>
        <w:t>տուժանքի</w:t>
      </w:r>
      <w:proofErr w:type="spellEnd"/>
      <w:r w:rsidRPr="005F1873">
        <w:rPr>
          <w:rFonts w:ascii="GHEA Grapalat" w:hAnsi="GHEA Grapalat" w:cs="Sylfaen"/>
          <w:sz w:val="20"/>
          <w:lang w:val="hy-AM"/>
        </w:rPr>
        <w:t xml:space="preserve"> </w:t>
      </w:r>
      <w:r w:rsidRPr="005F1873">
        <w:rPr>
          <w:rFonts w:ascii="GHEA Grapalat" w:hAnsi="GHEA Grapalat" w:cs="Sylfaen"/>
          <w:sz w:val="20"/>
          <w:lang w:val="af-ZA"/>
        </w:rPr>
        <w:t>(</w:t>
      </w:r>
      <w:r w:rsidRPr="005F1873">
        <w:rPr>
          <w:rFonts w:ascii="GHEA Grapalat" w:hAnsi="GHEA Grapalat" w:cs="Sylfaen"/>
          <w:sz w:val="20"/>
          <w:lang w:val="hy-AM"/>
        </w:rPr>
        <w:t>հավելված 4․2</w:t>
      </w:r>
      <w:r w:rsidRPr="005F1873">
        <w:rPr>
          <w:rFonts w:ascii="GHEA Grapalat" w:hAnsi="GHEA Grapalat" w:cs="Sylfaen"/>
          <w:sz w:val="20"/>
          <w:lang w:val="af-ZA"/>
        </w:rPr>
        <w:t>)</w:t>
      </w:r>
      <w:r w:rsidRPr="005F1873">
        <w:rPr>
          <w:rFonts w:ascii="GHEA Grapalat" w:hAnsi="GHEA Grapalat" w:cs="Sylfaen"/>
          <w:sz w:val="20"/>
          <w:lang w:val="hy-AM"/>
        </w:rPr>
        <w:t xml:space="preserve"> </w:t>
      </w:r>
      <w:r w:rsidRPr="005F1873">
        <w:rPr>
          <w:rFonts w:ascii="GHEA Grapalat" w:hAnsi="GHEA Grapalat" w:cs="Sylfaen"/>
          <w:sz w:val="20"/>
          <w:lang w:val="af-ZA"/>
        </w:rPr>
        <w:t xml:space="preserve"> </w:t>
      </w:r>
      <w:proofErr w:type="spellStart"/>
      <w:r w:rsidRPr="005F1873">
        <w:rPr>
          <w:rFonts w:ascii="GHEA Grapalat" w:hAnsi="GHEA Grapalat" w:cs="Sylfaen"/>
          <w:sz w:val="20"/>
        </w:rPr>
        <w:t>կամ</w:t>
      </w:r>
      <w:proofErr w:type="spellEnd"/>
      <w:r w:rsidRPr="005F1873">
        <w:rPr>
          <w:rFonts w:ascii="GHEA Grapalat" w:hAnsi="GHEA Grapalat" w:cs="Sylfaen"/>
          <w:sz w:val="20"/>
          <w:lang w:val="af-ZA"/>
        </w:rPr>
        <w:t xml:space="preserve"> </w:t>
      </w:r>
      <w:proofErr w:type="spellStart"/>
      <w:r w:rsidRPr="005F1873">
        <w:rPr>
          <w:rFonts w:ascii="GHEA Grapalat" w:hAnsi="GHEA Grapalat" w:cs="Sylfaen"/>
          <w:sz w:val="20"/>
        </w:rPr>
        <w:t>կանխիկ</w:t>
      </w:r>
      <w:proofErr w:type="spellEnd"/>
      <w:r w:rsidRPr="005F1873">
        <w:rPr>
          <w:rFonts w:ascii="GHEA Grapalat" w:hAnsi="GHEA Grapalat" w:cs="Sylfaen"/>
          <w:sz w:val="20"/>
          <w:lang w:val="af-ZA"/>
        </w:rPr>
        <w:t xml:space="preserve"> </w:t>
      </w:r>
      <w:proofErr w:type="spellStart"/>
      <w:r w:rsidRPr="005F1873">
        <w:rPr>
          <w:rFonts w:ascii="GHEA Grapalat" w:hAnsi="GHEA Grapalat" w:cs="Sylfaen"/>
          <w:sz w:val="20"/>
        </w:rPr>
        <w:t>փողի</w:t>
      </w:r>
      <w:proofErr w:type="spellEnd"/>
      <w:r w:rsidRPr="002D6B13">
        <w:rPr>
          <w:rFonts w:ascii="GHEA Grapalat" w:hAnsi="GHEA Grapalat" w:cs="Sylfaen"/>
          <w:sz w:val="20"/>
          <w:lang w:val="hy-AM"/>
        </w:rPr>
        <w:t xml:space="preserve"> </w:t>
      </w:r>
      <w:proofErr w:type="spellStart"/>
      <w:r w:rsidRPr="00021764">
        <w:rPr>
          <w:rFonts w:ascii="GHEA Grapalat" w:hAnsi="GHEA Grapalat" w:cs="Sylfaen"/>
          <w:sz w:val="20"/>
        </w:rPr>
        <w:t>ձևով</w:t>
      </w:r>
      <w:proofErr w:type="spellEnd"/>
      <w:r w:rsidRPr="002D6B13">
        <w:rPr>
          <w:rFonts w:ascii="GHEA Grapalat" w:hAnsi="GHEA Grapalat" w:cs="Sylfaen"/>
          <w:sz w:val="20"/>
          <w:lang w:val="af-ZA"/>
        </w:rPr>
        <w:t>:</w:t>
      </w:r>
      <w:r w:rsidRPr="002D6B13">
        <w:rPr>
          <w:rFonts w:ascii="GHEA Grapalat" w:hAnsi="GHEA Grapalat" w:cs="Sylfaen"/>
          <w:sz w:val="20"/>
          <w:lang w:val="hy-AM"/>
        </w:rPr>
        <w:t xml:space="preserve"> </w:t>
      </w:r>
      <w:r w:rsidRPr="002D6B13">
        <w:rPr>
          <w:rFonts w:ascii="GHEA Grapalat" w:hAnsi="GHEA Grapalat" w:cs="Sylfaen"/>
          <w:sz w:val="20"/>
          <w:lang w:val="af-ZA"/>
        </w:rPr>
        <w:t>Ընդ որում ապահովումը</w:t>
      </w:r>
      <w:r w:rsidRPr="002D6B13">
        <w:rPr>
          <w:rFonts w:ascii="GHEA Grapalat" w:hAnsi="GHEA Grapalat"/>
          <w:shd w:val="clear" w:color="auto" w:fill="FFFFFF"/>
          <w:lang w:val="af-ZA"/>
        </w:rPr>
        <w:t xml:space="preserve"> </w:t>
      </w:r>
      <w:r w:rsidRPr="002D6B13">
        <w:rPr>
          <w:rFonts w:ascii="GHEA Grapalat" w:hAnsi="GHEA Grapalat" w:cs="Sylfaen"/>
          <w:sz w:val="20"/>
          <w:lang w:val="hy-AM"/>
        </w:rPr>
        <w:t>պետք</w:t>
      </w:r>
      <w:r w:rsidRPr="002D6B13">
        <w:rPr>
          <w:rFonts w:ascii="GHEA Grapalat" w:hAnsi="GHEA Grapalat" w:cs="Sylfaen"/>
          <w:sz w:val="20"/>
          <w:lang w:val="af-ZA"/>
        </w:rPr>
        <w:t xml:space="preserve"> </w:t>
      </w:r>
      <w:r w:rsidRPr="002D6B13">
        <w:rPr>
          <w:rFonts w:ascii="GHEA Grapalat" w:hAnsi="GHEA Grapalat" w:cs="Sylfaen"/>
          <w:sz w:val="20"/>
          <w:lang w:val="hy-AM"/>
        </w:rPr>
        <w:t>է</w:t>
      </w:r>
      <w:r w:rsidRPr="002D6B13">
        <w:rPr>
          <w:rFonts w:ascii="GHEA Grapalat" w:hAnsi="GHEA Grapalat" w:cs="Sylfaen"/>
          <w:sz w:val="20"/>
          <w:lang w:val="af-ZA"/>
        </w:rPr>
        <w:t xml:space="preserve"> </w:t>
      </w:r>
      <w:r w:rsidRPr="002D6B13">
        <w:rPr>
          <w:rFonts w:ascii="GHEA Grapalat" w:hAnsi="GHEA Grapalat" w:cs="Sylfaen"/>
          <w:sz w:val="20"/>
          <w:lang w:val="hy-AM"/>
        </w:rPr>
        <w:t>վավեր</w:t>
      </w:r>
      <w:r w:rsidRPr="002D6B13">
        <w:rPr>
          <w:rFonts w:ascii="GHEA Grapalat" w:hAnsi="GHEA Grapalat" w:cs="Sylfaen"/>
          <w:sz w:val="20"/>
          <w:lang w:val="af-ZA"/>
        </w:rPr>
        <w:t xml:space="preserve"> </w:t>
      </w:r>
      <w:r w:rsidRPr="002D6B13">
        <w:rPr>
          <w:rFonts w:ascii="GHEA Grapalat" w:hAnsi="GHEA Grapalat" w:cs="Sylfaen"/>
          <w:sz w:val="20"/>
          <w:lang w:val="hy-AM"/>
        </w:rPr>
        <w:t>լինի</w:t>
      </w:r>
      <w:r w:rsidRPr="002D6B13">
        <w:rPr>
          <w:rFonts w:ascii="GHEA Grapalat" w:hAnsi="GHEA Grapalat" w:cs="Sylfaen"/>
          <w:sz w:val="20"/>
          <w:lang w:val="af-ZA"/>
        </w:rPr>
        <w:t xml:space="preserve"> </w:t>
      </w:r>
      <w:r w:rsidRPr="002D6B13">
        <w:rPr>
          <w:rFonts w:ascii="GHEA Grapalat" w:hAnsi="GHEA Grapalat" w:cs="Sylfaen"/>
          <w:sz w:val="20"/>
          <w:lang w:val="hy-AM"/>
        </w:rPr>
        <w:t>առնվազն</w:t>
      </w:r>
      <w:r w:rsidRPr="002D6B13">
        <w:rPr>
          <w:rFonts w:ascii="GHEA Grapalat" w:hAnsi="GHEA Grapalat" w:cs="Sylfaen"/>
          <w:sz w:val="20"/>
          <w:lang w:val="af-ZA"/>
        </w:rPr>
        <w:t xml:space="preserve"> </w:t>
      </w:r>
      <w:r w:rsidRPr="002D6B13">
        <w:rPr>
          <w:rFonts w:ascii="GHEA Grapalat" w:hAnsi="GHEA Grapalat" w:cs="Sylfaen"/>
          <w:sz w:val="20"/>
          <w:lang w:val="hy-AM"/>
        </w:rPr>
        <w:t>մինչև</w:t>
      </w:r>
      <w:r w:rsidRPr="002D6B13">
        <w:rPr>
          <w:rFonts w:ascii="GHEA Grapalat" w:hAnsi="GHEA Grapalat" w:cs="Sylfaen"/>
          <w:sz w:val="20"/>
          <w:lang w:val="af-ZA"/>
        </w:rPr>
        <w:t xml:space="preserve"> </w:t>
      </w:r>
      <w:r w:rsidRPr="002D6B13">
        <w:rPr>
          <w:rFonts w:ascii="GHEA Grapalat" w:hAnsi="GHEA Grapalat" w:cs="Sylfaen"/>
          <w:sz w:val="20"/>
          <w:lang w:val="hy-AM"/>
        </w:rPr>
        <w:t>պայմանագրի</w:t>
      </w:r>
      <w:r w:rsidRPr="002D6B13">
        <w:rPr>
          <w:rFonts w:ascii="GHEA Grapalat" w:hAnsi="GHEA Grapalat" w:cs="Sylfaen"/>
          <w:sz w:val="20"/>
          <w:lang w:val="af-ZA"/>
        </w:rPr>
        <w:t xml:space="preserve"> </w:t>
      </w:r>
      <w:r w:rsidRPr="002D6B13">
        <w:rPr>
          <w:rFonts w:ascii="GHEA Grapalat" w:hAnsi="GHEA Grapalat" w:cs="Sylfaen"/>
          <w:sz w:val="20"/>
          <w:lang w:val="hy-AM"/>
        </w:rPr>
        <w:t>կատարման</w:t>
      </w:r>
      <w:r w:rsidRPr="002D6B13">
        <w:rPr>
          <w:rFonts w:ascii="GHEA Grapalat" w:hAnsi="GHEA Grapalat" w:cs="Sylfaen"/>
          <w:sz w:val="20"/>
          <w:lang w:val="af-ZA"/>
        </w:rPr>
        <w:t xml:space="preserve"> </w:t>
      </w:r>
      <w:r w:rsidRPr="002D6B13">
        <w:rPr>
          <w:rFonts w:ascii="GHEA Grapalat" w:hAnsi="GHEA Grapalat" w:cs="Sylfaen"/>
          <w:sz w:val="20"/>
          <w:lang w:val="hy-AM"/>
        </w:rPr>
        <w:t>արդյունքը</w:t>
      </w:r>
      <w:r w:rsidRPr="002D6B13">
        <w:rPr>
          <w:rFonts w:ascii="GHEA Grapalat" w:hAnsi="GHEA Grapalat" w:cs="Sylfaen"/>
          <w:sz w:val="20"/>
          <w:lang w:val="af-ZA"/>
        </w:rPr>
        <w:t xml:space="preserve"> </w:t>
      </w:r>
      <w:r w:rsidRPr="002D6B13">
        <w:rPr>
          <w:rFonts w:ascii="GHEA Grapalat" w:hAnsi="GHEA Grapalat" w:cs="Sylfaen"/>
          <w:sz w:val="20"/>
          <w:lang w:val="hy-AM"/>
        </w:rPr>
        <w:t>պատվիրատուի</w:t>
      </w:r>
      <w:r w:rsidRPr="002D6B13">
        <w:rPr>
          <w:rFonts w:ascii="GHEA Grapalat" w:hAnsi="GHEA Grapalat" w:cs="Sylfaen"/>
          <w:sz w:val="20"/>
          <w:lang w:val="af-ZA"/>
        </w:rPr>
        <w:t xml:space="preserve"> </w:t>
      </w:r>
      <w:r w:rsidRPr="002D6B13">
        <w:rPr>
          <w:rFonts w:ascii="GHEA Grapalat" w:hAnsi="GHEA Grapalat" w:cs="Sylfaen"/>
          <w:sz w:val="20"/>
          <w:lang w:val="hy-AM"/>
        </w:rPr>
        <w:t>կողմից</w:t>
      </w:r>
      <w:r w:rsidRPr="002D6B13">
        <w:rPr>
          <w:rFonts w:ascii="GHEA Grapalat" w:hAnsi="GHEA Grapalat" w:cs="Sylfaen"/>
          <w:sz w:val="20"/>
          <w:lang w:val="af-ZA"/>
        </w:rPr>
        <w:t xml:space="preserve"> </w:t>
      </w:r>
      <w:r w:rsidRPr="002D6B13">
        <w:rPr>
          <w:rFonts w:ascii="GHEA Grapalat" w:hAnsi="GHEA Grapalat" w:cs="Sylfaen"/>
          <w:sz w:val="20"/>
          <w:lang w:val="hy-AM"/>
        </w:rPr>
        <w:t>ամբողջական</w:t>
      </w:r>
      <w:r w:rsidRPr="002D6B13">
        <w:rPr>
          <w:rFonts w:ascii="GHEA Grapalat" w:hAnsi="GHEA Grapalat" w:cs="Sylfaen"/>
          <w:sz w:val="20"/>
          <w:lang w:val="af-ZA"/>
        </w:rPr>
        <w:t xml:space="preserve"> </w:t>
      </w:r>
      <w:r w:rsidRPr="002D6B13">
        <w:rPr>
          <w:rFonts w:ascii="GHEA Grapalat" w:hAnsi="GHEA Grapalat" w:cs="Sylfaen"/>
          <w:sz w:val="20"/>
          <w:lang w:val="hy-AM"/>
        </w:rPr>
        <w:t>ընդունվելու</w:t>
      </w:r>
      <w:r w:rsidRPr="002D6B13">
        <w:rPr>
          <w:rFonts w:ascii="GHEA Grapalat" w:hAnsi="GHEA Grapalat" w:cs="Sylfaen"/>
          <w:sz w:val="20"/>
          <w:lang w:val="af-ZA"/>
        </w:rPr>
        <w:t xml:space="preserve"> </w:t>
      </w:r>
      <w:r w:rsidRPr="002D6B13">
        <w:rPr>
          <w:rFonts w:ascii="GHEA Grapalat" w:hAnsi="GHEA Grapalat" w:cs="Sylfaen"/>
          <w:sz w:val="20"/>
          <w:lang w:val="hy-AM"/>
        </w:rPr>
        <w:t>օրվան</w:t>
      </w:r>
      <w:r w:rsidRPr="002D6B13">
        <w:rPr>
          <w:rFonts w:ascii="GHEA Grapalat" w:hAnsi="GHEA Grapalat" w:cs="Sylfaen"/>
          <w:sz w:val="20"/>
          <w:lang w:val="af-ZA"/>
        </w:rPr>
        <w:t xml:space="preserve"> </w:t>
      </w:r>
      <w:r w:rsidRPr="002D6B13">
        <w:rPr>
          <w:rFonts w:ascii="GHEA Grapalat" w:hAnsi="GHEA Grapalat" w:cs="Sylfaen"/>
          <w:sz w:val="20"/>
          <w:lang w:val="hy-AM"/>
        </w:rPr>
        <w:t>հաջորդող</w:t>
      </w:r>
      <w:r w:rsidRPr="002D6B13">
        <w:rPr>
          <w:rFonts w:ascii="GHEA Grapalat" w:hAnsi="GHEA Grapalat" w:cs="Sylfaen"/>
          <w:sz w:val="20"/>
          <w:lang w:val="af-ZA"/>
        </w:rPr>
        <w:t xml:space="preserve"> </w:t>
      </w:r>
      <w:r w:rsidRPr="002D6B13">
        <w:rPr>
          <w:rFonts w:ascii="GHEA Grapalat" w:hAnsi="GHEA Grapalat" w:cs="Sylfaen"/>
          <w:sz w:val="20"/>
          <w:lang w:val="hy-AM"/>
        </w:rPr>
        <w:t>2</w:t>
      </w:r>
      <w:r w:rsidRPr="002D6B13">
        <w:rPr>
          <w:rFonts w:ascii="GHEA Grapalat" w:hAnsi="GHEA Grapalat" w:cs="Sylfaen"/>
          <w:sz w:val="20"/>
          <w:lang w:val="af-ZA"/>
        </w:rPr>
        <w:t>0-</w:t>
      </w:r>
      <w:r w:rsidRPr="002D6B13">
        <w:rPr>
          <w:rFonts w:ascii="GHEA Grapalat" w:hAnsi="GHEA Grapalat" w:cs="Sylfaen"/>
          <w:sz w:val="20"/>
          <w:lang w:val="hy-AM"/>
        </w:rPr>
        <w:t>րդ</w:t>
      </w:r>
      <w:r w:rsidRPr="002D6B13">
        <w:rPr>
          <w:rFonts w:ascii="GHEA Grapalat" w:hAnsi="GHEA Grapalat" w:cs="Sylfaen"/>
          <w:sz w:val="20"/>
          <w:lang w:val="af-ZA"/>
        </w:rPr>
        <w:t xml:space="preserve"> </w:t>
      </w:r>
      <w:r w:rsidRPr="002D6B13">
        <w:rPr>
          <w:rFonts w:ascii="GHEA Grapalat" w:hAnsi="GHEA Grapalat" w:cs="Sylfaen"/>
          <w:sz w:val="20"/>
          <w:lang w:val="hy-AM"/>
        </w:rPr>
        <w:t>աշխատանքային</w:t>
      </w:r>
      <w:r w:rsidRPr="002D6B13">
        <w:rPr>
          <w:rFonts w:ascii="GHEA Grapalat" w:hAnsi="GHEA Grapalat" w:cs="Sylfaen"/>
          <w:sz w:val="20"/>
          <w:lang w:val="af-ZA"/>
        </w:rPr>
        <w:t xml:space="preserve"> </w:t>
      </w:r>
      <w:r w:rsidRPr="002D6B13">
        <w:rPr>
          <w:rFonts w:ascii="GHEA Grapalat" w:hAnsi="GHEA Grapalat" w:cs="Sylfaen"/>
          <w:sz w:val="20"/>
          <w:lang w:val="hy-AM"/>
        </w:rPr>
        <w:t>օրը</w:t>
      </w:r>
      <w:r w:rsidRPr="002D6B13">
        <w:rPr>
          <w:rFonts w:ascii="GHEA Grapalat" w:hAnsi="GHEA Grapalat" w:cs="Sylfaen"/>
          <w:sz w:val="20"/>
          <w:lang w:val="af-ZA"/>
        </w:rPr>
        <w:t xml:space="preserve"> </w:t>
      </w:r>
      <w:r w:rsidRPr="002D6B13">
        <w:rPr>
          <w:rFonts w:ascii="GHEA Grapalat" w:hAnsi="GHEA Grapalat" w:cs="Arial"/>
          <w:sz w:val="20"/>
          <w:lang w:val="hy-AM"/>
        </w:rPr>
        <w:t>ներառյալ</w:t>
      </w:r>
      <w:r w:rsidRPr="002D6B13">
        <w:rPr>
          <w:rFonts w:ascii="GHEA Grapalat" w:hAnsi="GHEA Grapalat" w:cs="Arial"/>
          <w:sz w:val="20"/>
          <w:lang w:val="af-ZA"/>
        </w:rPr>
        <w:t>:</w:t>
      </w:r>
      <w:r w:rsidRPr="002D6B13">
        <w:rPr>
          <w:rStyle w:val="FootnoteReference"/>
          <w:rFonts w:ascii="GHEA Grapalat" w:hAnsi="GHEA Grapalat" w:cs="Arial"/>
          <w:sz w:val="20"/>
          <w:lang w:val="af-ZA"/>
        </w:rPr>
        <w:footnoteReference w:id="4"/>
      </w:r>
    </w:p>
    <w:p w14:paraId="524EF21A" w14:textId="77777777" w:rsidR="00317A9D" w:rsidRPr="005F1873" w:rsidRDefault="00317A9D" w:rsidP="00317A9D">
      <w:pPr>
        <w:ind w:firstLine="567"/>
        <w:jc w:val="both"/>
        <w:rPr>
          <w:rFonts w:ascii="GHEA Grapalat" w:hAnsi="GHEA Grapalat" w:cs="Arial"/>
          <w:sz w:val="20"/>
          <w:lang w:val="hy-AM"/>
        </w:rPr>
      </w:pPr>
      <w:proofErr w:type="spellStart"/>
      <w:r w:rsidRPr="005F1873">
        <w:rPr>
          <w:rFonts w:ascii="GHEA Grapalat" w:hAnsi="GHEA Grapalat" w:cs="Arial"/>
          <w:sz w:val="20"/>
        </w:rPr>
        <w:t>Եթե</w:t>
      </w:r>
      <w:proofErr w:type="spellEnd"/>
      <w:r w:rsidRPr="005F1873">
        <w:rPr>
          <w:rFonts w:ascii="GHEA Grapalat" w:hAnsi="GHEA Grapalat" w:cs="Arial"/>
          <w:sz w:val="20"/>
          <w:lang w:val="af-ZA"/>
        </w:rPr>
        <w:t xml:space="preserve"> </w:t>
      </w:r>
      <w:r w:rsidRPr="005F1873">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5F1873">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5F1873">
        <w:rPr>
          <w:rFonts w:ascii="GHEA Grapalat" w:hAnsi="GHEA Grapalat" w:cs="Arial"/>
          <w:sz w:val="20"/>
          <w:lang w:val="hy-AM"/>
        </w:rPr>
        <w:t xml:space="preserve"> </w:t>
      </w:r>
      <w:r w:rsidRPr="005F1873">
        <w:rPr>
          <w:rFonts w:ascii="GHEA Grapalat" w:hAnsi="GHEA Grapalat" w:cs="Sylfaen"/>
          <w:sz w:val="20"/>
          <w:lang w:val="hy-AM"/>
        </w:rPr>
        <w:t xml:space="preserve"> </w:t>
      </w:r>
      <w:r w:rsidRPr="005F1873">
        <w:rPr>
          <w:rFonts w:ascii="GHEA Grapalat" w:hAnsi="GHEA Grapalat"/>
          <w:sz w:val="20"/>
          <w:szCs w:val="20"/>
          <w:lang w:val="hy-AM"/>
        </w:rPr>
        <w:t>Կանխիկ</w:t>
      </w:r>
      <w:r w:rsidRPr="005F1873">
        <w:rPr>
          <w:rFonts w:ascii="GHEA Grapalat" w:hAnsi="GHEA Grapalat"/>
          <w:sz w:val="20"/>
          <w:szCs w:val="20"/>
          <w:lang w:val="af-ZA"/>
        </w:rPr>
        <w:t xml:space="preserve"> </w:t>
      </w:r>
      <w:r w:rsidRPr="005F1873">
        <w:rPr>
          <w:rFonts w:ascii="GHEA Grapalat" w:hAnsi="GHEA Grapalat"/>
          <w:sz w:val="20"/>
          <w:szCs w:val="20"/>
          <w:lang w:val="hy-AM"/>
        </w:rPr>
        <w:t>փողի</w:t>
      </w:r>
      <w:r w:rsidRPr="005F1873">
        <w:rPr>
          <w:rFonts w:ascii="GHEA Grapalat" w:hAnsi="GHEA Grapalat"/>
          <w:sz w:val="20"/>
          <w:szCs w:val="20"/>
          <w:lang w:val="af-ZA"/>
        </w:rPr>
        <w:t xml:space="preserve"> </w:t>
      </w:r>
      <w:r w:rsidRPr="005F1873">
        <w:rPr>
          <w:rFonts w:ascii="GHEA Grapalat" w:hAnsi="GHEA Grapalat"/>
          <w:sz w:val="20"/>
          <w:szCs w:val="20"/>
          <w:lang w:val="hy-AM"/>
        </w:rPr>
        <w:t>ձևով</w:t>
      </w:r>
      <w:r w:rsidRPr="005F1873">
        <w:rPr>
          <w:rFonts w:ascii="GHEA Grapalat" w:hAnsi="GHEA Grapalat"/>
          <w:sz w:val="20"/>
          <w:szCs w:val="20"/>
          <w:lang w:val="af-ZA"/>
        </w:rPr>
        <w:t xml:space="preserve"> </w:t>
      </w:r>
      <w:r w:rsidRPr="005F1873">
        <w:rPr>
          <w:rFonts w:ascii="GHEA Grapalat" w:hAnsi="GHEA Grapalat"/>
          <w:sz w:val="20"/>
          <w:szCs w:val="20"/>
          <w:lang w:val="hy-AM"/>
        </w:rPr>
        <w:t>ներկայացված</w:t>
      </w:r>
      <w:r w:rsidRPr="005F1873">
        <w:rPr>
          <w:rFonts w:ascii="GHEA Grapalat" w:hAnsi="GHEA Grapalat"/>
          <w:sz w:val="20"/>
          <w:szCs w:val="20"/>
          <w:lang w:val="af-ZA"/>
        </w:rPr>
        <w:t xml:space="preserve"> </w:t>
      </w:r>
      <w:r w:rsidRPr="005F1873">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39AAA371" w14:textId="77777777" w:rsidR="00317A9D" w:rsidRPr="005F1873" w:rsidRDefault="00317A9D" w:rsidP="00317A9D">
      <w:pPr>
        <w:pStyle w:val="NormalWeb"/>
        <w:shd w:val="clear" w:color="auto" w:fill="FFFFFF"/>
        <w:spacing w:before="0" w:beforeAutospacing="0" w:after="0" w:afterAutospacing="0"/>
        <w:ind w:firstLine="567"/>
        <w:jc w:val="both"/>
        <w:rPr>
          <w:rFonts w:ascii="GHEA Grapalat" w:hAnsi="GHEA Grapalat" w:cs="Arial"/>
          <w:sz w:val="20"/>
          <w:lang w:val="hy-AM"/>
        </w:rPr>
      </w:pPr>
      <w:r w:rsidRPr="005F1873">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624CF147" w14:textId="77777777" w:rsidR="00317A9D" w:rsidRPr="005F1873" w:rsidRDefault="00317A9D" w:rsidP="00317A9D">
      <w:pPr>
        <w:ind w:firstLine="567"/>
        <w:jc w:val="both"/>
        <w:rPr>
          <w:rFonts w:ascii="GHEA Grapalat" w:hAnsi="GHEA Grapalat" w:cs="Arial"/>
          <w:sz w:val="20"/>
          <w:lang w:val="hy-AM"/>
        </w:rPr>
      </w:pPr>
      <w:r w:rsidRPr="005F1873">
        <w:rPr>
          <w:rFonts w:ascii="GHEA Grapalat" w:hAnsi="GHEA Grapalat" w:cs="Arial"/>
          <w:sz w:val="20"/>
          <w:lang w:val="hy-AM"/>
        </w:rPr>
        <w:t xml:space="preserve">   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w:t>
      </w:r>
    </w:p>
    <w:p w14:paraId="3CAE2236" w14:textId="77777777" w:rsidR="00317A9D" w:rsidRPr="007E2C83" w:rsidRDefault="00317A9D" w:rsidP="00317A9D">
      <w:pPr>
        <w:pStyle w:val="NormalWeb"/>
        <w:shd w:val="clear" w:color="auto" w:fill="FFFFFF"/>
        <w:spacing w:before="0" w:beforeAutospacing="0" w:after="0" w:afterAutospacing="0"/>
        <w:ind w:firstLine="375"/>
        <w:jc w:val="both"/>
        <w:rPr>
          <w:rFonts w:ascii="GHEA Grapalat" w:hAnsi="GHEA Grapalat" w:cs="Arial"/>
          <w:sz w:val="20"/>
          <w:lang w:val="hy-AM"/>
        </w:rPr>
      </w:pPr>
      <w:r w:rsidRPr="005F1873">
        <w:rPr>
          <w:rFonts w:ascii="GHEA Grapalat" w:hAnsi="GHEA Grapalat" w:cs="Arial"/>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w:t>
      </w:r>
      <w:r w:rsidRPr="00337B83">
        <w:rPr>
          <w:rFonts w:ascii="GHEA Grapalat" w:hAnsi="GHEA Grapalat" w:cs="Arial"/>
          <w:sz w:val="20"/>
          <w:lang w:val="hy-AM"/>
        </w:rPr>
        <w:t>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21E6E3" w14:textId="77777777" w:rsidR="00317A9D" w:rsidRPr="00E2073B" w:rsidRDefault="00317A9D" w:rsidP="00317A9D">
      <w:pPr>
        <w:ind w:firstLine="567"/>
        <w:jc w:val="both"/>
        <w:rPr>
          <w:rFonts w:ascii="GHEA Grapalat" w:hAnsi="GHEA Grapalat" w:cs="Arial"/>
          <w:sz w:val="20"/>
          <w:lang w:val="hy-AM"/>
        </w:rPr>
      </w:pPr>
      <w:r w:rsidRPr="00E2073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5A35454" w14:textId="5DDE6A92" w:rsidR="00317A9D" w:rsidRPr="008E08BE" w:rsidRDefault="00317A9D" w:rsidP="00317A9D">
      <w:pPr>
        <w:ind w:firstLine="567"/>
        <w:jc w:val="both"/>
        <w:rPr>
          <w:rFonts w:ascii="GHEA Grapalat" w:hAnsi="GHEA Grapalat" w:cs="Sylfaen"/>
          <w:sz w:val="20"/>
          <w:lang w:val="hy-AM"/>
        </w:rPr>
      </w:pPr>
      <w:r w:rsidRPr="0049023D">
        <w:rPr>
          <w:rFonts w:ascii="GHEA Grapalat" w:hAnsi="GHEA Grapalat" w:cs="Sylfaen"/>
          <w:sz w:val="20"/>
          <w:lang w:val="hy-AM"/>
        </w:rPr>
        <w:t xml:space="preserve">10.3. </w:t>
      </w:r>
      <w:r w:rsidRPr="00972668">
        <w:rPr>
          <w:rFonts w:ascii="GHEA Grapalat" w:hAnsi="GHEA Grapalat" w:cs="Sylfaen"/>
          <w:sz w:val="20"/>
          <w:lang w:val="hy-AM"/>
        </w:rPr>
        <w:t>Պայմանագրի</w:t>
      </w:r>
      <w:r w:rsidRPr="005E1F72">
        <w:rPr>
          <w:rFonts w:ascii="GHEA Grapalat" w:hAnsi="GHEA Grapalat" w:cs="Sylfaen"/>
          <w:sz w:val="20"/>
          <w:lang w:val="af-ZA"/>
        </w:rPr>
        <w:t xml:space="preserve"> </w:t>
      </w:r>
      <w:r w:rsidRPr="00972668">
        <w:rPr>
          <w:rFonts w:ascii="GHEA Grapalat" w:hAnsi="GHEA Grapalat" w:cs="Sylfaen"/>
          <w:sz w:val="20"/>
          <w:lang w:val="hy-AM"/>
        </w:rPr>
        <w:t>ապահովման</w:t>
      </w:r>
      <w:r w:rsidRPr="005E1F72">
        <w:rPr>
          <w:rFonts w:ascii="GHEA Grapalat" w:hAnsi="GHEA Grapalat" w:cs="Sylfaen"/>
          <w:sz w:val="20"/>
          <w:lang w:val="af-ZA"/>
        </w:rPr>
        <w:t xml:space="preserve"> </w:t>
      </w:r>
      <w:r w:rsidRPr="00972668">
        <w:rPr>
          <w:rFonts w:ascii="GHEA Grapalat" w:hAnsi="GHEA Grapalat" w:cs="Sylfaen"/>
          <w:sz w:val="20"/>
          <w:lang w:val="hy-AM"/>
        </w:rPr>
        <w:t>չափը</w:t>
      </w:r>
      <w:r w:rsidRPr="005E1F72">
        <w:rPr>
          <w:rFonts w:ascii="GHEA Grapalat" w:hAnsi="GHEA Grapalat" w:cs="Sylfaen"/>
          <w:sz w:val="20"/>
          <w:lang w:val="af-ZA"/>
        </w:rPr>
        <w:t xml:space="preserve"> </w:t>
      </w:r>
      <w:r w:rsidRPr="00972668">
        <w:rPr>
          <w:rFonts w:ascii="GHEA Grapalat" w:hAnsi="GHEA Grapalat" w:cs="Sylfaen"/>
          <w:sz w:val="20"/>
          <w:lang w:val="hy-AM"/>
        </w:rPr>
        <w:t>կազմում</w:t>
      </w:r>
      <w:r w:rsidRPr="005E1F72">
        <w:rPr>
          <w:rFonts w:ascii="GHEA Grapalat" w:hAnsi="GHEA Grapalat" w:cs="Sylfaen"/>
          <w:sz w:val="20"/>
          <w:lang w:val="af-ZA"/>
        </w:rPr>
        <w:t xml:space="preserve"> </w:t>
      </w:r>
      <w:r w:rsidRPr="00972668">
        <w:rPr>
          <w:rFonts w:ascii="GHEA Grapalat" w:hAnsi="GHEA Grapalat" w:cs="Sylfaen"/>
          <w:sz w:val="20"/>
          <w:lang w:val="hy-AM"/>
        </w:rPr>
        <w:t>է</w:t>
      </w:r>
      <w:r w:rsidRPr="005E1F72">
        <w:rPr>
          <w:rFonts w:ascii="GHEA Grapalat" w:hAnsi="GHEA Grapalat" w:cs="Sylfaen"/>
          <w:sz w:val="20"/>
          <w:lang w:val="af-ZA"/>
        </w:rPr>
        <w:t xml:space="preserve"> </w:t>
      </w:r>
      <w:r>
        <w:rPr>
          <w:rFonts w:ascii="GHEA Grapalat" w:hAnsi="GHEA Grapalat" w:cs="Sylfaen"/>
          <w:sz w:val="20"/>
          <w:lang w:val="hy-AM"/>
        </w:rPr>
        <w:t xml:space="preserve">գնման </w:t>
      </w:r>
      <w:r w:rsidRPr="00972668">
        <w:rPr>
          <w:rFonts w:ascii="GHEA Grapalat" w:hAnsi="GHEA Grapalat" w:cs="Sylfaen"/>
          <w:sz w:val="20"/>
          <w:lang w:val="hy-AM"/>
        </w:rPr>
        <w:t>գնի</w:t>
      </w:r>
      <w:r w:rsidRPr="005E1F72">
        <w:rPr>
          <w:rFonts w:ascii="GHEA Grapalat" w:hAnsi="GHEA Grapalat" w:cs="Sylfaen"/>
          <w:sz w:val="20"/>
          <w:lang w:val="af-ZA"/>
        </w:rPr>
        <w:t xml:space="preserve"> 10  </w:t>
      </w:r>
      <w:r w:rsidRPr="00972668">
        <w:rPr>
          <w:rFonts w:ascii="GHEA Grapalat" w:hAnsi="GHEA Grapalat" w:cs="Sylfaen"/>
          <w:sz w:val="20"/>
          <w:lang w:val="hy-AM"/>
        </w:rPr>
        <w:t>տոկոսը:</w:t>
      </w:r>
      <w:r w:rsidR="005D49DE">
        <w:rPr>
          <w:rFonts w:ascii="GHEA Grapalat" w:hAnsi="GHEA Grapalat" w:cs="Sylfaen"/>
          <w:sz w:val="20"/>
          <w:lang w:val="hy-AM"/>
        </w:rPr>
        <w:t xml:space="preserve"> </w:t>
      </w:r>
      <w:r>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Pr="007F147C">
        <w:rPr>
          <w:rFonts w:ascii="GHEA Grapalat" w:hAnsi="GHEA Grapalat" w:cs="Sylfaen"/>
          <w:sz w:val="20"/>
          <w:lang w:val="hy-AM"/>
        </w:rPr>
        <w:t xml:space="preserve"> Պայմանագրի ապահովումը ներկայացվում է </w:t>
      </w:r>
      <w:r w:rsidR="008E08BE" w:rsidRPr="008E08BE">
        <w:rPr>
          <w:rFonts w:ascii="GHEA Grapalat" w:hAnsi="GHEA Grapalat" w:cs="Sylfaen"/>
          <w:sz w:val="20"/>
          <w:lang w:val="hy-AM"/>
        </w:rPr>
        <w:t>միակողմանի հաստատված հայտարարության՝ տուժանքի (հավելված 5.1) կամ կանխիկ փողի ձևով”</w:t>
      </w:r>
      <w:r w:rsidRPr="007F147C">
        <w:rPr>
          <w:rFonts w:ascii="GHEA Grapalat" w:hAnsi="GHEA Grapalat" w:cs="Sylfaen"/>
          <w:sz w:val="20"/>
          <w:lang w:val="hy-AM"/>
        </w:rPr>
        <w:t>:</w:t>
      </w:r>
    </w:p>
    <w:p w14:paraId="35E6E765" w14:textId="77777777" w:rsidR="00317A9D" w:rsidRPr="00124CC4" w:rsidRDefault="00317A9D" w:rsidP="00317A9D">
      <w:pPr>
        <w:shd w:val="clear" w:color="auto" w:fill="FFFFFF"/>
        <w:ind w:firstLine="375"/>
        <w:jc w:val="both"/>
        <w:rPr>
          <w:rFonts w:ascii="GHEA Grapalat" w:hAnsi="GHEA Grapalat"/>
          <w:color w:val="000000"/>
          <w:lang w:val="hy-AM"/>
        </w:rPr>
      </w:pPr>
      <w:r w:rsidRPr="000B4CF4">
        <w:rPr>
          <w:rFonts w:ascii="GHEA Grapalat" w:hAnsi="GHEA Grapalat" w:cs="Arial"/>
          <w:sz w:val="20"/>
          <w:lang w:val="hy-AM"/>
        </w:rPr>
        <w:t xml:space="preserve">Եթե </w:t>
      </w:r>
      <w:r w:rsidRPr="0068528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Pr>
          <w:rFonts w:ascii="GHEA Grapalat" w:hAnsi="GHEA Grapalat" w:cs="Arial"/>
          <w:sz w:val="20"/>
          <w:lang w:val="hy-AM"/>
        </w:rPr>
        <w:t xml:space="preserve"> </w:t>
      </w:r>
      <w:r w:rsidRPr="00D533C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Pr="000A1464">
        <w:rPr>
          <w:rFonts w:ascii="GHEA Grapalat" w:hAnsi="GHEA Grapalat" w:cs="Sylfaen"/>
          <w:sz w:val="20"/>
          <w:lang w:val="hy-AM"/>
        </w:rPr>
        <w:t xml:space="preserve"> </w:t>
      </w:r>
      <w:r>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7647CF1A" w14:textId="419DFE6C" w:rsidR="00317A9D" w:rsidRDefault="00317A9D" w:rsidP="00317A9D">
      <w:pPr>
        <w:ind w:firstLine="567"/>
        <w:jc w:val="both"/>
        <w:rPr>
          <w:rFonts w:ascii="GHEA Grapalat" w:hAnsi="GHEA Grapalat"/>
          <w:sz w:val="20"/>
          <w:szCs w:val="20"/>
          <w:lang w:val="hy-AM"/>
        </w:rPr>
      </w:pPr>
      <w:r w:rsidRPr="00D533CD">
        <w:rPr>
          <w:rFonts w:ascii="GHEA Grapalat" w:hAnsi="GHEA Grapalat" w:cs="Sylfaen"/>
          <w:sz w:val="20"/>
          <w:lang w:val="hy-AM"/>
        </w:rPr>
        <w:t xml:space="preserve"> </w:t>
      </w:r>
      <w:r w:rsidRPr="002D6B13">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հաջորդող </w:t>
      </w:r>
      <w:r w:rsidR="00C03817">
        <w:rPr>
          <w:rFonts w:ascii="GHEA Grapalat" w:hAnsi="GHEA Grapalat" w:cs="Sylfaen"/>
          <w:sz w:val="20"/>
          <w:lang w:val="hy-AM"/>
        </w:rPr>
        <w:t>20</w:t>
      </w:r>
      <w:r w:rsidRPr="002D6B13">
        <w:rPr>
          <w:rFonts w:ascii="GHEA Grapalat" w:hAnsi="GHEA Grapalat" w:cs="Sylfaen"/>
          <w:sz w:val="20"/>
          <w:lang w:val="hy-AM"/>
        </w:rPr>
        <w:t>-րդ աշխատանքային</w:t>
      </w:r>
      <w:r w:rsidRPr="00021764">
        <w:rPr>
          <w:rFonts w:ascii="GHEA Grapalat" w:hAnsi="GHEA Grapalat" w:cs="Sylfaen"/>
          <w:sz w:val="20"/>
          <w:lang w:val="hy-AM"/>
        </w:rPr>
        <w:t xml:space="preserve"> օրը ներառյալ</w:t>
      </w:r>
      <w:r w:rsidRPr="002D6B13">
        <w:rPr>
          <w:rFonts w:ascii="GHEA Grapalat" w:hAnsi="GHEA Grapalat" w:cs="Sylfaen"/>
          <w:sz w:val="20"/>
          <w:lang w:val="hy-AM"/>
        </w:rPr>
        <w:t>:</w:t>
      </w:r>
      <w:r w:rsidRPr="002D6B13">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BE1083D" w14:textId="77777777" w:rsidR="00317A9D" w:rsidRPr="00790F0D" w:rsidRDefault="00317A9D" w:rsidP="00317A9D">
      <w:pPr>
        <w:ind w:firstLine="567"/>
        <w:jc w:val="both"/>
        <w:rPr>
          <w:rFonts w:ascii="GHEA Grapalat" w:hAnsi="GHEA Grapalat" w:cs="Arial"/>
          <w:sz w:val="20"/>
          <w:lang w:val="hy-AM"/>
        </w:rPr>
      </w:pPr>
      <w:r w:rsidRPr="00C35F70">
        <w:rPr>
          <w:rFonts w:ascii="GHEA Grapalat" w:hAnsi="GHEA Grapalat"/>
          <w:sz w:val="20"/>
          <w:szCs w:val="20"/>
          <w:lang w:val="hy-AM"/>
        </w:rPr>
        <w:lastRenderedPageBreak/>
        <w:t>Կանխիկ</w:t>
      </w:r>
      <w:r w:rsidRPr="00C35F70">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Pr>
          <w:rFonts w:ascii="GHEA Grapalat" w:hAnsi="GHEA Grapalat" w:cs="Arial"/>
          <w:sz w:val="20"/>
          <w:lang w:val="hy-AM"/>
        </w:rPr>
        <w:t>:</w:t>
      </w:r>
      <w:r w:rsidRPr="00790F0D">
        <w:rPr>
          <w:rFonts w:ascii="GHEA Grapalat" w:hAnsi="GHEA Grapalat" w:cs="Arial"/>
          <w:sz w:val="20"/>
          <w:lang w:val="hy-AM"/>
        </w:rPr>
        <w:t xml:space="preserve">  </w:t>
      </w:r>
    </w:p>
    <w:p w14:paraId="4305E64D" w14:textId="77777777" w:rsidR="00317A9D" w:rsidRPr="006D1643" w:rsidRDefault="00317A9D" w:rsidP="00317A9D">
      <w:pPr>
        <w:ind w:firstLine="567"/>
        <w:jc w:val="both"/>
        <w:rPr>
          <w:rFonts w:ascii="GHEA Grapalat" w:hAnsi="GHEA Grapalat" w:cs="Arial"/>
          <w:bCs/>
          <w:sz w:val="20"/>
          <w:lang w:val="hy-AM"/>
        </w:rPr>
      </w:pPr>
      <w:r w:rsidRPr="006D1643">
        <w:rPr>
          <w:rFonts w:ascii="GHEA Grapalat" w:hAnsi="GHEA Grapalat" w:cs="Sylfaen"/>
          <w:bCs/>
          <w:sz w:val="20"/>
          <w:lang w:val="hy-AM"/>
        </w:rPr>
        <w:t xml:space="preserve">10.4 </w:t>
      </w:r>
      <w:r w:rsidRPr="006D1643">
        <w:rPr>
          <w:rFonts w:ascii="GHEA Grapalat" w:hAnsi="GHEA Grapalat" w:cs="Arial"/>
          <w:bCs/>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3F2A3C0F" w14:textId="5460DF27" w:rsidR="00317A9D" w:rsidRDefault="00317A9D" w:rsidP="00317A9D">
      <w:pPr>
        <w:ind w:firstLine="567"/>
        <w:jc w:val="both"/>
        <w:rPr>
          <w:rFonts w:ascii="GHEA Grapalat" w:hAnsi="GHEA Grapalat" w:cs="Arial"/>
          <w:sz w:val="20"/>
          <w:lang w:val="hy-AM"/>
        </w:rPr>
      </w:pPr>
      <w:r w:rsidRPr="00E2073B">
        <w:rPr>
          <w:rFonts w:ascii="GHEA Grapalat" w:hAnsi="GHEA Grapalat" w:cs="Arial"/>
          <w:sz w:val="20"/>
          <w:lang w:val="hy-AM"/>
        </w:rPr>
        <w:t xml:space="preserve">- </w:t>
      </w:r>
      <w:r w:rsidRPr="007F147C">
        <w:rPr>
          <w:rFonts w:ascii="GHEA Grapalat" w:hAnsi="GHEA Grapalat" w:cs="Arial"/>
          <w:sz w:val="20"/>
          <w:lang w:val="hy-AM"/>
        </w:rPr>
        <w:t xml:space="preserve">նախատեսված ֆինանսական միջոցները գերազանցում են </w:t>
      </w:r>
      <w:r>
        <w:rPr>
          <w:rFonts w:ascii="GHEA Grapalat" w:hAnsi="GHEA Grapalat" w:cs="Arial"/>
          <w:sz w:val="20"/>
          <w:lang w:val="hy-AM"/>
        </w:rPr>
        <w:t>25</w:t>
      </w:r>
      <w:r w:rsidRPr="007F147C">
        <w:rPr>
          <w:rFonts w:ascii="GHEA Grapalat" w:hAnsi="GHEA Grapalat" w:cs="Arial"/>
          <w:sz w:val="20"/>
          <w:lang w:val="hy-AM"/>
        </w:rPr>
        <w:t xml:space="preserve"> մլն. ՀՀ դրամը, սակայն պայմանագրի ամբողջական կատարման համար հետագայում ևս պահանջվում են ֆինանսական միջոցներ, ապա պայմանագրի </w:t>
      </w:r>
      <w:r>
        <w:rPr>
          <w:rFonts w:ascii="GHEA Grapalat" w:hAnsi="GHEA Grapalat" w:cs="Arial"/>
          <w:sz w:val="20"/>
          <w:lang w:val="hy-AM"/>
        </w:rPr>
        <w:t xml:space="preserve">և որակավորման </w:t>
      </w:r>
      <w:r w:rsidRPr="007F147C">
        <w:rPr>
          <w:rFonts w:ascii="GHEA Grapalat" w:hAnsi="GHEA Grapalat" w:cs="Arial"/>
          <w:sz w:val="20"/>
          <w:lang w:val="hy-AM"/>
        </w:rPr>
        <w:t>ապահովում</w:t>
      </w:r>
      <w:r>
        <w:rPr>
          <w:rFonts w:ascii="GHEA Grapalat" w:hAnsi="GHEA Grapalat" w:cs="Arial"/>
          <w:sz w:val="20"/>
          <w:lang w:val="hy-AM"/>
        </w:rPr>
        <w:t>ներ</w:t>
      </w:r>
      <w:r w:rsidRPr="007F147C">
        <w:rPr>
          <w:rFonts w:ascii="GHEA Grapalat" w:hAnsi="GHEA Grapalat" w:cs="Arial"/>
          <w:sz w:val="20"/>
          <w:lang w:val="hy-AM"/>
        </w:rPr>
        <w:t xml:space="preserve">ը, հատկացված ֆինանսական միջոցների մասով, ներկայացվում </w:t>
      </w:r>
      <w:r>
        <w:rPr>
          <w:rFonts w:ascii="GHEA Grapalat" w:hAnsi="GHEA Grapalat" w:cs="Arial"/>
          <w:sz w:val="20"/>
          <w:lang w:val="hy-AM"/>
        </w:rPr>
        <w:t>են</w:t>
      </w:r>
      <w:r w:rsidRPr="007F147C">
        <w:rPr>
          <w:rFonts w:ascii="GHEA Grapalat" w:hAnsi="GHEA Grapalat" w:cs="Arial"/>
          <w:sz w:val="20"/>
          <w:lang w:val="hy-AM"/>
        </w:rPr>
        <w:t xml:space="preserve">  </w:t>
      </w:r>
      <w:r>
        <w:rPr>
          <w:rFonts w:ascii="GHEA Grapalat" w:hAnsi="GHEA Grapalat" w:cs="Arial"/>
          <w:sz w:val="20"/>
          <w:lang w:val="hy-AM"/>
        </w:rPr>
        <w:t>բանկային</w:t>
      </w:r>
    </w:p>
    <w:p w14:paraId="00255D04" w14:textId="77777777" w:rsidR="00317A9D" w:rsidRDefault="00317A9D" w:rsidP="00317A9D">
      <w:pPr>
        <w:ind w:firstLine="567"/>
        <w:jc w:val="both"/>
        <w:rPr>
          <w:rFonts w:ascii="GHEA Grapalat" w:hAnsi="GHEA Grapalat" w:cs="Arial"/>
          <w:sz w:val="20"/>
          <w:lang w:val="hy-AM"/>
        </w:rPr>
      </w:pPr>
      <w:r w:rsidRPr="007F14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476EF0AD" w14:textId="77777777" w:rsidR="00317A9D" w:rsidRPr="001F3550" w:rsidRDefault="00317A9D" w:rsidP="00317A9D">
      <w:pPr>
        <w:ind w:firstLine="567"/>
        <w:jc w:val="both"/>
        <w:rPr>
          <w:rFonts w:ascii="GHEA Grapalat" w:hAnsi="GHEA Grapalat" w:cs="Sylfaen"/>
          <w:sz w:val="20"/>
          <w:lang w:val="af-ZA"/>
        </w:rPr>
      </w:pPr>
      <w:r w:rsidRPr="005E1F72">
        <w:rPr>
          <w:rFonts w:ascii="GHEA Grapalat" w:hAnsi="GHEA Grapalat" w:cs="Sylfaen"/>
          <w:sz w:val="20"/>
          <w:lang w:val="af-ZA"/>
        </w:rPr>
        <w:t>10.</w:t>
      </w:r>
      <w:r>
        <w:rPr>
          <w:rFonts w:ascii="GHEA Grapalat" w:hAnsi="GHEA Grapalat" w:cs="Sylfaen"/>
          <w:sz w:val="20"/>
          <w:lang w:val="af-ZA"/>
        </w:rPr>
        <w:t>6</w:t>
      </w:r>
      <w:r w:rsidRPr="005E1F72">
        <w:rPr>
          <w:rFonts w:ascii="GHEA Grapalat" w:hAnsi="GHEA Grapalat" w:cs="Sylfaen"/>
          <w:sz w:val="20"/>
          <w:lang w:val="af-ZA"/>
        </w:rPr>
        <w:t xml:space="preserve"> </w:t>
      </w:r>
      <w:r>
        <w:rPr>
          <w:rFonts w:ascii="GHEA Grapalat" w:hAnsi="GHEA Grapalat" w:cs="Sylfaen"/>
          <w:sz w:val="20"/>
          <w:lang w:val="af-ZA"/>
        </w:rPr>
        <w:t xml:space="preserve">Եթե չափաբաժիններով կազմակերպված գնման ընթացակարգի շրջանակում կնքված պայմանագիրը </w:t>
      </w:r>
      <w:r w:rsidRPr="001F3550">
        <w:rPr>
          <w:rFonts w:ascii="GHEA Grapalat" w:hAnsi="GHEA Grapalat" w:cs="Sylfaen"/>
          <w:sz w:val="20"/>
          <w:lang w:val="af-ZA"/>
        </w:rPr>
        <w:t xml:space="preserve">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0613FD36" w14:textId="77777777" w:rsidR="00317A9D" w:rsidRPr="00CC3A07" w:rsidRDefault="00317A9D" w:rsidP="00317A9D">
      <w:pPr>
        <w:pStyle w:val="NormalWeb"/>
        <w:shd w:val="clear" w:color="auto" w:fill="FFFFFF"/>
        <w:spacing w:before="0" w:beforeAutospacing="0" w:after="0" w:afterAutospacing="0"/>
        <w:ind w:firstLine="375"/>
        <w:jc w:val="both"/>
        <w:rPr>
          <w:rFonts w:ascii="GHEA Grapalat" w:hAnsi="GHEA Grapalat" w:cs="Sylfaen"/>
          <w:sz w:val="20"/>
          <w:lang w:val="af-ZA"/>
        </w:rPr>
      </w:pPr>
      <w:r w:rsidRPr="00CC3A07">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CC3A07">
        <w:rPr>
          <w:rFonts w:ascii="GHEA Grapalat" w:hAnsi="GHEA Grapalat" w:cs="Sylfaen"/>
          <w:sz w:val="20"/>
          <w:lang w:val="hy-AM"/>
        </w:rPr>
        <w:t>ՀՀ ֆինանսների նախարարություն</w:t>
      </w:r>
      <w:r w:rsidRPr="00CC3A07">
        <w:rPr>
          <w:rFonts w:ascii="GHEA Grapalat" w:hAnsi="GHEA Grapalat" w:cs="Sylfaen"/>
          <w:sz w:val="20"/>
          <w:lang w:val="af-ZA"/>
        </w:rPr>
        <w:t xml:space="preserve">, ներկայացնում է </w:t>
      </w:r>
      <w:r w:rsidRPr="00CC3A07">
        <w:rPr>
          <w:rFonts w:ascii="GHEA Grapalat" w:hAnsi="GHEA Grapalat" w:cs="Sylfaen"/>
          <w:sz w:val="20"/>
          <w:lang w:val="hy-AM"/>
        </w:rPr>
        <w:t xml:space="preserve">գրավոր՝ </w:t>
      </w:r>
      <w:r w:rsidRPr="00CC3A07">
        <w:rPr>
          <w:rFonts w:ascii="GHEA Grapalat" w:hAnsi="GHEA Grapalat" w:cs="Sylfaen"/>
          <w:sz w:val="20"/>
          <w:lang w:val="af-ZA"/>
        </w:rPr>
        <w:t xml:space="preserve">ապահովման վճարման հիմքը առաջանալու օրվան հաջորդող </w:t>
      </w:r>
      <w:r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 Եթե ապահովման վճարման պահանջը բանկի</w:t>
      </w:r>
      <w:r w:rsidRPr="00CC3A07">
        <w:rPr>
          <w:rFonts w:ascii="GHEA Grapalat" w:hAnsi="GHEA Grapalat" w:cs="Sylfaen"/>
          <w:sz w:val="20"/>
          <w:lang w:val="hy-AM"/>
        </w:rPr>
        <w:t xml:space="preserve"> կամ ՀՀ ֆինանսների նախարարության կողմից</w:t>
      </w:r>
      <w:r w:rsidRPr="00CC3A07">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CC3A07">
        <w:rPr>
          <w:rFonts w:ascii="GHEA Grapalat" w:hAnsi="GHEA Grapalat" w:cs="Sylfaen"/>
          <w:sz w:val="20"/>
          <w:lang w:val="hy-AM"/>
        </w:rPr>
        <w:t xml:space="preserve">գրավոր </w:t>
      </w:r>
      <w:r w:rsidRPr="00CC3A07">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1D6152CE" w14:textId="77777777" w:rsidR="00317A9D" w:rsidRPr="00CC3A07" w:rsidRDefault="00317A9D" w:rsidP="00317A9D">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xml:space="preserve">10.8 </w:t>
      </w:r>
      <w:r w:rsidRPr="00CC3A07">
        <w:rPr>
          <w:rFonts w:ascii="GHEA Grapalat" w:hAnsi="GHEA Grapalat" w:cs="Sylfaen"/>
          <w:sz w:val="20"/>
          <w:lang w:val="af-ZA"/>
        </w:rPr>
        <w:t xml:space="preserve">Պատվիրատուի ղեկավարը </w:t>
      </w:r>
      <w:r w:rsidRPr="00CC3A07">
        <w:rPr>
          <w:rFonts w:ascii="GHEA Grapalat" w:hAnsi="GHEA Grapalat" w:cs="Sylfaen"/>
          <w:sz w:val="20"/>
          <w:lang w:val="hy-AM"/>
        </w:rPr>
        <w:t>պայմանագրի կամ որակավորման</w:t>
      </w:r>
      <w:r w:rsidRPr="00CC3A07">
        <w:rPr>
          <w:rFonts w:ascii="GHEA Grapalat" w:hAnsi="GHEA Grapalat" w:cs="Sylfaen"/>
          <w:sz w:val="20"/>
          <w:lang w:val="af-ZA"/>
        </w:rPr>
        <w:t xml:space="preserve"> ապահովման </w:t>
      </w:r>
      <w:r w:rsidRPr="00CC3A07">
        <w:rPr>
          <w:rFonts w:ascii="GHEA Grapalat" w:hAnsi="GHEA Grapalat" w:cs="Sylfaen"/>
          <w:sz w:val="20"/>
          <w:lang w:val="hy-AM"/>
        </w:rPr>
        <w:t>վերադարձման մասին գրավոր տեղեկացնում է՝</w:t>
      </w:r>
    </w:p>
    <w:p w14:paraId="39B26CDF" w14:textId="77777777" w:rsidR="00317A9D" w:rsidRPr="00CC3A07" w:rsidRDefault="00317A9D" w:rsidP="00317A9D">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xml:space="preserve">- կանխիկ փողի ձևով ներկայացված ապահովման դեպքում ՀՀ ֆինանսների նախարարությանը՝  </w:t>
      </w:r>
      <w:r w:rsidRPr="00CC3A07">
        <w:rPr>
          <w:rFonts w:ascii="GHEA Grapalat" w:hAnsi="GHEA Grapalat" w:cs="Sylfaen"/>
          <w:sz w:val="20"/>
          <w:lang w:val="af-ZA"/>
        </w:rPr>
        <w:t xml:space="preserve">ապահովման </w:t>
      </w:r>
      <w:r w:rsidRPr="00CC3A07">
        <w:rPr>
          <w:rFonts w:ascii="GHEA Grapalat" w:hAnsi="GHEA Grapalat" w:cs="Sylfaen"/>
          <w:sz w:val="20"/>
          <w:lang w:val="hy-AM"/>
        </w:rPr>
        <w:t>վերադարձման</w:t>
      </w:r>
      <w:r w:rsidRPr="00CC3A07">
        <w:rPr>
          <w:rFonts w:ascii="GHEA Grapalat" w:hAnsi="GHEA Grapalat" w:cs="Sylfaen"/>
          <w:sz w:val="20"/>
          <w:lang w:val="af-ZA"/>
        </w:rPr>
        <w:t xml:space="preserve"> հիմքը առաջանալու օրվան հաջորդող </w:t>
      </w:r>
      <w:r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w:t>
      </w:r>
      <w:r w:rsidRPr="00CC3A07">
        <w:rPr>
          <w:rFonts w:ascii="GHEA Grapalat" w:hAnsi="GHEA Grapalat" w:cs="Sylfaen"/>
          <w:sz w:val="20"/>
          <w:lang w:val="hy-AM"/>
        </w:rPr>
        <w:t>, կցելով վճարումը հիմնավորող հայտով ներկայացված փաստաթղթի պատճենը.</w:t>
      </w:r>
    </w:p>
    <w:p w14:paraId="0D077E28" w14:textId="77777777" w:rsidR="00317A9D" w:rsidRPr="00CC3A07" w:rsidRDefault="00317A9D" w:rsidP="00317A9D">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CC3A07">
        <w:rPr>
          <w:rFonts w:ascii="GHEA Grapalat" w:hAnsi="GHEA Grapalat" w:cs="Sylfaen"/>
          <w:sz w:val="20"/>
          <w:lang w:val="af-ZA"/>
        </w:rPr>
        <w:t xml:space="preserve">ապահովման </w:t>
      </w:r>
      <w:r w:rsidRPr="00CC3A07">
        <w:rPr>
          <w:rFonts w:ascii="GHEA Grapalat" w:hAnsi="GHEA Grapalat" w:cs="Sylfaen"/>
          <w:sz w:val="20"/>
          <w:lang w:val="hy-AM"/>
        </w:rPr>
        <w:t>վերադարձման</w:t>
      </w:r>
      <w:r w:rsidRPr="00CC3A07">
        <w:rPr>
          <w:rFonts w:ascii="GHEA Grapalat" w:hAnsi="GHEA Grapalat" w:cs="Sylfaen"/>
          <w:sz w:val="20"/>
          <w:lang w:val="af-ZA"/>
        </w:rPr>
        <w:t xml:space="preserve"> հիմքը առաջանալու օրվան հաջորդող </w:t>
      </w:r>
      <w:r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w:t>
      </w:r>
      <w:r w:rsidRPr="00CC3A07">
        <w:rPr>
          <w:rFonts w:ascii="GHEA Grapalat" w:hAnsi="GHEA Grapalat" w:cs="Sylfaen"/>
          <w:sz w:val="20"/>
          <w:lang w:val="hy-AM"/>
        </w:rPr>
        <w:t>,</w:t>
      </w:r>
    </w:p>
    <w:p w14:paraId="737F8185" w14:textId="77777777" w:rsidR="00317A9D" w:rsidRDefault="00317A9D" w:rsidP="00317A9D">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CC3A07">
        <w:rPr>
          <w:rFonts w:ascii="GHEA Grapalat" w:hAnsi="GHEA Grapalat" w:cs="Sylfaen"/>
          <w:sz w:val="20"/>
          <w:lang w:val="af-ZA"/>
        </w:rPr>
        <w:t xml:space="preserve">ապահովման </w:t>
      </w:r>
      <w:r w:rsidRPr="00CC3A07">
        <w:rPr>
          <w:rFonts w:ascii="GHEA Grapalat" w:hAnsi="GHEA Grapalat" w:cs="Sylfaen"/>
          <w:sz w:val="20"/>
          <w:lang w:val="hy-AM"/>
        </w:rPr>
        <w:t>վերադարձման</w:t>
      </w:r>
      <w:r w:rsidRPr="00CC3A07">
        <w:rPr>
          <w:rFonts w:ascii="GHEA Grapalat" w:hAnsi="GHEA Grapalat" w:cs="Sylfaen"/>
          <w:sz w:val="20"/>
          <w:lang w:val="af-ZA"/>
        </w:rPr>
        <w:t xml:space="preserve"> հիմքը առաջանալու օրվան հաջորդող </w:t>
      </w:r>
      <w:r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w:t>
      </w:r>
      <w:r w:rsidRPr="00CC3A07">
        <w:rPr>
          <w:rFonts w:ascii="GHEA Grapalat" w:hAnsi="GHEA Grapalat" w:cs="Sylfaen"/>
          <w:sz w:val="20"/>
          <w:lang w:val="hy-AM"/>
        </w:rPr>
        <w:t>:</w:t>
      </w:r>
    </w:p>
    <w:p w14:paraId="0BBCE0B7" w14:textId="77777777" w:rsidR="00FA3F83" w:rsidRDefault="00FA3F83" w:rsidP="00317A9D">
      <w:pPr>
        <w:shd w:val="clear" w:color="auto" w:fill="FFFFFF"/>
        <w:ind w:firstLine="375"/>
        <w:jc w:val="both"/>
        <w:rPr>
          <w:rFonts w:ascii="GHEA Grapalat" w:hAnsi="GHEA Grapalat" w:cs="Sylfaen"/>
          <w:sz w:val="20"/>
          <w:lang w:val="hy-AM"/>
        </w:rPr>
      </w:pPr>
    </w:p>
    <w:p w14:paraId="68057949" w14:textId="77777777" w:rsidR="00FA3F83" w:rsidRPr="007C7FCA" w:rsidRDefault="00FA3F83" w:rsidP="00317A9D">
      <w:pPr>
        <w:shd w:val="clear" w:color="auto" w:fill="FFFFFF"/>
        <w:ind w:firstLine="375"/>
        <w:jc w:val="both"/>
        <w:rPr>
          <w:rFonts w:asciiTheme="minorHAnsi" w:hAnsiTheme="minorHAnsi"/>
          <w:sz w:val="20"/>
          <w:szCs w:val="20"/>
          <w:lang w:val="hy-AM"/>
        </w:rPr>
      </w:pPr>
    </w:p>
    <w:p w14:paraId="350AD730" w14:textId="77777777" w:rsidR="00FA3F83" w:rsidRPr="005E1F72" w:rsidRDefault="00FA3F83" w:rsidP="00FA3F83">
      <w:pPr>
        <w:jc w:val="center"/>
        <w:rPr>
          <w:rFonts w:ascii="GHEA Grapalat" w:hAnsi="GHEA Grapalat" w:cs="Arial"/>
          <w:b/>
          <w:sz w:val="20"/>
          <w:lang w:val="af-ZA"/>
        </w:rPr>
      </w:pPr>
      <w:r w:rsidRPr="005E1F72">
        <w:rPr>
          <w:rFonts w:ascii="GHEA Grapalat" w:hAnsi="GHEA Grapalat"/>
          <w:b/>
          <w:sz w:val="20"/>
          <w:lang w:val="af-ZA"/>
        </w:rPr>
        <w:t xml:space="preserve">11.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14:paraId="7BEE14F7" w14:textId="77777777" w:rsidR="00FA3F83" w:rsidRPr="005E1F72" w:rsidRDefault="00FA3F83" w:rsidP="00FA3F83">
      <w:pPr>
        <w:jc w:val="center"/>
        <w:rPr>
          <w:rFonts w:ascii="GHEA Grapalat" w:hAnsi="GHEA Grapalat"/>
          <w:b/>
          <w:sz w:val="20"/>
          <w:lang w:val="af-ZA"/>
        </w:rPr>
      </w:pPr>
    </w:p>
    <w:p w14:paraId="77A74156" w14:textId="77777777" w:rsidR="00FA3F83" w:rsidRPr="005E1F72" w:rsidRDefault="00FA3F83" w:rsidP="00FA3F83">
      <w:pPr>
        <w:ind w:firstLine="567"/>
        <w:jc w:val="both"/>
        <w:rPr>
          <w:rFonts w:ascii="GHEA Grapalat" w:hAnsi="GHEA Grapalat" w:cs="Sylfaen"/>
          <w:sz w:val="20"/>
          <w:lang w:val="af-ZA"/>
        </w:rPr>
      </w:pPr>
      <w:r w:rsidRPr="005E1F72">
        <w:rPr>
          <w:rFonts w:ascii="GHEA Grapalat" w:hAnsi="GHEA Grapalat"/>
          <w:sz w:val="20"/>
          <w:lang w:val="af-ZA"/>
        </w:rPr>
        <w:t>11.</w:t>
      </w:r>
      <w:r w:rsidRPr="005E1F72">
        <w:rPr>
          <w:rFonts w:ascii="GHEA Grapalat" w:hAnsi="GHEA Grapalat" w:cs="Sylfaen"/>
          <w:sz w:val="20"/>
          <w:lang w:val="af-ZA"/>
        </w:rPr>
        <w:t xml:space="preserve">1 </w:t>
      </w:r>
      <w:r w:rsidRPr="003B135C">
        <w:rPr>
          <w:rFonts w:ascii="GHEA Grapalat" w:hAnsi="GHEA Grapalat" w:cs="Sylfaen"/>
          <w:sz w:val="20"/>
          <w:lang w:val="hy-AM"/>
        </w:rPr>
        <w:t>Օրենքի</w:t>
      </w:r>
      <w:r w:rsidRPr="005E1F72">
        <w:rPr>
          <w:rFonts w:ascii="GHEA Grapalat" w:hAnsi="GHEA Grapalat" w:cs="Sylfaen"/>
          <w:sz w:val="20"/>
          <w:lang w:val="af-ZA"/>
        </w:rPr>
        <w:t xml:space="preserve"> 37-</w:t>
      </w:r>
      <w:r w:rsidRPr="003B135C">
        <w:rPr>
          <w:rFonts w:ascii="GHEA Grapalat" w:hAnsi="GHEA Grapalat" w:cs="Sylfaen"/>
          <w:sz w:val="20"/>
          <w:lang w:val="hy-AM"/>
        </w:rPr>
        <w:t>րդ</w:t>
      </w:r>
      <w:r w:rsidRPr="005E1F72">
        <w:rPr>
          <w:rFonts w:ascii="GHEA Grapalat" w:hAnsi="GHEA Grapalat" w:cs="Sylfaen"/>
          <w:sz w:val="20"/>
          <w:lang w:val="af-ZA"/>
        </w:rPr>
        <w:t xml:space="preserve"> </w:t>
      </w:r>
      <w:r w:rsidRPr="003B135C">
        <w:rPr>
          <w:rFonts w:ascii="GHEA Grapalat" w:hAnsi="GHEA Grapalat" w:cs="Sylfaen"/>
          <w:sz w:val="20"/>
          <w:lang w:val="hy-AM"/>
        </w:rPr>
        <w:t>հոդվածի</w:t>
      </w:r>
      <w:r w:rsidRPr="005E1F72">
        <w:rPr>
          <w:rFonts w:ascii="GHEA Grapalat" w:hAnsi="GHEA Grapalat" w:cs="Sylfaen"/>
          <w:sz w:val="20"/>
          <w:lang w:val="af-ZA"/>
        </w:rPr>
        <w:t xml:space="preserve"> </w:t>
      </w:r>
      <w:r w:rsidRPr="003B135C">
        <w:rPr>
          <w:rFonts w:ascii="GHEA Grapalat" w:hAnsi="GHEA Grapalat" w:cs="Sylfaen"/>
          <w:sz w:val="20"/>
          <w:lang w:val="hy-AM"/>
        </w:rPr>
        <w:t>համաձայն</w:t>
      </w:r>
      <w:r w:rsidRPr="005E1F72">
        <w:rPr>
          <w:rFonts w:ascii="GHEA Grapalat" w:hAnsi="GHEA Grapalat" w:cs="Sylfaen"/>
          <w:sz w:val="20"/>
          <w:lang w:val="af-ZA"/>
        </w:rPr>
        <w:t xml:space="preserve">` </w:t>
      </w:r>
      <w:r w:rsidRPr="003B135C">
        <w:rPr>
          <w:rFonts w:ascii="GHEA Grapalat" w:hAnsi="GHEA Grapalat" w:cs="Sylfaen"/>
          <w:sz w:val="20"/>
          <w:lang w:val="hy-AM"/>
        </w:rPr>
        <w:t>հանձնաժողովը</w:t>
      </w:r>
      <w:r w:rsidRPr="005E1F72">
        <w:rPr>
          <w:rFonts w:ascii="GHEA Grapalat" w:hAnsi="GHEA Grapalat" w:cs="Sylfaen"/>
          <w:sz w:val="20"/>
          <w:lang w:val="af-ZA"/>
        </w:rPr>
        <w:t xml:space="preserve"> </w:t>
      </w:r>
      <w:r w:rsidRPr="003B135C">
        <w:rPr>
          <w:rFonts w:ascii="GHEA Grapalat" w:hAnsi="GHEA Grapalat" w:cs="Sylfaen"/>
          <w:sz w:val="20"/>
          <w:lang w:val="hy-AM"/>
        </w:rPr>
        <w:t>սույն</w:t>
      </w:r>
      <w:r w:rsidRPr="005E1F72">
        <w:rPr>
          <w:rFonts w:ascii="GHEA Grapalat" w:hAnsi="GHEA Grapalat" w:cs="Sylfaen"/>
          <w:sz w:val="20"/>
          <w:lang w:val="af-ZA"/>
        </w:rPr>
        <w:t xml:space="preserve"> </w:t>
      </w:r>
      <w:r w:rsidRPr="003B135C">
        <w:rPr>
          <w:rFonts w:ascii="GHEA Grapalat" w:hAnsi="GHEA Grapalat" w:cs="Sylfaen"/>
          <w:sz w:val="20"/>
          <w:lang w:val="hy-AM"/>
        </w:rPr>
        <w:t>ընթացակարգը</w:t>
      </w:r>
      <w:r w:rsidRPr="005E1F72">
        <w:rPr>
          <w:rFonts w:ascii="GHEA Grapalat" w:hAnsi="GHEA Grapalat" w:cs="Sylfaen"/>
          <w:sz w:val="20"/>
          <w:lang w:val="af-ZA"/>
        </w:rPr>
        <w:t xml:space="preserve"> </w:t>
      </w:r>
      <w:r w:rsidRPr="003B135C">
        <w:rPr>
          <w:rFonts w:ascii="GHEA Grapalat" w:hAnsi="GHEA Grapalat" w:cs="Sylfaen"/>
          <w:sz w:val="20"/>
          <w:lang w:val="hy-AM"/>
        </w:rPr>
        <w:t>չկայացած</w:t>
      </w:r>
      <w:r w:rsidRPr="005E1F72">
        <w:rPr>
          <w:rFonts w:ascii="GHEA Grapalat" w:hAnsi="GHEA Grapalat" w:cs="Sylfaen"/>
          <w:sz w:val="20"/>
          <w:lang w:val="af-ZA"/>
        </w:rPr>
        <w:t xml:space="preserve"> </w:t>
      </w:r>
      <w:r w:rsidRPr="003B135C">
        <w:rPr>
          <w:rFonts w:ascii="GHEA Grapalat" w:hAnsi="GHEA Grapalat" w:cs="Sylfaen"/>
          <w:sz w:val="20"/>
          <w:lang w:val="hy-AM"/>
        </w:rPr>
        <w:t>է</w:t>
      </w:r>
      <w:r w:rsidRPr="005E1F72">
        <w:rPr>
          <w:rFonts w:ascii="GHEA Grapalat" w:hAnsi="GHEA Grapalat" w:cs="Sylfaen"/>
          <w:sz w:val="20"/>
          <w:lang w:val="af-ZA"/>
        </w:rPr>
        <w:t xml:space="preserve"> </w:t>
      </w:r>
      <w:r w:rsidRPr="003B135C">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3B135C">
        <w:rPr>
          <w:rFonts w:ascii="GHEA Grapalat" w:hAnsi="GHEA Grapalat" w:cs="Sylfaen"/>
          <w:sz w:val="20"/>
          <w:lang w:val="hy-AM"/>
        </w:rPr>
        <w:t>եթե</w:t>
      </w:r>
      <w:r w:rsidRPr="005E1F72">
        <w:rPr>
          <w:rFonts w:ascii="GHEA Grapalat" w:hAnsi="GHEA Grapalat" w:cs="Sylfaen"/>
          <w:sz w:val="20"/>
          <w:lang w:val="af-ZA"/>
        </w:rPr>
        <w:t>`</w:t>
      </w:r>
    </w:p>
    <w:p w14:paraId="668278F3" w14:textId="77777777" w:rsidR="00FA3F83" w:rsidRPr="005E1F72" w:rsidRDefault="00FA3F83" w:rsidP="00FA3F83">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հայտերից</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մեկը</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համապատասխանում</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w:t>
      </w:r>
      <w:r w:rsidRPr="005E1F72">
        <w:rPr>
          <w:rFonts w:ascii="GHEA Grapalat" w:hAnsi="GHEA Grapalat" w:cs="Sylfaen"/>
          <w:sz w:val="20"/>
          <w:lang w:val="ru-RU"/>
        </w:rPr>
        <w:t>պայմաններին</w:t>
      </w:r>
      <w:r w:rsidRPr="005E1F72">
        <w:rPr>
          <w:rFonts w:ascii="GHEA Grapalat" w:hAnsi="GHEA Grapalat" w:cs="Sylfaen"/>
          <w:sz w:val="20"/>
          <w:lang w:val="af-ZA"/>
        </w:rPr>
        <w:t>.</w:t>
      </w:r>
    </w:p>
    <w:p w14:paraId="3666F418" w14:textId="77777777" w:rsidR="00FA3F83" w:rsidRPr="00794562" w:rsidRDefault="00FA3F83" w:rsidP="00FA3F83">
      <w:pPr>
        <w:ind w:firstLine="567"/>
        <w:jc w:val="both"/>
        <w:rPr>
          <w:rFonts w:ascii="GHEA Grapalat" w:hAnsi="GHEA Grapalat" w:cs="Sylfaen"/>
          <w:sz w:val="20"/>
          <w:vertAlign w:val="superscript"/>
          <w:lang w:val="hy-AM"/>
        </w:rPr>
      </w:pPr>
      <w:r w:rsidRPr="005E1F72">
        <w:rPr>
          <w:rFonts w:ascii="GHEA Grapalat" w:hAnsi="GHEA Grapalat" w:cs="Sylfaen"/>
          <w:sz w:val="20"/>
          <w:lang w:val="af-ZA"/>
        </w:rPr>
        <w:t xml:space="preserve">2) </w:t>
      </w:r>
      <w:r w:rsidRPr="005E1F72">
        <w:rPr>
          <w:rFonts w:ascii="GHEA Grapalat" w:hAnsi="GHEA Grapalat" w:cs="Sylfaen"/>
          <w:sz w:val="20"/>
          <w:lang w:val="ru-RU"/>
        </w:rPr>
        <w:t>դադարում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գոյություն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ունենալ</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պահանջը</w:t>
      </w:r>
      <w:r w:rsidRPr="005E1F72">
        <w:rPr>
          <w:rFonts w:ascii="GHEA Grapalat" w:hAnsi="GHEA Grapalat" w:cs="Sylfaen"/>
          <w:sz w:val="20"/>
          <w:lang w:val="hy-AM"/>
        </w:rPr>
        <w:t>: Ընդ որում պ</w:t>
      </w:r>
      <w:r w:rsidRPr="005E1F72">
        <w:rPr>
          <w:rFonts w:ascii="GHEA Grapalat" w:hAnsi="GHEA Grapalat" w:cs="Sylfaen"/>
          <w:sz w:val="20"/>
          <w:lang w:val="ru-RU"/>
        </w:rPr>
        <w:t>ետության</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համայնքների</w:t>
      </w:r>
      <w:r w:rsidRPr="005E1F72">
        <w:rPr>
          <w:rFonts w:ascii="GHEA Grapalat" w:hAnsi="GHEA Grapalat" w:cs="Sylfaen"/>
          <w:sz w:val="20"/>
          <w:lang w:val="af-ZA"/>
        </w:rPr>
        <w:t xml:space="preserve"> </w:t>
      </w:r>
      <w:r w:rsidRPr="005E1F72">
        <w:rPr>
          <w:rFonts w:ascii="GHEA Grapalat" w:hAnsi="GHEA Grapalat" w:cs="Sylfaen"/>
          <w:sz w:val="20"/>
          <w:lang w:val="ru-RU"/>
        </w:rPr>
        <w:t>կարիքների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կազմակերպված</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ամբողջությամբ</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մասնակի</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հայտարարվել</w:t>
      </w:r>
      <w:r w:rsidRPr="005E1F72">
        <w:rPr>
          <w:rFonts w:ascii="GHEA Grapalat" w:hAnsi="GHEA Grapalat" w:cs="Sylfaen"/>
          <w:sz w:val="20"/>
          <w:lang w:val="af-ZA"/>
        </w:rPr>
        <w:t xml:space="preserve"> </w:t>
      </w:r>
      <w:r w:rsidRPr="005E1F72">
        <w:rPr>
          <w:rFonts w:ascii="GHEA Grapalat" w:hAnsi="GHEA Grapalat" w:cs="Sylfaen"/>
          <w:sz w:val="20"/>
          <w:lang w:val="ru-RU"/>
        </w:rPr>
        <w:t>համապատասխանաբար</w:t>
      </w:r>
      <w:r w:rsidRPr="005E1F72">
        <w:rPr>
          <w:rFonts w:ascii="GHEA Grapalat" w:hAnsi="GHEA Grapalat" w:cs="Sylfaen"/>
          <w:sz w:val="20"/>
          <w:lang w:val="af-ZA"/>
        </w:rPr>
        <w:t xml:space="preserve"> </w:t>
      </w:r>
      <w:r w:rsidRPr="00F633FF">
        <w:rPr>
          <w:rFonts w:ascii="GHEA Grapalat" w:hAnsi="GHEA Grapalat" w:cs="Sylfaen"/>
          <w:b/>
          <w:sz w:val="20"/>
          <w:lang w:val="ru-RU"/>
        </w:rPr>
        <w:t>համայնքի</w:t>
      </w:r>
      <w:r w:rsidRPr="00F633FF">
        <w:rPr>
          <w:rFonts w:ascii="GHEA Grapalat" w:hAnsi="GHEA Grapalat" w:cs="Sylfaen"/>
          <w:b/>
          <w:sz w:val="20"/>
          <w:lang w:val="af-ZA"/>
        </w:rPr>
        <w:t xml:space="preserve"> </w:t>
      </w:r>
      <w:r w:rsidRPr="00F633FF">
        <w:rPr>
          <w:rFonts w:ascii="GHEA Grapalat" w:hAnsi="GHEA Grapalat" w:cs="Sylfaen"/>
          <w:b/>
          <w:sz w:val="20"/>
          <w:lang w:val="ru-RU"/>
        </w:rPr>
        <w:t>ավագանու</w:t>
      </w:r>
      <w:r w:rsidRPr="005E1F72">
        <w:rPr>
          <w:rFonts w:ascii="GHEA Grapalat" w:hAnsi="GHEA Grapalat" w:cs="Sylfaen"/>
          <w:sz w:val="20"/>
          <w:lang w:val="af-ZA"/>
        </w:rPr>
        <w:t xml:space="preserve"> </w:t>
      </w:r>
      <w:proofErr w:type="spellStart"/>
      <w:r w:rsidRPr="005E1F72">
        <w:rPr>
          <w:rFonts w:ascii="GHEA Grapalat" w:hAnsi="GHEA Grapalat" w:cs="Sylfaen"/>
          <w:sz w:val="20"/>
        </w:rPr>
        <w:t>որոշման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հիման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վրա</w:t>
      </w:r>
      <w:proofErr w:type="spellEnd"/>
      <w:r w:rsidRPr="0067632B">
        <w:rPr>
          <w:rStyle w:val="FootnoteReference"/>
          <w:rFonts w:ascii="GHEA Grapalat" w:hAnsi="GHEA Grapalat" w:cs="Sylfaen"/>
          <w:color w:val="FFFFFF"/>
          <w:sz w:val="20"/>
        </w:rPr>
        <w:footnoteReference w:id="5"/>
      </w:r>
      <w:r w:rsidRPr="005E1F72">
        <w:rPr>
          <w:rFonts w:ascii="GHEA Grapalat" w:hAnsi="GHEA Grapalat" w:cs="Sylfaen"/>
          <w:sz w:val="20"/>
          <w:lang w:val="hy-AM"/>
        </w:rPr>
        <w:t>:</w:t>
      </w:r>
      <w:r>
        <w:rPr>
          <w:rFonts w:ascii="GHEA Grapalat" w:hAnsi="GHEA Grapalat" w:cs="Sylfaen"/>
          <w:sz w:val="20"/>
          <w:vertAlign w:val="superscript"/>
          <w:lang w:val="hy-AM"/>
        </w:rPr>
        <w:t>15</w:t>
      </w:r>
    </w:p>
    <w:p w14:paraId="26AF1330" w14:textId="77777777" w:rsidR="00FA3F83" w:rsidRPr="005E1F72" w:rsidRDefault="00FA3F83" w:rsidP="00FA3F83">
      <w:pPr>
        <w:ind w:firstLine="567"/>
        <w:jc w:val="both"/>
        <w:rPr>
          <w:rFonts w:ascii="GHEA Grapalat" w:hAnsi="GHEA Grapalat" w:cs="Sylfaen"/>
          <w:sz w:val="20"/>
          <w:lang w:val="af-ZA"/>
        </w:rPr>
      </w:pPr>
      <w:r w:rsidRPr="005E1F72">
        <w:rPr>
          <w:rFonts w:ascii="GHEA Grapalat" w:hAnsi="GHEA Grapalat" w:cs="Sylfaen"/>
          <w:sz w:val="20"/>
          <w:lang w:val="af-ZA"/>
        </w:rPr>
        <w:t xml:space="preserve">3) </w:t>
      </w:r>
      <w:r w:rsidRPr="005E1F72">
        <w:rPr>
          <w:rFonts w:ascii="GHEA Grapalat" w:hAnsi="GHEA Grapalat" w:cs="Sylfaen"/>
          <w:sz w:val="20"/>
          <w:lang w:val="hy-AM"/>
        </w:rPr>
        <w:t>ոչ</w:t>
      </w:r>
      <w:r w:rsidRPr="005E1F72">
        <w:rPr>
          <w:rFonts w:ascii="GHEA Grapalat" w:hAnsi="GHEA Grapalat" w:cs="Sylfaen"/>
          <w:sz w:val="20"/>
          <w:lang w:val="af-ZA"/>
        </w:rPr>
        <w:t xml:space="preserve"> </w:t>
      </w:r>
      <w:r w:rsidRPr="005E1F72">
        <w:rPr>
          <w:rFonts w:ascii="GHEA Grapalat" w:hAnsi="GHEA Grapalat" w:cs="Sylfaen"/>
          <w:sz w:val="20"/>
          <w:lang w:val="hy-AM"/>
        </w:rPr>
        <w:t>մի</w:t>
      </w:r>
      <w:r w:rsidRPr="005E1F72">
        <w:rPr>
          <w:rFonts w:ascii="GHEA Grapalat" w:hAnsi="GHEA Grapalat" w:cs="Sylfaen"/>
          <w:sz w:val="20"/>
          <w:lang w:val="af-ZA"/>
        </w:rPr>
        <w:t xml:space="preserve"> </w:t>
      </w:r>
      <w:r w:rsidRPr="005E1F72">
        <w:rPr>
          <w:rFonts w:ascii="GHEA Grapalat" w:hAnsi="GHEA Grapalat" w:cs="Sylfaen"/>
          <w:sz w:val="20"/>
          <w:lang w:val="hy-AM"/>
        </w:rPr>
        <w:t>հայտ</w:t>
      </w:r>
      <w:r w:rsidRPr="005E1F72">
        <w:rPr>
          <w:rFonts w:ascii="GHEA Grapalat" w:hAnsi="GHEA Grapalat" w:cs="Sylfaen"/>
          <w:sz w:val="20"/>
          <w:lang w:val="af-ZA"/>
        </w:rPr>
        <w:t xml:space="preserve"> </w:t>
      </w:r>
      <w:r w:rsidRPr="005E1F72">
        <w:rPr>
          <w:rFonts w:ascii="GHEA Grapalat" w:hAnsi="GHEA Grapalat" w:cs="Sylfaen"/>
          <w:sz w:val="20"/>
          <w:lang w:val="hy-AM"/>
        </w:rPr>
        <w:t>չի</w:t>
      </w:r>
      <w:r w:rsidRPr="005E1F72">
        <w:rPr>
          <w:rFonts w:ascii="GHEA Grapalat" w:hAnsi="GHEA Grapalat" w:cs="Sylfaen"/>
          <w:sz w:val="20"/>
          <w:lang w:val="af-ZA"/>
        </w:rPr>
        <w:t xml:space="preserve"> </w:t>
      </w:r>
      <w:r w:rsidRPr="005E1F72">
        <w:rPr>
          <w:rFonts w:ascii="GHEA Grapalat" w:hAnsi="GHEA Grapalat" w:cs="Sylfaen"/>
          <w:sz w:val="20"/>
          <w:lang w:val="hy-AM"/>
        </w:rPr>
        <w:t>ներկայացվել</w:t>
      </w:r>
      <w:r w:rsidRPr="005E1F72">
        <w:rPr>
          <w:rFonts w:ascii="GHEA Grapalat" w:hAnsi="GHEA Grapalat" w:cs="Sylfaen"/>
          <w:sz w:val="20"/>
          <w:lang w:val="af-ZA"/>
        </w:rPr>
        <w:t>.</w:t>
      </w:r>
    </w:p>
    <w:p w14:paraId="257FE371" w14:textId="77777777" w:rsidR="00FA3F83" w:rsidRPr="005E1F72" w:rsidRDefault="00FA3F83" w:rsidP="00FA3F83">
      <w:pPr>
        <w:ind w:firstLine="567"/>
        <w:jc w:val="both"/>
        <w:rPr>
          <w:rFonts w:ascii="GHEA Grapalat" w:hAnsi="GHEA Grapalat" w:cs="Sylfaen"/>
          <w:sz w:val="20"/>
          <w:lang w:val="af-ZA"/>
        </w:rPr>
      </w:pPr>
      <w:r w:rsidRPr="005E1F72">
        <w:rPr>
          <w:rFonts w:ascii="GHEA Grapalat" w:hAnsi="GHEA Grapalat" w:cs="Sylfaen"/>
          <w:sz w:val="20"/>
          <w:lang w:val="af-ZA"/>
        </w:rPr>
        <w:t xml:space="preserve">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p>
    <w:p w14:paraId="36453912" w14:textId="77777777" w:rsidR="00FA3F83" w:rsidRDefault="00FA3F83" w:rsidP="00FA3F83">
      <w:pPr>
        <w:ind w:firstLine="567"/>
        <w:jc w:val="both"/>
        <w:rPr>
          <w:rFonts w:ascii="GHEA Grapalat" w:hAnsi="GHEA Grapalat" w:cs="Sylfaen"/>
          <w:sz w:val="20"/>
          <w:lang w:val="af-ZA"/>
        </w:rPr>
      </w:pPr>
      <w:proofErr w:type="spellStart"/>
      <w:r>
        <w:rPr>
          <w:rFonts w:ascii="GHEA Grapalat" w:hAnsi="GHEA Grapalat" w:cs="Sylfaen"/>
          <w:sz w:val="20"/>
        </w:rPr>
        <w:t>Սույն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ընթացակարգը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Օրենքի</w:t>
      </w:r>
      <w:proofErr w:type="spellEnd"/>
      <w:r w:rsidRPr="002A4619">
        <w:rPr>
          <w:rFonts w:ascii="GHEA Grapalat" w:hAnsi="GHEA Grapalat" w:cs="Sylfaen"/>
          <w:sz w:val="20"/>
          <w:lang w:val="af-ZA"/>
        </w:rPr>
        <w:t xml:space="preserve"> 3</w:t>
      </w:r>
      <w:r>
        <w:rPr>
          <w:rFonts w:ascii="GHEA Grapalat" w:hAnsi="GHEA Grapalat" w:cs="Sylfaen"/>
          <w:sz w:val="20"/>
          <w:lang w:val="hy-AM"/>
        </w:rPr>
        <w:t>7</w:t>
      </w:r>
      <w:r w:rsidRPr="002A4619">
        <w:rPr>
          <w:rFonts w:ascii="GHEA Grapalat" w:hAnsi="GHEA Grapalat" w:cs="Sylfaen"/>
          <w:sz w:val="20"/>
          <w:lang w:val="af-ZA"/>
        </w:rPr>
        <w:t>-</w:t>
      </w:r>
      <w:proofErr w:type="spellStart"/>
      <w:r>
        <w:rPr>
          <w:rFonts w:ascii="GHEA Grapalat" w:hAnsi="GHEA Grapalat" w:cs="Sylfaen"/>
          <w:sz w:val="20"/>
        </w:rPr>
        <w:t>րդ</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sidRPr="002A4619">
        <w:rPr>
          <w:rFonts w:ascii="GHEA Grapalat" w:hAnsi="GHEA Grapalat" w:cs="Sylfaen"/>
          <w:sz w:val="20"/>
          <w:lang w:val="af-ZA"/>
        </w:rPr>
        <w:t xml:space="preserve"> 1-</w:t>
      </w:r>
      <w:proofErr w:type="spellStart"/>
      <w:r>
        <w:rPr>
          <w:rFonts w:ascii="GHEA Grapalat" w:hAnsi="GHEA Grapalat" w:cs="Sylfaen"/>
          <w:sz w:val="20"/>
        </w:rPr>
        <w:t>ին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մասի</w:t>
      </w:r>
      <w:proofErr w:type="spellEnd"/>
      <w:r w:rsidRPr="002A4619">
        <w:rPr>
          <w:rFonts w:ascii="GHEA Grapalat" w:hAnsi="GHEA Grapalat" w:cs="Sylfaen"/>
          <w:sz w:val="20"/>
          <w:lang w:val="af-ZA"/>
        </w:rPr>
        <w:t xml:space="preserve"> 4-</w:t>
      </w:r>
      <w:proofErr w:type="spellStart"/>
      <w:r>
        <w:rPr>
          <w:rFonts w:ascii="GHEA Grapalat" w:hAnsi="GHEA Grapalat" w:cs="Sylfaen"/>
          <w:sz w:val="20"/>
        </w:rPr>
        <w:t>րդ</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կետի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հիման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վրա</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հայտարարվում</w:t>
      </w:r>
      <w:proofErr w:type="spellEnd"/>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roofErr w:type="spellStart"/>
      <w:r>
        <w:rPr>
          <w:rFonts w:ascii="GHEA Grapalat" w:hAnsi="GHEA Grapalat" w:cs="Sylfaen"/>
          <w:sz w:val="20"/>
        </w:rPr>
        <w:t>չկայացած</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եթե</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սույն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հայտերի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ներկայացման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պահի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դրությամբ</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էլեկտրոնային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գնումների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համակարգը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խափանված</w:t>
      </w:r>
      <w:proofErr w:type="spellEnd"/>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
    <w:p w14:paraId="18AB4B45" w14:textId="77777777" w:rsidR="00FA3F83" w:rsidRPr="005E1F72" w:rsidRDefault="00FA3F83" w:rsidP="00FA3F83">
      <w:pPr>
        <w:ind w:firstLine="567"/>
        <w:jc w:val="both"/>
        <w:rPr>
          <w:rFonts w:ascii="GHEA Grapalat" w:hAnsi="GHEA Grapalat" w:cs="Sylfaen"/>
          <w:sz w:val="20"/>
          <w:lang w:val="af-ZA"/>
        </w:rPr>
      </w:pPr>
      <w:r w:rsidRPr="005E1F72">
        <w:rPr>
          <w:rFonts w:ascii="GHEA Grapalat" w:hAnsi="GHEA Grapalat" w:cs="Sylfaen"/>
          <w:sz w:val="20"/>
          <w:lang w:val="af-ZA"/>
        </w:rPr>
        <w:t>11.2 Գ</w:t>
      </w:r>
      <w:r w:rsidRPr="005E1F72">
        <w:rPr>
          <w:rFonts w:ascii="GHEA Grapalat" w:hAnsi="GHEA Grapalat" w:cs="Sylfaen"/>
          <w:sz w:val="20"/>
          <w:lang w:val="ru-RU"/>
        </w:rPr>
        <w:t>նման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հայտարարվելու</w:t>
      </w:r>
      <w:r w:rsidRPr="005E1F72">
        <w:rPr>
          <w:rFonts w:ascii="GHEA Grapalat" w:hAnsi="GHEA Grapalat" w:cs="Sylfaen"/>
          <w:sz w:val="20"/>
        </w:rPr>
        <w:t>ն</w:t>
      </w:r>
      <w:r w:rsidRPr="005E1F72">
        <w:rPr>
          <w:rFonts w:ascii="GHEA Grapalat" w:hAnsi="GHEA Grapalat" w:cs="Sylfaen"/>
          <w:sz w:val="20"/>
          <w:lang w:val="af-ZA"/>
        </w:rPr>
        <w:t xml:space="preserve"> </w:t>
      </w:r>
      <w:proofErr w:type="spellStart"/>
      <w:r w:rsidRPr="005E1F72">
        <w:rPr>
          <w:rFonts w:ascii="GHEA Grapalat" w:hAnsi="GHEA Grapalat" w:cs="Sylfaen"/>
          <w:sz w:val="20"/>
        </w:rPr>
        <w:t>հաջորդող</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աշխատանքային</w:t>
      </w:r>
      <w:proofErr w:type="spellEnd"/>
      <w:r w:rsidRPr="005E1F72">
        <w:rPr>
          <w:rFonts w:ascii="GHEA Grapalat" w:hAnsi="GHEA Grapalat" w:cs="Sylfaen"/>
          <w:sz w:val="20"/>
          <w:lang w:val="af-ZA"/>
        </w:rPr>
        <w:t xml:space="preserve"> </w:t>
      </w:r>
      <w:r w:rsidRPr="005E1F72">
        <w:rPr>
          <w:rFonts w:ascii="GHEA Grapalat" w:hAnsi="GHEA Grapalat" w:cs="Sylfaen"/>
          <w:sz w:val="20"/>
          <w:lang w:val="ru-RU"/>
        </w:rPr>
        <w:t>օրվա</w:t>
      </w:r>
      <w:r w:rsidRPr="005E1F72">
        <w:rPr>
          <w:rFonts w:ascii="GHEA Grapalat" w:hAnsi="GHEA Grapalat" w:cs="Sylfaen"/>
          <w:sz w:val="20"/>
          <w:lang w:val="af-ZA"/>
        </w:rPr>
        <w:t xml:space="preserve"> </w:t>
      </w:r>
      <w:r w:rsidRPr="005E1F72">
        <w:rPr>
          <w:rFonts w:ascii="GHEA Grapalat" w:hAnsi="GHEA Grapalat" w:cs="Sylfaen"/>
          <w:sz w:val="20"/>
          <w:lang w:val="ru-RU"/>
        </w:rPr>
        <w:t>ընթացքում</w:t>
      </w:r>
      <w:r w:rsidRPr="005E1F72">
        <w:rPr>
          <w:rFonts w:ascii="GHEA Grapalat" w:hAnsi="GHEA Grapalat" w:cs="Sylfaen"/>
          <w:sz w:val="20"/>
          <w:lang w:val="af-ZA"/>
        </w:rPr>
        <w:t>, պ</w:t>
      </w:r>
      <w:r w:rsidRPr="005E1F72">
        <w:rPr>
          <w:rFonts w:ascii="GHEA Grapalat" w:hAnsi="GHEA Grapalat" w:cs="Sylfaen"/>
          <w:sz w:val="20"/>
          <w:lang w:val="ru-RU"/>
        </w:rPr>
        <w:t>ատվիրատուն</w:t>
      </w:r>
      <w:r w:rsidRPr="005E1F72">
        <w:rPr>
          <w:rFonts w:ascii="GHEA Grapalat" w:hAnsi="GHEA Grapalat" w:cs="Sylfaen"/>
          <w:sz w:val="20"/>
          <w:lang w:val="af-ZA"/>
        </w:rPr>
        <w:t xml:space="preserve"> տեղեկագրում հրապարակում է </w:t>
      </w:r>
      <w:r w:rsidRPr="005E1F72">
        <w:rPr>
          <w:rFonts w:ascii="GHEA Grapalat" w:hAnsi="GHEA Grapalat" w:cs="Sylfaen"/>
          <w:sz w:val="20"/>
          <w:lang w:val="ru-RU"/>
        </w:rPr>
        <w:t>հայտարարություն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որում</w:t>
      </w:r>
      <w:r w:rsidRPr="005E1F72">
        <w:rPr>
          <w:rFonts w:ascii="GHEA Grapalat" w:hAnsi="GHEA Grapalat" w:cs="Sylfaen"/>
          <w:sz w:val="20"/>
          <w:lang w:val="af-ZA"/>
        </w:rPr>
        <w:t xml:space="preserve"> </w:t>
      </w:r>
      <w:r w:rsidRPr="005E1F72">
        <w:rPr>
          <w:rFonts w:ascii="GHEA Grapalat" w:hAnsi="GHEA Grapalat" w:cs="Sylfaen"/>
          <w:sz w:val="20"/>
          <w:lang w:val="ru-RU"/>
        </w:rPr>
        <w:t>նշվում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հայտարարվելու</w:t>
      </w:r>
      <w:r w:rsidRPr="005E1F72">
        <w:rPr>
          <w:rFonts w:ascii="GHEA Grapalat" w:hAnsi="GHEA Grapalat" w:cs="Sylfaen"/>
          <w:sz w:val="20"/>
          <w:lang w:val="af-ZA"/>
        </w:rPr>
        <w:t xml:space="preserve"> </w:t>
      </w:r>
      <w:r w:rsidRPr="005E1F72">
        <w:rPr>
          <w:rFonts w:ascii="GHEA Grapalat" w:hAnsi="GHEA Grapalat" w:cs="Sylfaen"/>
          <w:sz w:val="20"/>
          <w:lang w:val="ru-RU"/>
        </w:rPr>
        <w:t>հիմնավորումը։</w:t>
      </w:r>
      <w:r w:rsidRPr="005E1F72">
        <w:rPr>
          <w:rFonts w:ascii="GHEA Grapalat" w:hAnsi="GHEA Grapalat" w:cs="Sylfaen"/>
          <w:sz w:val="20"/>
          <w:lang w:val="af-ZA"/>
        </w:rPr>
        <w:t xml:space="preserve"> </w:t>
      </w:r>
    </w:p>
    <w:p w14:paraId="33D8CEE7" w14:textId="77777777" w:rsidR="00096865" w:rsidRPr="005E1F72" w:rsidRDefault="00096865" w:rsidP="00EF3662">
      <w:pPr>
        <w:pStyle w:val="BodyTextIndent"/>
        <w:spacing w:line="240" w:lineRule="auto"/>
        <w:rPr>
          <w:rFonts w:ascii="GHEA Grapalat" w:hAnsi="GHEA Grapalat"/>
          <w:i w:val="0"/>
          <w:sz w:val="18"/>
          <w:szCs w:val="18"/>
          <w:u w:val="single"/>
          <w:lang w:val="af-ZA"/>
        </w:rPr>
      </w:pPr>
    </w:p>
    <w:p w14:paraId="1F8633FC"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1</w:t>
      </w:r>
      <w:r w:rsidR="00375FD2" w:rsidRPr="005E1F72">
        <w:rPr>
          <w:rFonts w:ascii="GHEA Grapalat" w:hAnsi="GHEA Grapalat"/>
          <w:b/>
          <w:sz w:val="20"/>
          <w:lang w:val="af-ZA"/>
        </w:rPr>
        <w:t>2</w:t>
      </w:r>
      <w:r w:rsidRPr="005E1F72">
        <w:rPr>
          <w:rFonts w:ascii="GHEA Grapalat" w:hAnsi="GHEA Grapalat"/>
          <w:b/>
          <w:sz w:val="20"/>
          <w:lang w:val="af-ZA"/>
        </w:rPr>
        <w:t xml:space="preserve">. ԳՆՄԱՆ ԳՈՐԾԸՆԹԱՑԻ ՀԵՏ ԿԱՊՎԱԾ ԳՈՐԾՈՂՈՒԹՅՈՒՆՆԵՐԸ ԵՎ (ԿԱՄ) </w:t>
      </w:r>
    </w:p>
    <w:p w14:paraId="7A8509A2"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ԸՆԴՈՒՆՎԱԾ ՈՐՈՇՈՒՄՆԵՐԸ ԲՈՂՈՔԱՐԿԵԼՈՒ ՄԱՍՆԱԿՑԻ </w:t>
      </w:r>
    </w:p>
    <w:p w14:paraId="5CCF89CE"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ԻՐԱՎՈՒՆՔԸ ԵՎ ԿԱՐԳԸ</w:t>
      </w:r>
    </w:p>
    <w:p w14:paraId="165F8E0C" w14:textId="77777777" w:rsidR="00532105" w:rsidRPr="005E1F72" w:rsidRDefault="00532105" w:rsidP="00532105">
      <w:pPr>
        <w:ind w:firstLine="567"/>
        <w:jc w:val="center"/>
        <w:rPr>
          <w:rFonts w:ascii="GHEA Grapalat" w:hAnsi="GHEA Grapalat" w:cs="Sylfaen"/>
          <w:b/>
          <w:szCs w:val="22"/>
          <w:lang w:val="es-ES"/>
        </w:rPr>
      </w:pPr>
    </w:p>
    <w:p w14:paraId="6AD90FD7" w14:textId="77777777" w:rsidR="00532105" w:rsidRPr="001F3550" w:rsidRDefault="00532105" w:rsidP="00532105">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1F3550">
        <w:rPr>
          <w:rFonts w:ascii="GHEA Grapalat" w:hAnsi="GHEA Grapalat"/>
          <w:sz w:val="20"/>
          <w:szCs w:val="20"/>
          <w:lang w:val="es-ES"/>
        </w:rPr>
        <w:t>:</w:t>
      </w:r>
    </w:p>
    <w:p w14:paraId="24418EC3" w14:textId="77777777" w:rsidR="00532105" w:rsidRPr="001F3550" w:rsidRDefault="00532105" w:rsidP="00532105">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lastRenderedPageBreak/>
        <w:t>Յուրաքանչյուր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1F3550">
        <w:rPr>
          <w:rFonts w:ascii="GHEA Grapalat" w:hAnsi="GHEA Grapalat"/>
          <w:sz w:val="20"/>
          <w:szCs w:val="20"/>
          <w:lang w:val="es-ES"/>
        </w:rPr>
        <w:t>:</w:t>
      </w:r>
    </w:p>
    <w:p w14:paraId="020E98CC" w14:textId="77777777" w:rsidR="00532105" w:rsidRPr="001F3550" w:rsidRDefault="00532105" w:rsidP="00532105">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1F3550">
        <w:rPr>
          <w:rFonts w:ascii="GHEA Grapalat" w:hAnsi="GHEA Grapalat"/>
          <w:sz w:val="20"/>
          <w:szCs w:val="20"/>
          <w:lang w:val="es-ES"/>
        </w:rPr>
        <w:t>:</w:t>
      </w:r>
    </w:p>
    <w:p w14:paraId="0508884E" w14:textId="77777777" w:rsidR="00532105" w:rsidRPr="001F3550" w:rsidRDefault="00532105" w:rsidP="00532105">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1F3550">
        <w:rPr>
          <w:rFonts w:ascii="GHEA Grapalat" w:hAnsi="GHEA Grapalat"/>
          <w:sz w:val="20"/>
          <w:szCs w:val="20"/>
          <w:lang w:val="es-ES"/>
        </w:rPr>
        <w:t>:</w:t>
      </w:r>
    </w:p>
    <w:p w14:paraId="3361C2AD" w14:textId="77777777" w:rsidR="00532105" w:rsidRPr="001F3550" w:rsidRDefault="00532105" w:rsidP="00532105">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1F3550">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1F3550">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w:t>
      </w:r>
    </w:p>
    <w:p w14:paraId="48762301" w14:textId="77777777" w:rsidR="00532105" w:rsidRPr="001F3550" w:rsidRDefault="00532105" w:rsidP="00532105">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5</w:t>
      </w:r>
      <w:r w:rsidRPr="001F3550">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1F3550">
        <w:rPr>
          <w:rFonts w:ascii="GHEA Grapalat" w:hAnsi="GHEA Grapalat"/>
          <w:sz w:val="20"/>
          <w:szCs w:val="20"/>
          <w:lang w:val="es-ES"/>
        </w:rPr>
        <w:t>:</w:t>
      </w:r>
    </w:p>
    <w:p w14:paraId="7729C8D8"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1F3550">
        <w:rPr>
          <w:rFonts w:ascii="GHEA Grapalat" w:hAnsi="GHEA Grapalat"/>
          <w:sz w:val="20"/>
          <w:szCs w:val="20"/>
          <w:lang w:val="es-ES"/>
        </w:rPr>
        <w:t>:</w:t>
      </w:r>
    </w:p>
    <w:p w14:paraId="190B0925"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w:t>
      </w:r>
    </w:p>
    <w:p w14:paraId="576AA1E3"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1F3550">
        <w:rPr>
          <w:rFonts w:ascii="GHEA Grapalat" w:hAnsi="GHEA Grapalat"/>
          <w:sz w:val="20"/>
          <w:szCs w:val="20"/>
          <w:lang w:val="es-ES"/>
        </w:rPr>
        <w:t>:</w:t>
      </w:r>
    </w:p>
    <w:p w14:paraId="30D16C50" w14:textId="77777777" w:rsidR="00532105" w:rsidRPr="001F3550" w:rsidRDefault="00532105" w:rsidP="00532105">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1F3550">
        <w:rPr>
          <w:rFonts w:ascii="GHEA Grapalat" w:hAnsi="GHEA Grapalat"/>
          <w:sz w:val="20"/>
          <w:szCs w:val="20"/>
          <w:lang w:val="es-ES"/>
        </w:rPr>
        <w:t>:</w:t>
      </w:r>
    </w:p>
    <w:p w14:paraId="6D3513A6"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1F3550">
        <w:rPr>
          <w:rFonts w:ascii="GHEA Grapalat" w:hAnsi="GHEA Grapalat"/>
          <w:sz w:val="20"/>
          <w:szCs w:val="20"/>
          <w:lang w:val="es-ES"/>
        </w:rPr>
        <w:t>:</w:t>
      </w:r>
    </w:p>
    <w:p w14:paraId="283FB84C"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1F3550">
        <w:rPr>
          <w:rFonts w:ascii="GHEA Grapalat" w:hAnsi="GHEA Grapalat"/>
          <w:sz w:val="20"/>
          <w:szCs w:val="20"/>
          <w:lang w:val="es-ES"/>
        </w:rPr>
        <w:t>:</w:t>
      </w:r>
    </w:p>
    <w:p w14:paraId="2F8E1227"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11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1F3550">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1F3550">
        <w:rPr>
          <w:rFonts w:ascii="GHEA Grapalat" w:hAnsi="GHEA Grapalat"/>
          <w:sz w:val="20"/>
          <w:szCs w:val="20"/>
          <w:lang w:val="es-ES"/>
        </w:rPr>
        <w:t>:</w:t>
      </w:r>
    </w:p>
    <w:p w14:paraId="785B3423"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Calibri" w:hAnsi="Calibri" w:cs="Calibri"/>
          <w:sz w:val="20"/>
          <w:szCs w:val="20"/>
          <w:lang w:val="es-ES"/>
        </w:rPr>
        <w:t> </w:t>
      </w: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1F3550">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1F3550">
        <w:rPr>
          <w:rFonts w:ascii="GHEA Grapalat" w:hAnsi="GHEA Grapalat"/>
          <w:sz w:val="20"/>
          <w:szCs w:val="20"/>
          <w:lang w:val="es-ES"/>
        </w:rPr>
        <w:t>:</w:t>
      </w:r>
    </w:p>
    <w:p w14:paraId="5DEC17FA"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13</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1F3550">
        <w:rPr>
          <w:rFonts w:ascii="GHEA Grapalat" w:hAnsi="GHEA Grapalat"/>
          <w:sz w:val="20"/>
          <w:szCs w:val="20"/>
          <w:lang w:val="es-ES"/>
        </w:rPr>
        <w:t>:</w:t>
      </w:r>
    </w:p>
    <w:p w14:paraId="4560B600"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1F3550">
        <w:rPr>
          <w:rFonts w:ascii="GHEA Grapalat" w:hAnsi="GHEA Grapalat"/>
          <w:sz w:val="20"/>
          <w:szCs w:val="20"/>
          <w:lang w:val="es-ES"/>
        </w:rPr>
        <w:t>:</w:t>
      </w:r>
    </w:p>
    <w:p w14:paraId="2A32F239"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1F3550">
        <w:rPr>
          <w:rFonts w:ascii="GHEA Grapalat" w:hAnsi="GHEA Grapalat"/>
          <w:sz w:val="20"/>
          <w:szCs w:val="20"/>
          <w:lang w:val="es-ES"/>
        </w:rPr>
        <w:t>:</w:t>
      </w:r>
    </w:p>
    <w:p w14:paraId="7F832E79"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1F3550">
        <w:rPr>
          <w:rFonts w:ascii="GHEA Grapalat" w:hAnsi="GHEA Grapalat"/>
          <w:sz w:val="20"/>
          <w:szCs w:val="20"/>
          <w:lang w:val="es-ES"/>
        </w:rPr>
        <w:t>:</w:t>
      </w:r>
    </w:p>
    <w:p w14:paraId="669AD9E1"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17</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1F3550">
        <w:rPr>
          <w:rFonts w:ascii="GHEA Grapalat" w:hAnsi="GHEA Grapalat"/>
          <w:sz w:val="20"/>
          <w:szCs w:val="20"/>
          <w:lang w:val="es-ES"/>
        </w:rPr>
        <w:t>:</w:t>
      </w:r>
    </w:p>
    <w:p w14:paraId="5DA58BBE"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18</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1F3550">
        <w:rPr>
          <w:rFonts w:ascii="GHEA Grapalat" w:hAnsi="GHEA Grapalat"/>
          <w:sz w:val="20"/>
          <w:szCs w:val="20"/>
          <w:lang w:val="es-ES"/>
        </w:rPr>
        <w:t>:</w:t>
      </w:r>
    </w:p>
    <w:p w14:paraId="32EECD4B"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lastRenderedPageBreak/>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1F3550">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1F3550">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1F3550">
        <w:rPr>
          <w:rFonts w:ascii="GHEA Grapalat" w:hAnsi="GHEA Grapalat"/>
          <w:sz w:val="20"/>
          <w:szCs w:val="20"/>
          <w:lang w:val="es-ES"/>
        </w:rPr>
        <w:t xml:space="preserve"> 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1F3550">
        <w:rPr>
          <w:rFonts w:ascii="GHEA Grapalat" w:hAnsi="GHEA Grapalat"/>
          <w:sz w:val="20"/>
          <w:szCs w:val="20"/>
          <w:lang w:val="es-ES"/>
        </w:rPr>
        <w:t>:</w:t>
      </w:r>
    </w:p>
    <w:p w14:paraId="0E4684D9"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20</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1F3550">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1F3550">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1F3550">
        <w:rPr>
          <w:rFonts w:ascii="GHEA Grapalat" w:hAnsi="GHEA Grapalat"/>
          <w:sz w:val="20"/>
          <w:szCs w:val="20"/>
          <w:lang w:val="es-ES"/>
        </w:rPr>
        <w:t>:</w:t>
      </w:r>
    </w:p>
    <w:p w14:paraId="42634110"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Calibri" w:hAnsi="Calibri" w:cs="Calibri"/>
          <w:sz w:val="20"/>
          <w:szCs w:val="20"/>
          <w:lang w:val="es-ES"/>
        </w:rPr>
        <w:t> </w:t>
      </w: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21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1F3550">
        <w:rPr>
          <w:rFonts w:ascii="GHEA Grapalat" w:hAnsi="GHEA Grapalat"/>
          <w:sz w:val="20"/>
          <w:szCs w:val="20"/>
          <w:lang w:val="es-ES"/>
        </w:rPr>
        <w:t>:</w:t>
      </w:r>
    </w:p>
    <w:p w14:paraId="74C3E08B"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12.22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1F3550">
        <w:rPr>
          <w:rFonts w:ascii="GHEA Grapalat" w:hAnsi="GHEA Grapalat"/>
          <w:sz w:val="20"/>
          <w:szCs w:val="20"/>
          <w:lang w:val="es-ES"/>
        </w:rPr>
        <w:t>:</w:t>
      </w:r>
    </w:p>
    <w:p w14:paraId="198A3D9E" w14:textId="77777777" w:rsidR="00532105" w:rsidRPr="001F3550" w:rsidRDefault="00532105" w:rsidP="00532105">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23</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583961A4" w14:textId="676A9975" w:rsidR="000A1464" w:rsidRPr="001F3550" w:rsidRDefault="00532105" w:rsidP="00532105">
      <w:pPr>
        <w:shd w:val="clear" w:color="auto" w:fill="FFFFFF"/>
        <w:ind w:firstLine="375"/>
        <w:jc w:val="both"/>
        <w:rPr>
          <w:rFonts w:ascii="GHEA Grapalat" w:hAnsi="GHEA Grapalat"/>
          <w:sz w:val="20"/>
          <w:szCs w:val="20"/>
          <w:lang w:val="es-ES"/>
        </w:rPr>
      </w:pPr>
      <w:r>
        <w:rPr>
          <w:rFonts w:ascii="GHEA Grapalat" w:hAnsi="GHEA Grapalat" w:cs="Sylfaen"/>
          <w:b/>
          <w:szCs w:val="22"/>
          <w:lang w:val="es-ES"/>
        </w:rPr>
        <w:br w:type="page"/>
      </w:r>
    </w:p>
    <w:p w14:paraId="2C63A5FF" w14:textId="7BEFDF76" w:rsidR="00096865" w:rsidRPr="005E1F72" w:rsidRDefault="00096865" w:rsidP="00EF3662">
      <w:pPr>
        <w:ind w:firstLine="567"/>
        <w:jc w:val="center"/>
        <w:rPr>
          <w:rFonts w:ascii="GHEA Grapalat" w:hAnsi="GHEA Grapalat"/>
          <w:b/>
          <w:szCs w:val="22"/>
          <w:lang w:val="af-ZA"/>
        </w:rPr>
      </w:pPr>
      <w:r w:rsidRPr="005E1F72">
        <w:rPr>
          <w:rFonts w:ascii="GHEA Grapalat" w:hAnsi="GHEA Grapalat" w:cs="Sylfaen"/>
          <w:b/>
          <w:szCs w:val="22"/>
          <w:lang w:val="es-ES"/>
        </w:rPr>
        <w:lastRenderedPageBreak/>
        <w:t>ՄԱՍ</w:t>
      </w:r>
      <w:r w:rsidRPr="005E1F72">
        <w:rPr>
          <w:rFonts w:ascii="GHEA Grapalat" w:hAnsi="GHEA Grapalat"/>
          <w:b/>
          <w:szCs w:val="22"/>
          <w:lang w:val="af-ZA"/>
        </w:rPr>
        <w:t xml:space="preserve">  II</w:t>
      </w:r>
    </w:p>
    <w:p w14:paraId="05E4042D" w14:textId="77777777" w:rsidR="00096865" w:rsidRPr="002056EB" w:rsidRDefault="00096865" w:rsidP="00EF3662">
      <w:pPr>
        <w:pStyle w:val="BodyText"/>
        <w:ind w:right="-7"/>
        <w:jc w:val="center"/>
        <w:rPr>
          <w:rFonts w:ascii="GHEA Grapalat" w:hAnsi="GHEA Grapalat" w:cs="Sylfaen"/>
          <w:b/>
          <w:szCs w:val="22"/>
          <w:lang w:val="es-ES"/>
        </w:rPr>
      </w:pPr>
      <w:r w:rsidRPr="005E1F72">
        <w:rPr>
          <w:rFonts w:ascii="GHEA Grapalat" w:hAnsi="GHEA Grapalat" w:cs="Sylfaen"/>
          <w:b/>
          <w:szCs w:val="22"/>
          <w:lang w:val="es-ES"/>
        </w:rPr>
        <w:t>Հ</w:t>
      </w:r>
      <w:r w:rsidRPr="002056EB">
        <w:rPr>
          <w:rFonts w:ascii="GHEA Grapalat" w:hAnsi="GHEA Grapalat" w:cs="Sylfaen"/>
          <w:b/>
          <w:szCs w:val="22"/>
          <w:lang w:val="es-ES"/>
        </w:rPr>
        <w:t xml:space="preserve"> </w:t>
      </w:r>
      <w:r w:rsidRPr="005E1F72">
        <w:rPr>
          <w:rFonts w:ascii="GHEA Grapalat" w:hAnsi="GHEA Grapalat" w:cs="Sylfaen"/>
          <w:b/>
          <w:szCs w:val="22"/>
          <w:lang w:val="es-ES"/>
        </w:rPr>
        <w:t>Ր</w:t>
      </w:r>
      <w:r w:rsidRPr="002056EB">
        <w:rPr>
          <w:rFonts w:ascii="GHEA Grapalat" w:hAnsi="GHEA Grapalat" w:cs="Sylfaen"/>
          <w:b/>
          <w:szCs w:val="22"/>
          <w:lang w:val="es-ES"/>
        </w:rPr>
        <w:t xml:space="preserve"> </w:t>
      </w:r>
      <w:r w:rsidRPr="005E1F72">
        <w:rPr>
          <w:rFonts w:ascii="GHEA Grapalat" w:hAnsi="GHEA Grapalat" w:cs="Sylfaen"/>
          <w:b/>
          <w:szCs w:val="22"/>
          <w:lang w:val="es-ES"/>
        </w:rPr>
        <w:t>Ա</w:t>
      </w:r>
      <w:r w:rsidRPr="002056EB">
        <w:rPr>
          <w:rFonts w:ascii="GHEA Grapalat" w:hAnsi="GHEA Grapalat" w:cs="Sylfaen"/>
          <w:b/>
          <w:szCs w:val="22"/>
          <w:lang w:val="es-ES"/>
        </w:rPr>
        <w:t xml:space="preserve"> </w:t>
      </w:r>
      <w:r w:rsidRPr="005E1F72">
        <w:rPr>
          <w:rFonts w:ascii="GHEA Grapalat" w:hAnsi="GHEA Grapalat" w:cs="Sylfaen"/>
          <w:b/>
          <w:szCs w:val="22"/>
          <w:lang w:val="es-ES"/>
        </w:rPr>
        <w:t>Հ</w:t>
      </w:r>
      <w:r w:rsidRPr="002056EB">
        <w:rPr>
          <w:rFonts w:ascii="GHEA Grapalat" w:hAnsi="GHEA Grapalat" w:cs="Sylfaen"/>
          <w:b/>
          <w:szCs w:val="22"/>
          <w:lang w:val="es-ES"/>
        </w:rPr>
        <w:t xml:space="preserve"> </w:t>
      </w:r>
      <w:r w:rsidRPr="005E1F72">
        <w:rPr>
          <w:rFonts w:ascii="GHEA Grapalat" w:hAnsi="GHEA Grapalat" w:cs="Sylfaen"/>
          <w:b/>
          <w:szCs w:val="22"/>
          <w:lang w:val="es-ES"/>
        </w:rPr>
        <w:t>Ա</w:t>
      </w:r>
      <w:r w:rsidRPr="002056EB">
        <w:rPr>
          <w:rFonts w:ascii="GHEA Grapalat" w:hAnsi="GHEA Grapalat" w:cs="Sylfaen"/>
          <w:b/>
          <w:szCs w:val="22"/>
          <w:lang w:val="es-ES"/>
        </w:rPr>
        <w:t xml:space="preserve"> </w:t>
      </w:r>
      <w:r w:rsidRPr="005E1F72">
        <w:rPr>
          <w:rFonts w:ascii="GHEA Grapalat" w:hAnsi="GHEA Grapalat" w:cs="Sylfaen"/>
          <w:b/>
          <w:szCs w:val="22"/>
          <w:lang w:val="es-ES"/>
        </w:rPr>
        <w:t>Ն</w:t>
      </w:r>
      <w:r w:rsidRPr="002056EB">
        <w:rPr>
          <w:rFonts w:ascii="GHEA Grapalat" w:hAnsi="GHEA Grapalat" w:cs="Sylfaen"/>
          <w:b/>
          <w:szCs w:val="22"/>
          <w:lang w:val="es-ES"/>
        </w:rPr>
        <w:t xml:space="preserve"> </w:t>
      </w:r>
      <w:r w:rsidRPr="005E1F72">
        <w:rPr>
          <w:rFonts w:ascii="GHEA Grapalat" w:hAnsi="GHEA Grapalat" w:cs="Sylfaen"/>
          <w:b/>
          <w:szCs w:val="22"/>
          <w:lang w:val="es-ES"/>
        </w:rPr>
        <w:t>Գ</w:t>
      </w:r>
    </w:p>
    <w:p w14:paraId="1780F257" w14:textId="667E9CD4" w:rsidR="00096865" w:rsidRPr="002056EB" w:rsidRDefault="00210BDD" w:rsidP="00EF3662">
      <w:pPr>
        <w:pStyle w:val="BodyText"/>
        <w:ind w:right="-7"/>
        <w:jc w:val="center"/>
        <w:rPr>
          <w:rFonts w:ascii="GHEA Grapalat" w:hAnsi="GHEA Grapalat" w:cs="Sylfaen"/>
          <w:b/>
          <w:szCs w:val="22"/>
          <w:lang w:val="es-ES"/>
        </w:rPr>
      </w:pPr>
      <w:r>
        <w:rPr>
          <w:rFonts w:ascii="GHEA Grapalat" w:hAnsi="GHEA Grapalat" w:cs="Sylfaen"/>
          <w:b/>
          <w:szCs w:val="22"/>
          <w:lang w:val="hy-AM"/>
        </w:rPr>
        <w:t>ԳՆԱՆՇՄԱՆ ՀԱՐՑՄԱՆ</w:t>
      </w:r>
      <w:r w:rsidR="00096865" w:rsidRPr="002056EB">
        <w:rPr>
          <w:rFonts w:ascii="GHEA Grapalat" w:hAnsi="GHEA Grapalat" w:cs="Sylfaen"/>
          <w:b/>
          <w:szCs w:val="22"/>
          <w:lang w:val="es-ES"/>
        </w:rPr>
        <w:t xml:space="preserve">   </w:t>
      </w:r>
      <w:r w:rsidR="00096865" w:rsidRPr="005E1F72">
        <w:rPr>
          <w:rFonts w:ascii="GHEA Grapalat" w:hAnsi="GHEA Grapalat" w:cs="Sylfaen"/>
          <w:b/>
          <w:szCs w:val="22"/>
          <w:lang w:val="es-ES"/>
        </w:rPr>
        <w:t>Հ</w:t>
      </w:r>
      <w:r w:rsidR="00096865" w:rsidRPr="002056EB">
        <w:rPr>
          <w:rFonts w:ascii="GHEA Grapalat" w:hAnsi="GHEA Grapalat" w:cs="Sylfaen"/>
          <w:b/>
          <w:szCs w:val="22"/>
          <w:lang w:val="es-ES"/>
        </w:rPr>
        <w:t xml:space="preserve"> </w:t>
      </w:r>
      <w:r w:rsidR="00096865" w:rsidRPr="005E1F72">
        <w:rPr>
          <w:rFonts w:ascii="GHEA Grapalat" w:hAnsi="GHEA Grapalat" w:cs="Sylfaen"/>
          <w:b/>
          <w:szCs w:val="22"/>
          <w:lang w:val="es-ES"/>
        </w:rPr>
        <w:t>Ա</w:t>
      </w:r>
      <w:r w:rsidR="00096865" w:rsidRPr="002056EB">
        <w:rPr>
          <w:rFonts w:ascii="GHEA Grapalat" w:hAnsi="GHEA Grapalat" w:cs="Sylfaen"/>
          <w:b/>
          <w:szCs w:val="22"/>
          <w:lang w:val="es-ES"/>
        </w:rPr>
        <w:t xml:space="preserve"> </w:t>
      </w:r>
      <w:r w:rsidR="00096865" w:rsidRPr="005E1F72">
        <w:rPr>
          <w:rFonts w:ascii="GHEA Grapalat" w:hAnsi="GHEA Grapalat" w:cs="Sylfaen"/>
          <w:b/>
          <w:szCs w:val="22"/>
          <w:lang w:val="es-ES"/>
        </w:rPr>
        <w:t>Յ</w:t>
      </w:r>
      <w:r w:rsidR="00096865" w:rsidRPr="002056EB">
        <w:rPr>
          <w:rFonts w:ascii="GHEA Grapalat" w:hAnsi="GHEA Grapalat" w:cs="Sylfaen"/>
          <w:b/>
          <w:szCs w:val="22"/>
          <w:lang w:val="es-ES"/>
        </w:rPr>
        <w:t xml:space="preserve"> </w:t>
      </w:r>
      <w:r w:rsidR="00096865" w:rsidRPr="005E1F72">
        <w:rPr>
          <w:rFonts w:ascii="GHEA Grapalat" w:hAnsi="GHEA Grapalat" w:cs="Sylfaen"/>
          <w:b/>
          <w:szCs w:val="22"/>
          <w:lang w:val="es-ES"/>
        </w:rPr>
        <w:t>Տ</w:t>
      </w:r>
      <w:r w:rsidR="00096865" w:rsidRPr="002056EB">
        <w:rPr>
          <w:rFonts w:ascii="GHEA Grapalat" w:hAnsi="GHEA Grapalat" w:cs="Sylfaen"/>
          <w:b/>
          <w:szCs w:val="22"/>
          <w:lang w:val="es-ES"/>
        </w:rPr>
        <w:t xml:space="preserve"> </w:t>
      </w:r>
      <w:r w:rsidR="00096865" w:rsidRPr="005E1F72">
        <w:rPr>
          <w:rFonts w:ascii="GHEA Grapalat" w:hAnsi="GHEA Grapalat" w:cs="Sylfaen"/>
          <w:b/>
          <w:szCs w:val="22"/>
          <w:lang w:val="es-ES"/>
        </w:rPr>
        <w:t>Ը</w:t>
      </w:r>
      <w:r w:rsidR="00096865" w:rsidRPr="002056EB">
        <w:rPr>
          <w:rFonts w:ascii="GHEA Grapalat" w:hAnsi="GHEA Grapalat" w:cs="Sylfaen"/>
          <w:b/>
          <w:szCs w:val="22"/>
          <w:lang w:val="es-ES"/>
        </w:rPr>
        <w:t xml:space="preserve">   </w:t>
      </w:r>
      <w:r w:rsidR="00096865" w:rsidRPr="005E1F72">
        <w:rPr>
          <w:rFonts w:ascii="GHEA Grapalat" w:hAnsi="GHEA Grapalat" w:cs="Sylfaen"/>
          <w:b/>
          <w:szCs w:val="22"/>
          <w:lang w:val="es-ES"/>
        </w:rPr>
        <w:t>Պ</w:t>
      </w:r>
      <w:r w:rsidR="00096865" w:rsidRPr="002056EB">
        <w:rPr>
          <w:rFonts w:ascii="GHEA Grapalat" w:hAnsi="GHEA Grapalat" w:cs="Sylfaen"/>
          <w:b/>
          <w:szCs w:val="22"/>
          <w:lang w:val="es-ES"/>
        </w:rPr>
        <w:t xml:space="preserve"> </w:t>
      </w:r>
      <w:r w:rsidR="00096865" w:rsidRPr="005E1F72">
        <w:rPr>
          <w:rFonts w:ascii="GHEA Grapalat" w:hAnsi="GHEA Grapalat" w:cs="Sylfaen"/>
          <w:b/>
          <w:szCs w:val="22"/>
          <w:lang w:val="es-ES"/>
        </w:rPr>
        <w:t>Ա</w:t>
      </w:r>
      <w:r w:rsidR="00096865" w:rsidRPr="002056EB">
        <w:rPr>
          <w:rFonts w:ascii="GHEA Grapalat" w:hAnsi="GHEA Grapalat" w:cs="Sylfaen"/>
          <w:b/>
          <w:szCs w:val="22"/>
          <w:lang w:val="es-ES"/>
        </w:rPr>
        <w:t xml:space="preserve"> </w:t>
      </w:r>
      <w:r w:rsidR="00096865" w:rsidRPr="005E1F72">
        <w:rPr>
          <w:rFonts w:ascii="GHEA Grapalat" w:hAnsi="GHEA Grapalat" w:cs="Sylfaen"/>
          <w:b/>
          <w:szCs w:val="22"/>
          <w:lang w:val="es-ES"/>
        </w:rPr>
        <w:t>Տ</w:t>
      </w:r>
      <w:r w:rsidR="00096865" w:rsidRPr="002056EB">
        <w:rPr>
          <w:rFonts w:ascii="GHEA Grapalat" w:hAnsi="GHEA Grapalat" w:cs="Sylfaen"/>
          <w:b/>
          <w:szCs w:val="22"/>
          <w:lang w:val="es-ES"/>
        </w:rPr>
        <w:t xml:space="preserve"> </w:t>
      </w:r>
      <w:r w:rsidR="00096865" w:rsidRPr="005E1F72">
        <w:rPr>
          <w:rFonts w:ascii="GHEA Grapalat" w:hAnsi="GHEA Grapalat" w:cs="Sylfaen"/>
          <w:b/>
          <w:szCs w:val="22"/>
          <w:lang w:val="es-ES"/>
        </w:rPr>
        <w:t>Ր</w:t>
      </w:r>
      <w:r w:rsidR="00096865" w:rsidRPr="002056EB">
        <w:rPr>
          <w:rFonts w:ascii="GHEA Grapalat" w:hAnsi="GHEA Grapalat" w:cs="Sylfaen"/>
          <w:b/>
          <w:szCs w:val="22"/>
          <w:lang w:val="es-ES"/>
        </w:rPr>
        <w:t xml:space="preserve"> </w:t>
      </w:r>
      <w:r w:rsidR="00096865" w:rsidRPr="005E1F72">
        <w:rPr>
          <w:rFonts w:ascii="GHEA Grapalat" w:hAnsi="GHEA Grapalat" w:cs="Sylfaen"/>
          <w:b/>
          <w:szCs w:val="22"/>
          <w:lang w:val="es-ES"/>
        </w:rPr>
        <w:t>Ա</w:t>
      </w:r>
      <w:r w:rsidR="00096865" w:rsidRPr="002056EB">
        <w:rPr>
          <w:rFonts w:ascii="GHEA Grapalat" w:hAnsi="GHEA Grapalat" w:cs="Sylfaen"/>
          <w:b/>
          <w:szCs w:val="22"/>
          <w:lang w:val="es-ES"/>
        </w:rPr>
        <w:t xml:space="preserve"> </w:t>
      </w:r>
      <w:r w:rsidR="00096865" w:rsidRPr="005E1F72">
        <w:rPr>
          <w:rFonts w:ascii="GHEA Grapalat" w:hAnsi="GHEA Grapalat" w:cs="Sylfaen"/>
          <w:b/>
          <w:szCs w:val="22"/>
          <w:lang w:val="es-ES"/>
        </w:rPr>
        <w:t>Ս</w:t>
      </w:r>
      <w:r w:rsidR="00096865" w:rsidRPr="002056EB">
        <w:rPr>
          <w:rFonts w:ascii="GHEA Grapalat" w:hAnsi="GHEA Grapalat" w:cs="Sylfaen"/>
          <w:b/>
          <w:szCs w:val="22"/>
          <w:lang w:val="es-ES"/>
        </w:rPr>
        <w:t xml:space="preserve"> </w:t>
      </w:r>
      <w:r w:rsidR="00096865" w:rsidRPr="005E1F72">
        <w:rPr>
          <w:rFonts w:ascii="GHEA Grapalat" w:hAnsi="GHEA Grapalat" w:cs="Sylfaen"/>
          <w:b/>
          <w:szCs w:val="22"/>
          <w:lang w:val="es-ES"/>
        </w:rPr>
        <w:t>Տ</w:t>
      </w:r>
      <w:r w:rsidR="00096865" w:rsidRPr="002056EB">
        <w:rPr>
          <w:rFonts w:ascii="GHEA Grapalat" w:hAnsi="GHEA Grapalat" w:cs="Sylfaen"/>
          <w:b/>
          <w:szCs w:val="22"/>
          <w:lang w:val="es-ES"/>
        </w:rPr>
        <w:t xml:space="preserve"> </w:t>
      </w:r>
      <w:r w:rsidR="00096865" w:rsidRPr="005E1F72">
        <w:rPr>
          <w:rFonts w:ascii="GHEA Grapalat" w:hAnsi="GHEA Grapalat" w:cs="Sylfaen"/>
          <w:b/>
          <w:szCs w:val="22"/>
          <w:lang w:val="es-ES"/>
        </w:rPr>
        <w:t>Ե</w:t>
      </w:r>
      <w:r w:rsidR="00096865" w:rsidRPr="002056EB">
        <w:rPr>
          <w:rFonts w:ascii="GHEA Grapalat" w:hAnsi="GHEA Grapalat" w:cs="Sylfaen"/>
          <w:b/>
          <w:szCs w:val="22"/>
          <w:lang w:val="es-ES"/>
        </w:rPr>
        <w:t xml:space="preserve"> </w:t>
      </w:r>
      <w:r w:rsidR="00096865" w:rsidRPr="005E1F72">
        <w:rPr>
          <w:rFonts w:ascii="GHEA Grapalat" w:hAnsi="GHEA Grapalat" w:cs="Sylfaen"/>
          <w:b/>
          <w:szCs w:val="22"/>
          <w:lang w:val="es-ES"/>
        </w:rPr>
        <w:t>Լ</w:t>
      </w:r>
      <w:r w:rsidR="00096865" w:rsidRPr="002056EB">
        <w:rPr>
          <w:rFonts w:ascii="GHEA Grapalat" w:hAnsi="GHEA Grapalat" w:cs="Sylfaen"/>
          <w:b/>
          <w:szCs w:val="22"/>
          <w:lang w:val="es-ES"/>
        </w:rPr>
        <w:t xml:space="preserve"> </w:t>
      </w:r>
      <w:r w:rsidR="00096865" w:rsidRPr="005E1F72">
        <w:rPr>
          <w:rFonts w:ascii="GHEA Grapalat" w:hAnsi="GHEA Grapalat" w:cs="Sylfaen"/>
          <w:b/>
          <w:szCs w:val="22"/>
          <w:lang w:val="es-ES"/>
        </w:rPr>
        <w:t>ՈՒ</w:t>
      </w:r>
    </w:p>
    <w:p w14:paraId="48DDABBA" w14:textId="77777777" w:rsidR="00096865" w:rsidRPr="002056EB" w:rsidRDefault="00096865" w:rsidP="00EF3662">
      <w:pPr>
        <w:ind w:firstLine="567"/>
        <w:jc w:val="center"/>
        <w:rPr>
          <w:rFonts w:ascii="GHEA Grapalat" w:hAnsi="GHEA Grapalat"/>
          <w:szCs w:val="22"/>
          <w:lang w:val="es-ES"/>
        </w:rPr>
      </w:pPr>
    </w:p>
    <w:p w14:paraId="7B11DA47"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14:paraId="76EFE295" w14:textId="77777777" w:rsidR="00096865" w:rsidRPr="005E1F72" w:rsidRDefault="00096865" w:rsidP="00EF3662">
      <w:pPr>
        <w:ind w:firstLine="567"/>
        <w:jc w:val="both"/>
        <w:rPr>
          <w:rFonts w:ascii="GHEA Grapalat" w:hAnsi="GHEA Grapalat"/>
          <w:szCs w:val="22"/>
          <w:lang w:val="af-ZA"/>
        </w:rPr>
      </w:pPr>
      <w:r w:rsidRPr="005E1F72">
        <w:rPr>
          <w:rFonts w:ascii="GHEA Grapalat" w:hAnsi="GHEA Grapalat"/>
          <w:szCs w:val="22"/>
          <w:lang w:val="af-ZA"/>
        </w:rPr>
        <w:t xml:space="preserve"> </w:t>
      </w:r>
    </w:p>
    <w:p w14:paraId="6BD453A8"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1.1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հրահանգը</w:t>
      </w:r>
      <w:r w:rsidRPr="005E1F72">
        <w:rPr>
          <w:rFonts w:ascii="GHEA Grapalat" w:hAnsi="GHEA Grapalat" w:cs="Sylfaen"/>
          <w:sz w:val="20"/>
          <w:lang w:val="af-ZA"/>
        </w:rPr>
        <w:t xml:space="preserve"> </w:t>
      </w:r>
      <w:r w:rsidRPr="005E1F72">
        <w:rPr>
          <w:rFonts w:ascii="GHEA Grapalat" w:hAnsi="GHEA Grapalat" w:cs="Sylfaen"/>
          <w:sz w:val="20"/>
          <w:lang w:val="ru-RU"/>
        </w:rPr>
        <w:t>նպատակ</w:t>
      </w:r>
      <w:r w:rsidRPr="005E1F72">
        <w:rPr>
          <w:rFonts w:ascii="GHEA Grapalat" w:hAnsi="GHEA Grapalat" w:cs="Sylfaen"/>
          <w:sz w:val="20"/>
          <w:lang w:val="af-ZA"/>
        </w:rPr>
        <w:t xml:space="preserve"> </w:t>
      </w:r>
      <w:r w:rsidRPr="005E1F72">
        <w:rPr>
          <w:rFonts w:ascii="GHEA Grapalat" w:hAnsi="GHEA Grapalat" w:cs="Sylfaen"/>
          <w:sz w:val="20"/>
          <w:lang w:val="ru-RU"/>
        </w:rPr>
        <w:t>ունի</w:t>
      </w:r>
      <w:r w:rsidRPr="005E1F72">
        <w:rPr>
          <w:rFonts w:ascii="GHEA Grapalat" w:hAnsi="GHEA Grapalat" w:cs="Sylfaen"/>
          <w:sz w:val="20"/>
          <w:lang w:val="af-ZA"/>
        </w:rPr>
        <w:t xml:space="preserve"> </w:t>
      </w:r>
      <w:r w:rsidRPr="005E1F72">
        <w:rPr>
          <w:rFonts w:ascii="GHEA Grapalat" w:hAnsi="GHEA Grapalat" w:cs="Sylfaen"/>
          <w:sz w:val="20"/>
          <w:lang w:val="ru-RU"/>
        </w:rPr>
        <w:t>օժանդակել</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ասնակիցներին</w:t>
      </w:r>
      <w:r w:rsidRPr="005E1F72">
        <w:rPr>
          <w:rFonts w:ascii="GHEA Grapalat" w:hAnsi="GHEA Grapalat" w:cs="Sylfaen"/>
          <w:sz w:val="20"/>
          <w:lang w:val="af-ZA"/>
        </w:rPr>
        <w:t xml:space="preserve"> </w:t>
      </w:r>
      <w:r w:rsidRPr="005E1F72">
        <w:rPr>
          <w:rFonts w:ascii="GHEA Grapalat" w:hAnsi="GHEA Grapalat" w:cs="Sylfaen"/>
          <w:sz w:val="20"/>
          <w:lang w:val="ru-RU"/>
        </w:rPr>
        <w:t>հայտը</w:t>
      </w:r>
      <w:r w:rsidRPr="005E1F72">
        <w:rPr>
          <w:rFonts w:ascii="GHEA Grapalat" w:hAnsi="GHEA Grapalat" w:cs="Sylfaen"/>
          <w:sz w:val="20"/>
          <w:lang w:val="af-ZA"/>
        </w:rPr>
        <w:t xml:space="preserve"> </w:t>
      </w:r>
      <w:r w:rsidRPr="005E1F72">
        <w:rPr>
          <w:rFonts w:ascii="GHEA Grapalat" w:hAnsi="GHEA Grapalat" w:cs="Sylfaen"/>
          <w:sz w:val="20"/>
          <w:lang w:val="ru-RU"/>
        </w:rPr>
        <w:t>պատրաստելիս</w:t>
      </w:r>
      <w:r w:rsidR="004D5671" w:rsidRPr="005E1F72">
        <w:rPr>
          <w:rFonts w:ascii="GHEA Grapalat" w:hAnsi="GHEA Grapalat" w:cs="Sylfaen"/>
          <w:sz w:val="20"/>
          <w:lang w:val="ru-RU"/>
        </w:rPr>
        <w:t>։</w:t>
      </w:r>
    </w:p>
    <w:p w14:paraId="4B9A32AA"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1.2 </w:t>
      </w:r>
      <w:r w:rsidRPr="005E1F72">
        <w:rPr>
          <w:rFonts w:ascii="GHEA Grapalat" w:hAnsi="GHEA Grapalat" w:cs="Sylfaen"/>
          <w:sz w:val="20"/>
          <w:lang w:val="ru-RU"/>
        </w:rPr>
        <w:t>Նպատակահարմարության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տեղեկությունները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հրահանգով</w:t>
      </w:r>
      <w:r w:rsidRPr="005E1F72">
        <w:rPr>
          <w:rFonts w:ascii="GHEA Grapalat" w:hAnsi="GHEA Grapalat" w:cs="Sylfaen"/>
          <w:sz w:val="20"/>
          <w:lang w:val="af-ZA"/>
        </w:rPr>
        <w:t xml:space="preserve"> </w:t>
      </w:r>
      <w:r w:rsidRPr="005E1F72">
        <w:rPr>
          <w:rFonts w:ascii="GHEA Grapalat" w:hAnsi="GHEA Grapalat" w:cs="Sylfaen"/>
          <w:sz w:val="20"/>
          <w:lang w:val="ru-RU"/>
        </w:rPr>
        <w:t>առաջարկվող</w:t>
      </w:r>
      <w:r w:rsidRPr="005E1F72">
        <w:rPr>
          <w:rFonts w:ascii="GHEA Grapalat" w:hAnsi="GHEA Grapalat" w:cs="Sylfaen"/>
          <w:sz w:val="20"/>
          <w:lang w:val="af-ZA"/>
        </w:rPr>
        <w:t xml:space="preserve"> </w:t>
      </w:r>
      <w:r w:rsidRPr="005E1F72">
        <w:rPr>
          <w:rFonts w:ascii="GHEA Grapalat" w:hAnsi="GHEA Grapalat" w:cs="Sylfaen"/>
          <w:sz w:val="20"/>
          <w:lang w:val="ru-RU"/>
        </w:rPr>
        <w:t>ձևերից</w:t>
      </w:r>
      <w:r w:rsidRPr="005E1F72">
        <w:rPr>
          <w:rFonts w:ascii="GHEA Grapalat" w:hAnsi="GHEA Grapalat" w:cs="Sylfaen"/>
          <w:sz w:val="20"/>
          <w:lang w:val="af-ZA"/>
        </w:rPr>
        <w:t xml:space="preserve"> </w:t>
      </w:r>
      <w:r w:rsidRPr="005E1F72">
        <w:rPr>
          <w:rFonts w:ascii="GHEA Grapalat" w:hAnsi="GHEA Grapalat" w:cs="Sylfaen"/>
          <w:sz w:val="20"/>
          <w:lang w:val="ru-RU"/>
        </w:rPr>
        <w:t>տարբերվող</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ձևերով</w:t>
      </w:r>
      <w:r w:rsidRPr="005E1F72">
        <w:rPr>
          <w:rFonts w:ascii="GHEA Grapalat" w:hAnsi="GHEA Grapalat" w:cs="Sylfaen"/>
          <w:sz w:val="20"/>
          <w:lang w:val="af-ZA"/>
        </w:rPr>
        <w:t xml:space="preserve">` </w:t>
      </w:r>
      <w:r w:rsidRPr="005E1F72">
        <w:rPr>
          <w:rFonts w:ascii="GHEA Grapalat" w:hAnsi="GHEA Grapalat" w:cs="Sylfaen"/>
          <w:sz w:val="20"/>
          <w:lang w:val="ru-RU"/>
        </w:rPr>
        <w:t>պահպանելով</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վավերապայմանները</w:t>
      </w:r>
      <w:r w:rsidR="004D5671" w:rsidRPr="005E1F72">
        <w:rPr>
          <w:rFonts w:ascii="GHEA Grapalat" w:hAnsi="GHEA Grapalat" w:cs="Sylfaen"/>
          <w:sz w:val="20"/>
          <w:lang w:val="ru-RU"/>
        </w:rPr>
        <w:t>։</w:t>
      </w:r>
    </w:p>
    <w:p w14:paraId="75968D7B"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1.3 </w:t>
      </w:r>
      <w:r w:rsidRPr="005E1F72">
        <w:rPr>
          <w:rFonts w:ascii="GHEA Grapalat" w:hAnsi="GHEA Grapalat" w:cs="Sylfaen"/>
          <w:sz w:val="20"/>
          <w:lang w:val="ru-RU"/>
        </w:rPr>
        <w:t>Հայտերը</w:t>
      </w:r>
      <w:r w:rsidR="00AE679C" w:rsidRPr="005E1F72">
        <w:rPr>
          <w:rFonts w:ascii="GHEA Grapalat" w:hAnsi="GHEA Grapalat" w:cs="Sylfaen"/>
          <w:sz w:val="20"/>
          <w:lang w:val="af-ZA"/>
        </w:rPr>
        <w:t>,</w:t>
      </w:r>
      <w:r w:rsidRPr="005E1F72">
        <w:rPr>
          <w:rFonts w:ascii="GHEA Grapalat" w:hAnsi="GHEA Grapalat" w:cs="Sylfaen"/>
          <w:sz w:val="20"/>
          <w:lang w:val="af-ZA"/>
        </w:rPr>
        <w:t xml:space="preserve"> </w:t>
      </w:r>
      <w:r w:rsidR="005D71EF" w:rsidRPr="005E1F72">
        <w:rPr>
          <w:rFonts w:ascii="GHEA Grapalat" w:hAnsi="GHEA Grapalat" w:cs="Sylfaen"/>
          <w:sz w:val="20"/>
          <w:lang w:val="ru-RU"/>
        </w:rPr>
        <w:t>հայերենից</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բացի</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կարող</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ներկայացվել</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նաև</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անգլերեն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կամ</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ռուսերեն</w:t>
      </w:r>
      <w:r w:rsidR="004D5671" w:rsidRPr="005E1F72">
        <w:rPr>
          <w:rFonts w:ascii="GHEA Grapalat" w:hAnsi="GHEA Grapalat" w:cs="Sylfaen"/>
          <w:sz w:val="20"/>
          <w:lang w:val="ru-RU"/>
        </w:rPr>
        <w:t>։</w:t>
      </w:r>
      <w:r w:rsidRPr="005E1F72">
        <w:rPr>
          <w:rFonts w:ascii="GHEA Grapalat" w:hAnsi="GHEA Grapalat" w:cs="Sylfaen"/>
          <w:sz w:val="20"/>
          <w:lang w:val="af-ZA"/>
        </w:rPr>
        <w:t xml:space="preserve"> </w:t>
      </w:r>
    </w:p>
    <w:p w14:paraId="2BBE8CD7" w14:textId="77777777" w:rsidR="00096865" w:rsidRPr="005E1F72" w:rsidRDefault="00096865" w:rsidP="00EF3662">
      <w:pPr>
        <w:jc w:val="center"/>
        <w:rPr>
          <w:rFonts w:ascii="GHEA Grapalat" w:hAnsi="GHEA Grapalat"/>
          <w:b/>
          <w:szCs w:val="22"/>
          <w:lang w:val="af-ZA"/>
        </w:rPr>
      </w:pPr>
    </w:p>
    <w:p w14:paraId="482DCFF9"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14:paraId="20906252" w14:textId="77777777" w:rsidR="00096865" w:rsidRPr="005E1F72" w:rsidRDefault="00096865" w:rsidP="00EF3662">
      <w:pPr>
        <w:ind w:firstLine="720"/>
        <w:jc w:val="center"/>
        <w:rPr>
          <w:rFonts w:ascii="GHEA Grapalat" w:hAnsi="GHEA Grapalat"/>
          <w:szCs w:val="22"/>
          <w:lang w:val="af-ZA"/>
        </w:rPr>
      </w:pPr>
    </w:p>
    <w:p w14:paraId="5E18959D" w14:textId="77777777" w:rsidR="0078387F" w:rsidRPr="005E1F72" w:rsidRDefault="0078387F" w:rsidP="00EF3662">
      <w:pPr>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004F78EF" w:rsidRPr="005E1F72">
        <w:rPr>
          <w:rFonts w:ascii="GHEA Grapalat" w:hAnsi="GHEA Grapalat"/>
          <w:sz w:val="20"/>
          <w:szCs w:val="20"/>
        </w:rPr>
        <w:t>մ</w:t>
      </w:r>
      <w:r w:rsidRPr="005E1F72">
        <w:rPr>
          <w:rFonts w:ascii="GHEA Grapalat" w:hAnsi="GHEA Grapalat"/>
          <w:sz w:val="20"/>
          <w:szCs w:val="20"/>
          <w:lang w:val="hy-AM"/>
        </w:rPr>
        <w:t xml:space="preserve">ասնակիցը </w:t>
      </w:r>
      <w:proofErr w:type="spellStart"/>
      <w:r w:rsidR="004F78EF" w:rsidRPr="005E1F72">
        <w:rPr>
          <w:rFonts w:ascii="GHEA Grapalat" w:hAnsi="GHEA Grapalat"/>
          <w:sz w:val="20"/>
          <w:szCs w:val="20"/>
        </w:rPr>
        <w:t>հ</w:t>
      </w:r>
      <w:r w:rsidR="001F6578" w:rsidRPr="005E1F72">
        <w:rPr>
          <w:rFonts w:ascii="GHEA Grapalat" w:hAnsi="GHEA Grapalat"/>
          <w:sz w:val="20"/>
          <w:szCs w:val="20"/>
        </w:rPr>
        <w:t>ամակարգի</w:t>
      </w:r>
      <w:proofErr w:type="spellEnd"/>
      <w:r w:rsidR="001F6578"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w:t>
      </w:r>
      <w:proofErr w:type="spellStart"/>
      <w:r w:rsidRPr="005E1F72">
        <w:rPr>
          <w:rFonts w:ascii="GHEA Grapalat" w:hAnsi="GHEA Grapalat"/>
          <w:sz w:val="20"/>
          <w:szCs w:val="20"/>
          <w:lang w:val="es-ES"/>
        </w:rPr>
        <w:t>տեղեկությունները</w:t>
      </w:r>
      <w:proofErr w:type="spellEnd"/>
      <w:r w:rsidRPr="005E1F72">
        <w:rPr>
          <w:rFonts w:ascii="GHEA Grapalat" w:hAnsi="GHEA Grapalat"/>
          <w:sz w:val="20"/>
          <w:szCs w:val="20"/>
          <w:lang w:val="es-ES"/>
        </w:rPr>
        <w:t>):</w:t>
      </w:r>
    </w:p>
    <w:p w14:paraId="7030A038" w14:textId="77777777" w:rsidR="002D5CF0" w:rsidRPr="005E1F72" w:rsidRDefault="0078387F" w:rsidP="00EF3662">
      <w:pPr>
        <w:ind w:firstLine="567"/>
        <w:jc w:val="both"/>
        <w:rPr>
          <w:rFonts w:ascii="GHEA Grapalat" w:hAnsi="GHEA Grapalat" w:cs="Sylfaen"/>
          <w:sz w:val="20"/>
          <w:lang w:val="es-ES"/>
        </w:rPr>
      </w:pPr>
      <w:proofErr w:type="spellStart"/>
      <w:r w:rsidRPr="005E1F72">
        <w:rPr>
          <w:rFonts w:ascii="GHEA Grapalat" w:hAnsi="GHEA Grapalat" w:cs="Sylfaen"/>
          <w:sz w:val="20"/>
        </w:rPr>
        <w:t>Մասնակիցը</w:t>
      </w:r>
      <w:proofErr w:type="spellEnd"/>
      <w:r w:rsidRPr="005E1F72">
        <w:rPr>
          <w:rFonts w:ascii="GHEA Grapalat" w:hAnsi="GHEA Grapalat" w:cs="Sylfaen"/>
          <w:sz w:val="20"/>
          <w:lang w:val="es-ES"/>
        </w:rPr>
        <w:t xml:space="preserve"> </w:t>
      </w:r>
      <w:proofErr w:type="spellStart"/>
      <w:r w:rsidR="002240AB" w:rsidRPr="005E1F72">
        <w:rPr>
          <w:rFonts w:ascii="GHEA Grapalat" w:hAnsi="GHEA Grapalat" w:cs="Sylfaen"/>
          <w:sz w:val="20"/>
        </w:rPr>
        <w:t>հայտով</w:t>
      </w:r>
      <w:proofErr w:type="spellEnd"/>
      <w:r w:rsidR="002240AB" w:rsidRPr="005E1F72">
        <w:rPr>
          <w:rFonts w:ascii="GHEA Grapalat" w:hAnsi="GHEA Grapalat" w:cs="Sylfaen"/>
          <w:sz w:val="20"/>
          <w:lang w:val="es-ES"/>
        </w:rPr>
        <w:t xml:space="preserve"> </w:t>
      </w:r>
      <w:proofErr w:type="spellStart"/>
      <w:r w:rsidRPr="005E1F72">
        <w:rPr>
          <w:rFonts w:ascii="GHEA Grapalat" w:hAnsi="GHEA Grapalat" w:cs="Sylfaen"/>
          <w:sz w:val="20"/>
        </w:rPr>
        <w:t>ներկայացնում</w:t>
      </w:r>
      <w:proofErr w:type="spellEnd"/>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proofErr w:type="spellStart"/>
      <w:r w:rsidRPr="005E1F72">
        <w:rPr>
          <w:rFonts w:ascii="GHEA Grapalat" w:hAnsi="GHEA Grapalat" w:cs="Sylfaen"/>
          <w:sz w:val="20"/>
        </w:rPr>
        <w:t>իր</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կողմից</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Sylfaen"/>
          <w:sz w:val="20"/>
          <w:lang w:val="es-ES"/>
        </w:rPr>
        <w:t>`</w:t>
      </w:r>
    </w:p>
    <w:p w14:paraId="147F6BAC" w14:textId="77777777" w:rsidR="002D5CF0" w:rsidRPr="005E1F72" w:rsidRDefault="002D5CF0" w:rsidP="00EF3662">
      <w:pPr>
        <w:ind w:firstLine="567"/>
        <w:jc w:val="both"/>
        <w:rPr>
          <w:rFonts w:ascii="GHEA Grapalat" w:hAnsi="GHEA Grapalat"/>
          <w:b/>
          <w:sz w:val="20"/>
          <w:szCs w:val="20"/>
          <w:lang w:val="es-ES"/>
        </w:rPr>
      </w:pPr>
      <w:r w:rsidRPr="0070580D">
        <w:rPr>
          <w:rFonts w:ascii="GHEA Grapalat" w:hAnsi="GHEA Grapalat"/>
          <w:b/>
          <w:sz w:val="20"/>
          <w:szCs w:val="20"/>
          <w:lang w:val="es-ES"/>
        </w:rPr>
        <w:t xml:space="preserve">1) </w:t>
      </w:r>
      <w:r w:rsidR="00A76C15" w:rsidRPr="0070580D">
        <w:rPr>
          <w:rFonts w:ascii="GHEA Grapalat" w:hAnsi="GHEA Grapalat"/>
          <w:b/>
          <w:sz w:val="20"/>
          <w:szCs w:val="20"/>
          <w:lang w:val="es-ES"/>
        </w:rPr>
        <w:t>«</w:t>
      </w:r>
      <w:proofErr w:type="spellStart"/>
      <w:r w:rsidRPr="0070580D">
        <w:rPr>
          <w:rFonts w:ascii="GHEA Grapalat" w:hAnsi="GHEA Grapalat"/>
          <w:b/>
          <w:sz w:val="20"/>
          <w:szCs w:val="20"/>
          <w:lang w:val="es-ES"/>
        </w:rPr>
        <w:t>Պիտանելիության</w:t>
      </w:r>
      <w:proofErr w:type="spellEnd"/>
      <w:r w:rsidRPr="0070580D">
        <w:rPr>
          <w:rFonts w:ascii="GHEA Grapalat" w:hAnsi="GHEA Grapalat"/>
          <w:b/>
          <w:sz w:val="20"/>
          <w:szCs w:val="20"/>
          <w:lang w:val="es-ES"/>
        </w:rPr>
        <w:t xml:space="preserve"> </w:t>
      </w:r>
      <w:proofErr w:type="spellStart"/>
      <w:r w:rsidRPr="0070580D">
        <w:rPr>
          <w:rFonts w:ascii="GHEA Grapalat" w:hAnsi="GHEA Grapalat"/>
          <w:b/>
          <w:sz w:val="20"/>
          <w:szCs w:val="20"/>
          <w:lang w:val="es-ES"/>
        </w:rPr>
        <w:t>չափորոշիչ</w:t>
      </w:r>
      <w:proofErr w:type="spellEnd"/>
      <w:r w:rsidR="00A76C15" w:rsidRPr="0070580D">
        <w:rPr>
          <w:rFonts w:ascii="GHEA Grapalat" w:hAnsi="GHEA Grapalat"/>
          <w:b/>
          <w:sz w:val="20"/>
          <w:szCs w:val="20"/>
          <w:lang w:val="es-ES"/>
        </w:rPr>
        <w:t>»</w:t>
      </w:r>
      <w:r w:rsidRPr="0070580D">
        <w:rPr>
          <w:rFonts w:ascii="GHEA Grapalat" w:hAnsi="GHEA Grapalat"/>
          <w:b/>
          <w:sz w:val="20"/>
          <w:szCs w:val="20"/>
          <w:lang w:val="es-ES"/>
        </w:rPr>
        <w:t>.</w:t>
      </w:r>
    </w:p>
    <w:p w14:paraId="7325D756" w14:textId="77777777" w:rsidR="00D84F32" w:rsidRDefault="002D5CF0" w:rsidP="00E968EF">
      <w:pPr>
        <w:ind w:firstLine="567"/>
        <w:jc w:val="both"/>
        <w:rPr>
          <w:rFonts w:ascii="GHEA Grapalat" w:hAnsi="GHEA Grapalat" w:cs="Sylfaen"/>
          <w:sz w:val="20"/>
          <w:lang w:val="es-ES"/>
        </w:rPr>
      </w:pPr>
      <w:r w:rsidRPr="005E1F72">
        <w:rPr>
          <w:rFonts w:ascii="GHEA Grapalat" w:hAnsi="GHEA Grapalat" w:cs="Sylfaen"/>
          <w:sz w:val="20"/>
          <w:lang w:val="es-ES"/>
        </w:rPr>
        <w:t>2.</w:t>
      </w:r>
      <w:r w:rsidR="00D76BBA" w:rsidRPr="005E1F72">
        <w:rPr>
          <w:rFonts w:ascii="GHEA Grapalat" w:hAnsi="GHEA Grapalat" w:cs="Sylfaen"/>
          <w:sz w:val="20"/>
          <w:lang w:val="es-ES"/>
        </w:rPr>
        <w:t>1</w:t>
      </w:r>
      <w:r w:rsidRPr="005E1F72">
        <w:rPr>
          <w:rFonts w:ascii="GHEA Grapalat" w:hAnsi="GHEA Grapalat" w:cs="Sylfaen"/>
          <w:sz w:val="20"/>
          <w:lang w:val="es-ES"/>
        </w:rPr>
        <w:t xml:space="preserve"> </w:t>
      </w:r>
      <w:r w:rsidR="00D84F32" w:rsidRPr="005E1F72">
        <w:rPr>
          <w:rFonts w:ascii="GHEA Grapalat" w:hAnsi="GHEA Grapalat" w:cs="Sylfaen"/>
          <w:sz w:val="20"/>
          <w:lang w:val="ru-RU"/>
        </w:rPr>
        <w:t>ընթացակարգին</w:t>
      </w:r>
      <w:r w:rsidR="00D84F32" w:rsidRPr="005E1F72">
        <w:rPr>
          <w:rFonts w:ascii="GHEA Grapalat" w:hAnsi="GHEA Grapalat" w:cs="Sylfaen"/>
          <w:sz w:val="20"/>
          <w:lang w:val="af-ZA"/>
        </w:rPr>
        <w:t xml:space="preserve"> </w:t>
      </w:r>
      <w:r w:rsidR="00D84F32" w:rsidRPr="005E1F72">
        <w:rPr>
          <w:rFonts w:ascii="GHEA Grapalat" w:hAnsi="GHEA Grapalat" w:cs="Sylfaen"/>
          <w:sz w:val="20"/>
          <w:lang w:val="ru-RU"/>
        </w:rPr>
        <w:t>մասնակցելու</w:t>
      </w:r>
      <w:r w:rsidR="00D84F32" w:rsidRPr="005E1F72">
        <w:rPr>
          <w:rFonts w:ascii="GHEA Grapalat" w:hAnsi="GHEA Grapalat" w:cs="Sylfaen"/>
          <w:sz w:val="20"/>
          <w:lang w:val="af-ZA"/>
        </w:rPr>
        <w:t xml:space="preserve"> </w:t>
      </w:r>
      <w:r w:rsidR="00D84F32" w:rsidRPr="005E1F72">
        <w:rPr>
          <w:rFonts w:ascii="GHEA Grapalat" w:hAnsi="GHEA Grapalat" w:cs="Sylfaen"/>
          <w:sz w:val="20"/>
          <w:lang w:val="ru-RU"/>
        </w:rPr>
        <w:t>դիմում</w:t>
      </w:r>
      <w:r w:rsidR="00D84F32" w:rsidRPr="002A4619">
        <w:rPr>
          <w:rFonts w:ascii="GHEA Grapalat" w:hAnsi="GHEA Grapalat" w:cs="Sylfaen"/>
          <w:sz w:val="20"/>
          <w:lang w:val="es-ES"/>
        </w:rPr>
        <w:t>-</w:t>
      </w:r>
      <w:proofErr w:type="spellStart"/>
      <w:r w:rsidR="00D84F32">
        <w:rPr>
          <w:rFonts w:ascii="GHEA Grapalat" w:hAnsi="GHEA Grapalat" w:cs="Sylfaen"/>
          <w:sz w:val="20"/>
        </w:rPr>
        <w:t>հայտարարություն</w:t>
      </w:r>
      <w:proofErr w:type="spellEnd"/>
      <w:r w:rsidR="00D84F32" w:rsidRPr="005E1F72">
        <w:rPr>
          <w:rFonts w:ascii="GHEA Grapalat" w:hAnsi="GHEA Grapalat" w:cs="Sylfaen"/>
          <w:sz w:val="20"/>
          <w:lang w:val="af-ZA"/>
        </w:rPr>
        <w:t>` համաձայն հ</w:t>
      </w:r>
      <w:r w:rsidR="00D84F32" w:rsidRPr="005E1F72">
        <w:rPr>
          <w:rFonts w:ascii="GHEA Grapalat" w:hAnsi="GHEA Grapalat" w:cs="Sylfaen"/>
          <w:sz w:val="20"/>
          <w:lang w:val="ru-RU"/>
        </w:rPr>
        <w:t>ավելված</w:t>
      </w:r>
      <w:r w:rsidR="00D84F32" w:rsidRPr="005E1F72">
        <w:rPr>
          <w:rFonts w:ascii="GHEA Grapalat" w:hAnsi="GHEA Grapalat" w:cs="Sylfaen"/>
          <w:sz w:val="20"/>
          <w:lang w:val="af-ZA"/>
        </w:rPr>
        <w:t xml:space="preserve"> N 1-ի</w:t>
      </w:r>
      <w:r w:rsidR="00D84F32" w:rsidRPr="005E1F72">
        <w:rPr>
          <w:rFonts w:ascii="GHEA Grapalat" w:hAnsi="GHEA Grapalat" w:cs="Sylfaen"/>
          <w:sz w:val="20"/>
          <w:lang w:val="es-ES"/>
        </w:rPr>
        <w:t>.</w:t>
      </w:r>
    </w:p>
    <w:p w14:paraId="2FF486F8" w14:textId="0DC2E293" w:rsidR="00E968EF" w:rsidRDefault="00E968EF" w:rsidP="00E968EF">
      <w:pPr>
        <w:ind w:firstLine="567"/>
        <w:jc w:val="both"/>
        <w:rPr>
          <w:rFonts w:ascii="GHEA Grapalat" w:hAnsi="GHEA Grapalat" w:cs="Sylfaen"/>
          <w:sz w:val="20"/>
          <w:lang w:val="es-ES"/>
        </w:rPr>
      </w:pPr>
      <w:r w:rsidRPr="000B4CF4">
        <w:rPr>
          <w:rFonts w:ascii="GHEA Grapalat" w:hAnsi="GHEA Grapalat"/>
          <w:sz w:val="20"/>
          <w:lang w:val="es-ES"/>
        </w:rPr>
        <w:t xml:space="preserve">2.2 </w:t>
      </w:r>
      <w:proofErr w:type="spellStart"/>
      <w:r w:rsidRPr="005E1F72">
        <w:rPr>
          <w:rFonts w:ascii="GHEA Grapalat" w:hAnsi="GHEA Grapalat" w:cs="Sylfaen"/>
          <w:sz w:val="20"/>
          <w:lang w:val="es-ES"/>
        </w:rPr>
        <w:t>իր</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կողմից</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հաստատված</w:t>
      </w:r>
      <w:proofErr w:type="spellEnd"/>
      <w:r w:rsidRPr="005E1F72">
        <w:rPr>
          <w:rFonts w:ascii="GHEA Grapalat" w:hAnsi="GHEA Grapalat" w:cs="Sylfaen"/>
          <w:sz w:val="20"/>
          <w:lang w:val="es-ES"/>
        </w:rPr>
        <w:t xml:space="preserve">` </w:t>
      </w:r>
      <w:r w:rsidRPr="00AA7E0D">
        <w:rPr>
          <w:rFonts w:ascii="GHEA Grapalat" w:hAnsi="GHEA Grapalat" w:cs="Sylfaen"/>
          <w:sz w:val="20"/>
          <w:lang w:val="hy-AM"/>
        </w:rPr>
        <w:t>առաջարկվող</w:t>
      </w:r>
      <w:r w:rsidRPr="005E1F72">
        <w:rPr>
          <w:rFonts w:ascii="GHEA Grapalat" w:hAnsi="GHEA Grapalat" w:cs="Sylfaen"/>
          <w:sz w:val="20"/>
          <w:lang w:val="es-ES"/>
        </w:rPr>
        <w:t xml:space="preserve"> </w:t>
      </w:r>
      <w:r w:rsidRPr="00AA7E0D">
        <w:rPr>
          <w:rFonts w:ascii="GHEA Grapalat" w:hAnsi="GHEA Grapalat" w:cs="Sylfaen"/>
          <w:sz w:val="20"/>
          <w:lang w:val="hy-AM"/>
        </w:rPr>
        <w:t>ապրանքի</w:t>
      </w:r>
      <w:r w:rsidRPr="005E1F72">
        <w:rPr>
          <w:rFonts w:ascii="GHEA Grapalat" w:hAnsi="GHEA Grapalat" w:cs="Sylfaen"/>
          <w:sz w:val="20"/>
          <w:lang w:val="es-ES"/>
        </w:rPr>
        <w:t xml:space="preserve"> </w:t>
      </w:r>
      <w:r w:rsidRPr="0088740B">
        <w:rPr>
          <w:rFonts w:ascii="GHEA Grapalat" w:hAnsi="GHEA Grapalat"/>
          <w:sz w:val="20"/>
          <w:szCs w:val="20"/>
          <w:lang w:val="hy-AM" w:eastAsia="x-none"/>
        </w:rPr>
        <w:t>ամբողջական նկարագիրը</w:t>
      </w:r>
      <w:r w:rsidRPr="0088740B">
        <w:rPr>
          <w:rFonts w:ascii="GHEA Grapalat" w:hAnsi="GHEA Grapalat"/>
          <w:sz w:val="20"/>
          <w:szCs w:val="20"/>
          <w:lang w:val="es-ES" w:eastAsia="x-none"/>
        </w:rPr>
        <w:t xml:space="preserve">` </w:t>
      </w:r>
      <w:r w:rsidRPr="0088740B">
        <w:rPr>
          <w:rFonts w:ascii="GHEA Grapalat" w:hAnsi="GHEA Grapalat"/>
          <w:sz w:val="20"/>
          <w:szCs w:val="20"/>
          <w:lang w:val="hy-AM" w:eastAsia="x-none"/>
        </w:rPr>
        <w:t>համաձայն</w:t>
      </w:r>
      <w:r w:rsidRPr="0088740B">
        <w:rPr>
          <w:rFonts w:ascii="GHEA Grapalat" w:hAnsi="GHEA Grapalat"/>
          <w:sz w:val="20"/>
          <w:szCs w:val="20"/>
          <w:lang w:val="es-ES" w:eastAsia="x-none"/>
        </w:rPr>
        <w:t xml:space="preserve"> </w:t>
      </w:r>
      <w:r w:rsidRPr="0088740B">
        <w:rPr>
          <w:rFonts w:ascii="GHEA Grapalat" w:hAnsi="GHEA Grapalat"/>
          <w:sz w:val="20"/>
          <w:szCs w:val="20"/>
          <w:lang w:val="hy-AM" w:eastAsia="x-none"/>
        </w:rPr>
        <w:t>հավելված</w:t>
      </w:r>
      <w:r w:rsidRPr="0088740B">
        <w:rPr>
          <w:rFonts w:ascii="GHEA Grapalat" w:hAnsi="GHEA Grapalat"/>
          <w:sz w:val="20"/>
          <w:szCs w:val="20"/>
          <w:lang w:val="es-ES" w:eastAsia="x-none"/>
        </w:rPr>
        <w:t xml:space="preserve"> </w:t>
      </w:r>
      <w:r w:rsidR="00B14E2D" w:rsidRPr="0088740B">
        <w:rPr>
          <w:rFonts w:ascii="GHEA Grapalat" w:hAnsi="GHEA Grapalat"/>
          <w:sz w:val="20"/>
          <w:szCs w:val="20"/>
          <w:lang w:val="es-ES" w:eastAsia="x-none"/>
        </w:rPr>
        <w:br/>
      </w:r>
      <w:r w:rsidRPr="0088740B">
        <w:rPr>
          <w:rFonts w:ascii="GHEA Grapalat" w:hAnsi="GHEA Grapalat"/>
          <w:sz w:val="20"/>
          <w:szCs w:val="20"/>
          <w:lang w:val="es-ES" w:eastAsia="x-none"/>
        </w:rPr>
        <w:t>N 1.1-</w:t>
      </w:r>
      <w:r w:rsidRPr="0088740B">
        <w:rPr>
          <w:rFonts w:ascii="GHEA Grapalat" w:hAnsi="GHEA Grapalat"/>
          <w:sz w:val="20"/>
          <w:szCs w:val="20"/>
          <w:lang w:val="hy-AM" w:eastAsia="x-none"/>
        </w:rPr>
        <w:t>ի</w:t>
      </w:r>
      <w:r w:rsidRPr="0088740B">
        <w:rPr>
          <w:rFonts w:ascii="GHEA Grapalat" w:hAnsi="GHEA Grapalat" w:cs="Sylfaen"/>
          <w:sz w:val="20"/>
          <w:lang w:val="es-ES"/>
        </w:rPr>
        <w:t>.</w:t>
      </w:r>
    </w:p>
    <w:p w14:paraId="52EA990E" w14:textId="31482C4E" w:rsidR="00EF4630" w:rsidRDefault="00096865" w:rsidP="00EF4630">
      <w:pPr>
        <w:pStyle w:val="norm"/>
        <w:spacing w:line="276" w:lineRule="auto"/>
        <w:ind w:firstLine="567"/>
        <w:rPr>
          <w:rFonts w:ascii="GHEA Grapalat" w:hAnsi="GHEA Grapalat" w:cs="Sylfaen"/>
          <w:sz w:val="20"/>
          <w:szCs w:val="24"/>
          <w:lang w:val="af-ZA" w:eastAsia="en-US"/>
        </w:rPr>
      </w:pPr>
      <w:r w:rsidRPr="005E1F72">
        <w:rPr>
          <w:rFonts w:ascii="GHEA Grapalat" w:hAnsi="GHEA Grapalat" w:cs="Sylfaen"/>
          <w:sz w:val="20"/>
          <w:lang w:val="af-ZA"/>
        </w:rPr>
        <w:t>2.</w:t>
      </w:r>
      <w:r w:rsidR="00481928">
        <w:rPr>
          <w:rFonts w:ascii="GHEA Grapalat" w:hAnsi="GHEA Grapalat" w:cs="Sylfaen"/>
          <w:sz w:val="20"/>
          <w:lang w:val="af-ZA"/>
        </w:rPr>
        <w:t>4</w:t>
      </w:r>
      <w:r w:rsidRPr="005E1F72">
        <w:rPr>
          <w:rFonts w:ascii="GHEA Grapalat" w:hAnsi="GHEA Grapalat" w:cs="Sylfaen"/>
          <w:sz w:val="20"/>
          <w:lang w:val="af-ZA"/>
        </w:rPr>
        <w:t xml:space="preserve"> </w:t>
      </w:r>
      <w:r w:rsidR="00EF4630" w:rsidRPr="003B135C">
        <w:rPr>
          <w:rFonts w:ascii="GHEA Grapalat" w:hAnsi="GHEA Grapalat" w:cs="Sylfaen"/>
          <w:sz w:val="20"/>
          <w:szCs w:val="24"/>
          <w:lang w:val="hy-AM" w:eastAsia="en-US"/>
        </w:rPr>
        <w:t>գործակալության</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պայմանագրի</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պատճենը</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և</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դրա</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կողմ</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հանդիսացող</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անձի</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տվյալները</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եթե</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պայմանագիրն</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իրականացվելու</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է</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գործակալության</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միջոցով</w:t>
      </w:r>
      <w:r w:rsidR="00EF4630" w:rsidRPr="00DE1E5A">
        <w:rPr>
          <w:rFonts w:ascii="GHEA Grapalat" w:hAnsi="GHEA Grapalat" w:cs="Sylfaen"/>
          <w:sz w:val="20"/>
          <w:szCs w:val="24"/>
          <w:lang w:val="af-ZA" w:eastAsia="en-US"/>
        </w:rPr>
        <w:t>.</w:t>
      </w:r>
    </w:p>
    <w:p w14:paraId="0CFE9A70" w14:textId="63B1D443" w:rsidR="00EF4630" w:rsidRPr="005E1F72" w:rsidRDefault="00EF4630" w:rsidP="00505AD4">
      <w:pPr>
        <w:pStyle w:val="norm"/>
        <w:spacing w:line="240" w:lineRule="auto"/>
        <w:ind w:firstLine="567"/>
        <w:rPr>
          <w:rFonts w:ascii="GHEA Grapalat" w:hAnsi="GHEA Grapalat" w:cs="Sylfaen"/>
          <w:sz w:val="20"/>
          <w:szCs w:val="24"/>
          <w:lang w:val="af-ZA" w:eastAsia="en-US"/>
        </w:rPr>
      </w:pPr>
      <w:r w:rsidRPr="002A4619">
        <w:rPr>
          <w:rFonts w:ascii="GHEA Grapalat" w:hAnsi="GHEA Grapalat" w:cs="Sylfaen"/>
          <w:sz w:val="20"/>
          <w:szCs w:val="24"/>
          <w:lang w:val="af-ZA" w:eastAsia="en-US"/>
        </w:rPr>
        <w:t>2.</w:t>
      </w:r>
      <w:r w:rsidR="00481928">
        <w:rPr>
          <w:rFonts w:ascii="GHEA Grapalat" w:hAnsi="GHEA Grapalat" w:cs="Sylfaen"/>
          <w:sz w:val="20"/>
          <w:szCs w:val="24"/>
          <w:lang w:val="af-ZA" w:eastAsia="en-US"/>
        </w:rPr>
        <w:t>5</w:t>
      </w:r>
      <w:r w:rsidRPr="002A4619">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համատեղ</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գործունեության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պայմանագիրը</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եթե</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մասնակիցները</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գնման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ընթացակարգին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մասնակցում</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են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համատեղ</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գործունեության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կարգով</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կոնսորցիումով</w:t>
      </w:r>
      <w:proofErr w:type="spellEnd"/>
      <w:r w:rsidRPr="005E1F72">
        <w:rPr>
          <w:rFonts w:ascii="GHEA Grapalat" w:hAnsi="GHEA Grapalat" w:cs="Sylfaen"/>
          <w:sz w:val="20"/>
          <w:szCs w:val="24"/>
          <w:lang w:val="af-ZA" w:eastAsia="en-US"/>
        </w:rPr>
        <w:t>).</w:t>
      </w:r>
      <w:r w:rsidR="00A32014">
        <w:rPr>
          <w:rFonts w:ascii="GHEA Grapalat" w:hAnsi="GHEA Grapalat" w:cs="Sylfaen"/>
          <w:sz w:val="20"/>
          <w:szCs w:val="24"/>
          <w:vertAlign w:val="superscript"/>
          <w:lang w:val="hy-AM" w:eastAsia="en-US"/>
        </w:rPr>
        <w:t>16</w:t>
      </w:r>
      <w:r w:rsidRPr="0067632B">
        <w:rPr>
          <w:rStyle w:val="FootnoteReference"/>
          <w:rFonts w:ascii="GHEA Grapalat" w:hAnsi="GHEA Grapalat" w:cs="Sylfaen"/>
          <w:color w:val="FFFFFF"/>
          <w:sz w:val="20"/>
          <w:szCs w:val="24"/>
          <w:lang w:val="af-ZA" w:eastAsia="en-US"/>
        </w:rPr>
        <w:footnoteReference w:id="6"/>
      </w:r>
    </w:p>
    <w:p w14:paraId="64CA69F3" w14:textId="77777777" w:rsidR="002C4DBF" w:rsidRPr="005E1F72" w:rsidRDefault="00505AD4" w:rsidP="00EF3662">
      <w:pPr>
        <w:tabs>
          <w:tab w:val="left" w:pos="1248"/>
        </w:tabs>
        <w:ind w:firstLine="540"/>
        <w:jc w:val="both"/>
        <w:rPr>
          <w:rFonts w:ascii="GHEA Grapalat" w:hAnsi="GHEA Grapalat"/>
          <w:sz w:val="20"/>
          <w:szCs w:val="20"/>
          <w:lang w:val="es-ES"/>
        </w:rPr>
      </w:pPr>
      <w:r>
        <w:rPr>
          <w:rFonts w:ascii="GHEA Grapalat" w:hAnsi="GHEA Grapalat"/>
          <w:b/>
          <w:sz w:val="20"/>
          <w:szCs w:val="20"/>
          <w:lang w:val="es-ES"/>
        </w:rPr>
        <w:t>2</w:t>
      </w:r>
      <w:r w:rsidR="002C4DBF" w:rsidRPr="0070580D">
        <w:rPr>
          <w:rFonts w:ascii="GHEA Grapalat" w:hAnsi="GHEA Grapalat"/>
          <w:b/>
          <w:sz w:val="20"/>
          <w:szCs w:val="20"/>
          <w:lang w:val="es-ES"/>
        </w:rPr>
        <w:t xml:space="preserve">) </w:t>
      </w:r>
      <w:r w:rsidR="00FF3F8F" w:rsidRPr="0070580D">
        <w:rPr>
          <w:rFonts w:ascii="GHEA Grapalat" w:hAnsi="GHEA Grapalat"/>
          <w:b/>
          <w:sz w:val="20"/>
          <w:szCs w:val="20"/>
          <w:lang w:val="es-ES"/>
        </w:rPr>
        <w:t>«</w:t>
      </w:r>
      <w:proofErr w:type="spellStart"/>
      <w:r w:rsidR="002C4DBF" w:rsidRPr="0070580D">
        <w:rPr>
          <w:rFonts w:ascii="GHEA Grapalat" w:hAnsi="GHEA Grapalat"/>
          <w:b/>
          <w:sz w:val="20"/>
          <w:szCs w:val="20"/>
          <w:lang w:val="es-ES"/>
        </w:rPr>
        <w:t>Ֆինանսական</w:t>
      </w:r>
      <w:proofErr w:type="spellEnd"/>
      <w:r w:rsidR="00FF3F8F" w:rsidRPr="0070580D">
        <w:rPr>
          <w:rFonts w:ascii="GHEA Grapalat" w:hAnsi="GHEA Grapalat"/>
          <w:b/>
          <w:sz w:val="20"/>
          <w:szCs w:val="20"/>
          <w:lang w:val="es-ES"/>
        </w:rPr>
        <w:t xml:space="preserve"> </w:t>
      </w:r>
      <w:proofErr w:type="spellStart"/>
      <w:r w:rsidR="00FF3F8F" w:rsidRPr="0070580D">
        <w:rPr>
          <w:rFonts w:ascii="GHEA Grapalat" w:hAnsi="GHEA Grapalat"/>
          <w:b/>
          <w:sz w:val="20"/>
          <w:szCs w:val="20"/>
          <w:lang w:val="es-ES"/>
        </w:rPr>
        <w:t>չափորոշիչ</w:t>
      </w:r>
      <w:proofErr w:type="spellEnd"/>
      <w:r w:rsidR="00FF3F8F" w:rsidRPr="0070580D">
        <w:rPr>
          <w:rFonts w:ascii="GHEA Grapalat" w:hAnsi="GHEA Grapalat"/>
          <w:b/>
          <w:sz w:val="20"/>
          <w:szCs w:val="20"/>
          <w:lang w:val="es-ES"/>
        </w:rPr>
        <w:t>»</w:t>
      </w:r>
      <w:r w:rsidR="00FF3F8F" w:rsidRPr="0070580D">
        <w:rPr>
          <w:rFonts w:ascii="GHEA Grapalat" w:hAnsi="GHEA Grapalat" w:cs="Sylfaen"/>
          <w:sz w:val="20"/>
          <w:lang w:val="es-ES"/>
        </w:rPr>
        <w:t>.</w:t>
      </w:r>
    </w:p>
    <w:p w14:paraId="444F6D50" w14:textId="77777777" w:rsidR="00E67BA7"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2.</w:t>
      </w:r>
      <w:r w:rsidR="00563192">
        <w:rPr>
          <w:rFonts w:ascii="GHEA Grapalat" w:hAnsi="GHEA Grapalat" w:cs="Sylfaen"/>
          <w:sz w:val="20"/>
          <w:lang w:val="af-ZA"/>
        </w:rPr>
        <w:t>6</w:t>
      </w:r>
      <w:r w:rsidR="006548A2">
        <w:rPr>
          <w:rFonts w:ascii="GHEA Grapalat" w:hAnsi="GHEA Grapalat" w:cs="Sylfaen"/>
          <w:sz w:val="20"/>
          <w:lang w:val="af-ZA"/>
        </w:rPr>
        <w:t xml:space="preserve"> </w:t>
      </w:r>
      <w:r w:rsidR="00E67BA7" w:rsidRPr="00A27D90">
        <w:rPr>
          <w:rFonts w:ascii="GHEA Grapalat" w:hAnsi="GHEA Grapalat" w:cs="Sylfaen"/>
          <w:sz w:val="20"/>
          <w:lang w:val="af-ZA"/>
        </w:rPr>
        <w:t>գնային</w:t>
      </w:r>
      <w:r w:rsidR="00E67BA7" w:rsidRPr="005E1F72">
        <w:rPr>
          <w:rFonts w:ascii="GHEA Grapalat" w:hAnsi="GHEA Grapalat" w:cs="Sylfaen"/>
          <w:sz w:val="20"/>
          <w:lang w:val="af-ZA"/>
        </w:rPr>
        <w:t xml:space="preserve"> </w:t>
      </w:r>
      <w:r w:rsidR="00E67BA7" w:rsidRPr="00A27D90">
        <w:rPr>
          <w:rFonts w:ascii="GHEA Grapalat" w:hAnsi="GHEA Grapalat" w:cs="Sylfaen"/>
          <w:sz w:val="20"/>
          <w:lang w:val="af-ZA"/>
        </w:rPr>
        <w:t>առաջարկ</w:t>
      </w:r>
      <w:r w:rsidR="00294FFF" w:rsidRPr="005E1F72">
        <w:rPr>
          <w:rFonts w:ascii="GHEA Grapalat" w:hAnsi="GHEA Grapalat" w:cs="Sylfaen"/>
          <w:sz w:val="20"/>
          <w:lang w:val="af-ZA"/>
        </w:rPr>
        <w:t xml:space="preserve">` </w:t>
      </w:r>
      <w:r w:rsidR="00294FFF" w:rsidRPr="00A27D90">
        <w:rPr>
          <w:rFonts w:ascii="GHEA Grapalat" w:hAnsi="GHEA Grapalat" w:cs="Sylfaen"/>
          <w:sz w:val="20"/>
          <w:lang w:val="af-ZA"/>
        </w:rPr>
        <w:t>համաձայն</w:t>
      </w:r>
      <w:r w:rsidR="00294FFF" w:rsidRPr="005E1F72">
        <w:rPr>
          <w:rFonts w:ascii="GHEA Grapalat" w:hAnsi="GHEA Grapalat" w:cs="Sylfaen"/>
          <w:sz w:val="20"/>
          <w:lang w:val="af-ZA"/>
        </w:rPr>
        <w:t xml:space="preserve"> </w:t>
      </w:r>
      <w:r w:rsidR="00294FFF" w:rsidRPr="00A27D90">
        <w:rPr>
          <w:rFonts w:ascii="GHEA Grapalat" w:hAnsi="GHEA Grapalat" w:cs="Sylfaen"/>
          <w:sz w:val="20"/>
          <w:lang w:val="af-ZA"/>
        </w:rPr>
        <w:t>հավելված</w:t>
      </w:r>
      <w:r w:rsidR="00294FFF" w:rsidRPr="005E1F72">
        <w:rPr>
          <w:rFonts w:ascii="GHEA Grapalat" w:hAnsi="GHEA Grapalat" w:cs="Sylfaen"/>
          <w:sz w:val="20"/>
          <w:lang w:val="af-ZA"/>
        </w:rPr>
        <w:t xml:space="preserve"> N </w:t>
      </w:r>
      <w:r w:rsidR="004D557A">
        <w:rPr>
          <w:rFonts w:ascii="GHEA Grapalat" w:hAnsi="GHEA Grapalat" w:cs="Sylfaen"/>
          <w:sz w:val="20"/>
          <w:lang w:val="af-ZA"/>
        </w:rPr>
        <w:t>2</w:t>
      </w:r>
      <w:r w:rsidR="00294FFF" w:rsidRPr="005E1F72">
        <w:rPr>
          <w:rFonts w:ascii="GHEA Grapalat" w:hAnsi="GHEA Grapalat" w:cs="Sylfaen"/>
          <w:sz w:val="20"/>
          <w:lang w:val="af-ZA"/>
        </w:rPr>
        <w:t>-</w:t>
      </w:r>
      <w:r w:rsidR="00294FFF" w:rsidRPr="00A27D90">
        <w:rPr>
          <w:rFonts w:ascii="GHEA Grapalat" w:hAnsi="GHEA Grapalat" w:cs="Sylfaen"/>
          <w:sz w:val="20"/>
          <w:lang w:val="af-ZA"/>
        </w:rPr>
        <w:t>ի</w:t>
      </w:r>
      <w:r w:rsidR="00294FFF" w:rsidRPr="005E1F72">
        <w:rPr>
          <w:rFonts w:ascii="GHEA Grapalat" w:hAnsi="GHEA Grapalat" w:cs="Sylfaen"/>
          <w:sz w:val="20"/>
          <w:lang w:val="af-ZA"/>
        </w:rPr>
        <w:t>: Գնային առաջարկը</w:t>
      </w:r>
      <w:r w:rsidR="00E67BA7" w:rsidRPr="005E1F72">
        <w:rPr>
          <w:rFonts w:ascii="GHEA Grapalat" w:hAnsi="GHEA Grapalat" w:cs="Sylfaen"/>
          <w:sz w:val="20"/>
          <w:lang w:val="af-ZA"/>
        </w:rPr>
        <w:t xml:space="preserve"> </w:t>
      </w:r>
      <w:r w:rsidR="00E67BA7" w:rsidRPr="00A27D90">
        <w:rPr>
          <w:rFonts w:ascii="GHEA Grapalat" w:hAnsi="GHEA Grapalat" w:cs="Sylfaen"/>
          <w:sz w:val="20"/>
          <w:lang w:val="af-ZA"/>
        </w:rPr>
        <w:t>ներկայացվում</w:t>
      </w:r>
      <w:r w:rsidR="00E67BA7" w:rsidRPr="005E1F72">
        <w:rPr>
          <w:rFonts w:ascii="GHEA Grapalat" w:hAnsi="GHEA Grapalat" w:cs="Sylfaen"/>
          <w:sz w:val="20"/>
          <w:lang w:val="af-ZA"/>
        </w:rPr>
        <w:t xml:space="preserve"> </w:t>
      </w:r>
      <w:r w:rsidR="00E67BA7" w:rsidRPr="00A27D90">
        <w:rPr>
          <w:rFonts w:ascii="GHEA Grapalat" w:hAnsi="GHEA Grapalat" w:cs="Sylfaen"/>
          <w:sz w:val="20"/>
          <w:lang w:val="af-ZA"/>
        </w:rPr>
        <w:t>է</w:t>
      </w:r>
      <w:r w:rsidR="00E67BA7" w:rsidRPr="005E1F72">
        <w:rPr>
          <w:rFonts w:ascii="GHEA Grapalat" w:hAnsi="GHEA Grapalat" w:cs="Sylfaen"/>
          <w:sz w:val="20"/>
          <w:lang w:val="af-ZA"/>
        </w:rPr>
        <w:t xml:space="preserve"> </w:t>
      </w:r>
      <w:r w:rsidR="004F3F9B" w:rsidRPr="00A27D90">
        <w:rPr>
          <w:rFonts w:ascii="GHEA Grapalat" w:hAnsi="GHEA Grapalat" w:cs="Sylfaen"/>
          <w:sz w:val="20"/>
          <w:lang w:val="af-ZA"/>
        </w:rPr>
        <w:t xml:space="preserve">արժեք (ինքնարժեքի և կանխատեսվող շահույթի հանրագումարը) </w:t>
      </w:r>
      <w:r w:rsidR="00E67BA7" w:rsidRPr="00A27D90">
        <w:rPr>
          <w:rFonts w:ascii="GHEA Grapalat" w:hAnsi="GHEA Grapalat" w:cs="Sylfaen"/>
          <w:sz w:val="20"/>
          <w:lang w:val="af-ZA"/>
        </w:rPr>
        <w:t>և</w:t>
      </w:r>
      <w:r w:rsidR="00E67BA7" w:rsidRPr="005E1F72">
        <w:rPr>
          <w:rFonts w:ascii="GHEA Grapalat" w:hAnsi="GHEA Grapalat" w:cs="Sylfaen"/>
          <w:sz w:val="20"/>
          <w:lang w:val="af-ZA"/>
        </w:rPr>
        <w:t xml:space="preserve"> </w:t>
      </w:r>
      <w:r w:rsidR="00E67BA7" w:rsidRPr="00A27D90">
        <w:rPr>
          <w:rFonts w:ascii="GHEA Grapalat" w:hAnsi="GHEA Grapalat" w:cs="Sylfaen"/>
          <w:sz w:val="20"/>
          <w:lang w:val="af-ZA"/>
        </w:rPr>
        <w:t>ավելացված</w:t>
      </w:r>
      <w:r w:rsidR="00E67BA7" w:rsidRPr="005E1F72">
        <w:rPr>
          <w:rFonts w:ascii="GHEA Grapalat" w:hAnsi="GHEA Grapalat" w:cs="Sylfaen"/>
          <w:sz w:val="20"/>
          <w:lang w:val="af-ZA"/>
        </w:rPr>
        <w:t xml:space="preserve"> </w:t>
      </w:r>
      <w:r w:rsidR="00E67BA7" w:rsidRPr="005E1F72">
        <w:rPr>
          <w:rFonts w:ascii="GHEA Grapalat" w:hAnsi="GHEA Grapalat" w:cs="Sylfaen"/>
          <w:sz w:val="20"/>
          <w:lang w:val="hy-AM"/>
        </w:rPr>
        <w:t>արժեքի</w:t>
      </w:r>
      <w:r w:rsidR="00E67BA7" w:rsidRPr="005E1F72">
        <w:rPr>
          <w:rFonts w:ascii="GHEA Grapalat" w:hAnsi="GHEA Grapalat" w:cs="Sylfaen"/>
          <w:sz w:val="20"/>
          <w:lang w:val="af-ZA"/>
        </w:rPr>
        <w:t xml:space="preserve"> </w:t>
      </w:r>
      <w:r w:rsidR="00E67BA7" w:rsidRPr="005E1F72">
        <w:rPr>
          <w:rFonts w:ascii="GHEA Grapalat" w:hAnsi="GHEA Grapalat" w:cs="Sylfaen"/>
          <w:sz w:val="20"/>
          <w:lang w:val="hy-AM"/>
        </w:rPr>
        <w:t>հարկ</w:t>
      </w:r>
      <w:r w:rsidR="00E67BA7" w:rsidRPr="005E1F72" w:rsidDel="001A1F55">
        <w:rPr>
          <w:rFonts w:ascii="GHEA Grapalat" w:hAnsi="GHEA Grapalat" w:cs="Sylfaen"/>
          <w:sz w:val="20"/>
          <w:lang w:val="af-ZA"/>
        </w:rPr>
        <w:t xml:space="preserve"> </w:t>
      </w:r>
      <w:r w:rsidR="00E67BA7" w:rsidRPr="005E1F72">
        <w:rPr>
          <w:rFonts w:ascii="GHEA Grapalat" w:hAnsi="GHEA Grapalat" w:cs="Sylfaen"/>
          <w:sz w:val="20"/>
          <w:lang w:val="hy-AM"/>
        </w:rPr>
        <w:t>ընդհանրական</w:t>
      </w:r>
      <w:r w:rsidR="00E67BA7" w:rsidRPr="005E1F72">
        <w:rPr>
          <w:rFonts w:ascii="GHEA Grapalat" w:hAnsi="GHEA Grapalat" w:cs="Sylfaen"/>
          <w:sz w:val="20"/>
          <w:lang w:val="af-ZA"/>
        </w:rPr>
        <w:t xml:space="preserve"> </w:t>
      </w:r>
      <w:r w:rsidR="00E67BA7" w:rsidRPr="005E1F72">
        <w:rPr>
          <w:rFonts w:ascii="GHEA Grapalat" w:hAnsi="GHEA Grapalat" w:cs="Sylfaen"/>
          <w:sz w:val="20"/>
          <w:lang w:val="hy-AM"/>
        </w:rPr>
        <w:t>բաղադրիչներից</w:t>
      </w:r>
      <w:r w:rsidR="00E67BA7" w:rsidRPr="005E1F72">
        <w:rPr>
          <w:rFonts w:ascii="GHEA Grapalat" w:hAnsi="GHEA Grapalat" w:cs="Sylfaen"/>
          <w:sz w:val="20"/>
          <w:lang w:val="af-ZA"/>
        </w:rPr>
        <w:t xml:space="preserve"> </w:t>
      </w:r>
      <w:r w:rsidR="00E67BA7" w:rsidRPr="005E1F72">
        <w:rPr>
          <w:rFonts w:ascii="GHEA Grapalat" w:hAnsi="GHEA Grapalat" w:cs="Sylfaen"/>
          <w:sz w:val="20"/>
          <w:lang w:val="hy-AM"/>
        </w:rPr>
        <w:t>բաղկացած</w:t>
      </w:r>
      <w:r w:rsidR="00E67BA7" w:rsidRPr="005E1F72">
        <w:rPr>
          <w:rFonts w:ascii="GHEA Grapalat" w:hAnsi="GHEA Grapalat" w:cs="Sylfaen"/>
          <w:sz w:val="20"/>
          <w:lang w:val="af-ZA"/>
        </w:rPr>
        <w:t xml:space="preserve"> </w:t>
      </w:r>
      <w:r w:rsidR="00E67BA7" w:rsidRPr="005E1F72">
        <w:rPr>
          <w:rFonts w:ascii="GHEA Grapalat" w:hAnsi="GHEA Grapalat" w:cs="Sylfaen"/>
          <w:sz w:val="20"/>
          <w:lang w:val="hy-AM"/>
        </w:rPr>
        <w:t>հաշվարկի</w:t>
      </w:r>
      <w:r w:rsidR="00E67BA7" w:rsidRPr="005E1F72">
        <w:rPr>
          <w:rFonts w:ascii="GHEA Grapalat" w:hAnsi="GHEA Grapalat" w:cs="Sylfaen"/>
          <w:sz w:val="20"/>
          <w:lang w:val="af-ZA"/>
        </w:rPr>
        <w:t xml:space="preserve"> </w:t>
      </w:r>
      <w:r w:rsidR="00E67BA7" w:rsidRPr="005E1F72">
        <w:rPr>
          <w:rFonts w:ascii="GHEA Grapalat" w:hAnsi="GHEA Grapalat" w:cs="Sylfaen"/>
          <w:sz w:val="20"/>
          <w:lang w:val="hy-AM"/>
        </w:rPr>
        <w:t>ձևով։</w:t>
      </w:r>
      <w:r w:rsidR="00E67BA7" w:rsidRPr="005E1F72">
        <w:rPr>
          <w:rFonts w:ascii="GHEA Grapalat" w:hAnsi="GHEA Grapalat" w:cs="Sylfaen"/>
          <w:sz w:val="20"/>
          <w:lang w:val="af-ZA"/>
        </w:rPr>
        <w:t xml:space="preserve"> </w:t>
      </w:r>
      <w:r w:rsidR="009368E5">
        <w:rPr>
          <w:rFonts w:ascii="GHEA Grapalat" w:hAnsi="GHEA Grapalat" w:cs="Sylfaen"/>
          <w:sz w:val="20"/>
        </w:rPr>
        <w:t>Ա</w:t>
      </w:r>
      <w:r w:rsidR="009368E5">
        <w:rPr>
          <w:rFonts w:ascii="GHEA Grapalat" w:hAnsi="GHEA Grapalat" w:cs="Sylfaen"/>
          <w:sz w:val="20"/>
          <w:lang w:val="hy-AM"/>
        </w:rPr>
        <w:t>րժեքի</w:t>
      </w:r>
      <w:r w:rsidR="009368E5" w:rsidRPr="005E1F72">
        <w:rPr>
          <w:rFonts w:ascii="GHEA Grapalat" w:hAnsi="GHEA Grapalat" w:cs="Sylfaen"/>
          <w:sz w:val="20"/>
          <w:lang w:val="af-ZA"/>
        </w:rPr>
        <w:t xml:space="preserve"> </w:t>
      </w:r>
      <w:r w:rsidR="00E67BA7" w:rsidRPr="005E1F72">
        <w:rPr>
          <w:rFonts w:ascii="GHEA Grapalat" w:hAnsi="GHEA Grapalat" w:cs="Sylfaen"/>
          <w:sz w:val="20"/>
          <w:lang w:val="ru-RU"/>
        </w:rPr>
        <w:t>բաղադրիչների</w:t>
      </w:r>
      <w:r w:rsidR="00E67BA7" w:rsidRPr="005E1F72">
        <w:rPr>
          <w:rFonts w:ascii="GHEA Grapalat" w:hAnsi="GHEA Grapalat" w:cs="Sylfaen"/>
          <w:sz w:val="20"/>
          <w:lang w:val="af-ZA"/>
        </w:rPr>
        <w:t xml:space="preserve"> </w:t>
      </w:r>
      <w:r w:rsidR="00E67BA7" w:rsidRPr="005E1F72">
        <w:rPr>
          <w:rFonts w:ascii="GHEA Grapalat" w:hAnsi="GHEA Grapalat" w:cs="Sylfaen"/>
          <w:sz w:val="20"/>
          <w:lang w:val="ru-RU"/>
        </w:rPr>
        <w:t>հաշվարկ</w:t>
      </w:r>
      <w:r w:rsidR="00E67BA7" w:rsidRPr="005E1F72">
        <w:rPr>
          <w:rFonts w:ascii="GHEA Grapalat" w:hAnsi="GHEA Grapalat" w:cs="Sylfaen"/>
          <w:sz w:val="20"/>
          <w:lang w:val="af-ZA"/>
        </w:rPr>
        <w:t xml:space="preserve">` </w:t>
      </w:r>
      <w:r w:rsidR="00E67BA7" w:rsidRPr="005E1F72">
        <w:rPr>
          <w:rFonts w:ascii="GHEA Grapalat" w:hAnsi="GHEA Grapalat" w:cs="Sylfaen"/>
          <w:sz w:val="20"/>
          <w:lang w:val="ru-RU"/>
        </w:rPr>
        <w:t>բացվածք</w:t>
      </w:r>
      <w:r w:rsidR="00E67BA7" w:rsidRPr="005E1F72">
        <w:rPr>
          <w:rFonts w:ascii="GHEA Grapalat" w:hAnsi="GHEA Grapalat" w:cs="Sylfaen"/>
          <w:sz w:val="20"/>
          <w:lang w:val="af-ZA"/>
        </w:rPr>
        <w:t xml:space="preserve"> </w:t>
      </w:r>
      <w:r w:rsidR="00E67BA7" w:rsidRPr="005E1F72">
        <w:rPr>
          <w:rFonts w:ascii="GHEA Grapalat" w:hAnsi="GHEA Grapalat" w:cs="Sylfaen"/>
          <w:sz w:val="20"/>
          <w:lang w:val="ru-RU"/>
        </w:rPr>
        <w:t>կամ</w:t>
      </w:r>
      <w:r w:rsidR="00E67BA7" w:rsidRPr="005E1F72">
        <w:rPr>
          <w:rFonts w:ascii="GHEA Grapalat" w:hAnsi="GHEA Grapalat" w:cs="Sylfaen"/>
          <w:sz w:val="20"/>
          <w:lang w:val="af-ZA"/>
        </w:rPr>
        <w:t xml:space="preserve"> </w:t>
      </w:r>
      <w:r w:rsidR="00E67BA7" w:rsidRPr="005E1F72">
        <w:rPr>
          <w:rFonts w:ascii="GHEA Grapalat" w:hAnsi="GHEA Grapalat" w:cs="Sylfaen"/>
          <w:sz w:val="20"/>
          <w:lang w:val="ru-RU"/>
        </w:rPr>
        <w:t>այլ</w:t>
      </w:r>
      <w:r w:rsidR="00E67BA7" w:rsidRPr="005E1F72">
        <w:rPr>
          <w:rFonts w:ascii="GHEA Grapalat" w:hAnsi="GHEA Grapalat" w:cs="Sylfaen"/>
          <w:sz w:val="20"/>
          <w:lang w:val="af-ZA"/>
        </w:rPr>
        <w:t xml:space="preserve"> </w:t>
      </w:r>
      <w:r w:rsidR="00E67BA7" w:rsidRPr="005E1F72">
        <w:rPr>
          <w:rFonts w:ascii="GHEA Grapalat" w:hAnsi="GHEA Grapalat" w:cs="Sylfaen"/>
          <w:sz w:val="20"/>
          <w:lang w:val="ru-RU"/>
        </w:rPr>
        <w:t>մանրամասներ</w:t>
      </w:r>
      <w:r w:rsidR="00E67BA7" w:rsidRPr="005E1F72">
        <w:rPr>
          <w:rFonts w:ascii="GHEA Grapalat" w:hAnsi="GHEA Grapalat" w:cs="Sylfaen"/>
          <w:sz w:val="20"/>
          <w:lang w:val="af-ZA"/>
        </w:rPr>
        <w:t xml:space="preserve"> </w:t>
      </w:r>
      <w:r w:rsidR="00E67BA7" w:rsidRPr="005E1F72">
        <w:rPr>
          <w:rFonts w:ascii="GHEA Grapalat" w:hAnsi="GHEA Grapalat" w:cs="Sylfaen"/>
          <w:sz w:val="20"/>
          <w:lang w:val="ru-RU"/>
        </w:rPr>
        <w:t>չեն</w:t>
      </w:r>
      <w:r w:rsidR="00E67BA7" w:rsidRPr="005E1F72">
        <w:rPr>
          <w:rFonts w:ascii="GHEA Grapalat" w:hAnsi="GHEA Grapalat" w:cs="Sylfaen"/>
          <w:sz w:val="20"/>
          <w:lang w:val="af-ZA"/>
        </w:rPr>
        <w:t xml:space="preserve"> </w:t>
      </w:r>
      <w:r w:rsidR="00E67BA7" w:rsidRPr="005E1F72">
        <w:rPr>
          <w:rFonts w:ascii="GHEA Grapalat" w:hAnsi="GHEA Grapalat" w:cs="Sylfaen"/>
          <w:sz w:val="20"/>
          <w:lang w:val="ru-RU"/>
        </w:rPr>
        <w:t>պահանջվում</w:t>
      </w:r>
      <w:r w:rsidR="00E67BA7" w:rsidRPr="005E1F72">
        <w:rPr>
          <w:rFonts w:ascii="GHEA Grapalat" w:hAnsi="GHEA Grapalat" w:cs="Sylfaen"/>
          <w:sz w:val="20"/>
          <w:lang w:val="af-ZA"/>
        </w:rPr>
        <w:t xml:space="preserve"> </w:t>
      </w:r>
      <w:r w:rsidR="00E67BA7" w:rsidRPr="005E1F72">
        <w:rPr>
          <w:rFonts w:ascii="GHEA Grapalat" w:hAnsi="GHEA Grapalat" w:cs="Sylfaen"/>
          <w:sz w:val="20"/>
          <w:lang w:val="ru-RU"/>
        </w:rPr>
        <w:t>և</w:t>
      </w:r>
      <w:r w:rsidR="00E67BA7" w:rsidRPr="005E1F72">
        <w:rPr>
          <w:rFonts w:ascii="GHEA Grapalat" w:hAnsi="GHEA Grapalat" w:cs="Sylfaen"/>
          <w:sz w:val="20"/>
          <w:lang w:val="af-ZA"/>
        </w:rPr>
        <w:t xml:space="preserve"> </w:t>
      </w:r>
      <w:r w:rsidR="00E67BA7" w:rsidRPr="005E1F72">
        <w:rPr>
          <w:rFonts w:ascii="GHEA Grapalat" w:hAnsi="GHEA Grapalat" w:cs="Sylfaen"/>
          <w:sz w:val="20"/>
          <w:lang w:val="ru-RU"/>
        </w:rPr>
        <w:t>ներկայացվում</w:t>
      </w:r>
      <w:r w:rsidR="00DD2498" w:rsidRPr="005E1F72">
        <w:rPr>
          <w:rFonts w:ascii="GHEA Grapalat" w:hAnsi="GHEA Grapalat" w:cs="Sylfaen"/>
          <w:sz w:val="20"/>
          <w:lang w:val="af-ZA"/>
        </w:rPr>
        <w:t>:</w:t>
      </w:r>
      <w:r w:rsidR="00401BA5" w:rsidRPr="005E1F72">
        <w:rPr>
          <w:rFonts w:ascii="GHEA Grapalat" w:hAnsi="GHEA Grapalat" w:cs="Sylfaen"/>
          <w:sz w:val="20"/>
          <w:lang w:val="af-ZA"/>
        </w:rPr>
        <w:t xml:space="preserve"> </w:t>
      </w:r>
    </w:p>
    <w:p w14:paraId="36216E54"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0B4CF4">
        <w:rPr>
          <w:rFonts w:ascii="GHEA Grapalat" w:hAnsi="GHEA Grapalat" w:cs="Sylfaen"/>
          <w:sz w:val="20"/>
          <w:lang w:val="af-ZA"/>
        </w:rPr>
        <w:t>7</w:t>
      </w:r>
      <w:r w:rsidR="00A67EAC" w:rsidRPr="005E1F72">
        <w:rPr>
          <w:rFonts w:ascii="GHEA Grapalat" w:hAnsi="GHEA Grapalat" w:cs="Sylfaen"/>
          <w:sz w:val="20"/>
          <w:lang w:val="af-ZA"/>
        </w:rPr>
        <w:t xml:space="preserve"> </w:t>
      </w:r>
      <w:r w:rsidR="003946B4" w:rsidRPr="005E1F72">
        <w:rPr>
          <w:rFonts w:ascii="GHEA Grapalat" w:hAnsi="GHEA Grapalat" w:cs="Sylfaen"/>
          <w:sz w:val="20"/>
          <w:lang w:val="af-ZA"/>
        </w:rPr>
        <w:t xml:space="preserve">Սույն </w:t>
      </w:r>
      <w:r w:rsidR="003946B4" w:rsidRPr="005E1F72">
        <w:rPr>
          <w:rFonts w:ascii="GHEA Grapalat" w:hAnsi="GHEA Grapalat" w:cs="Sylfaen"/>
          <w:sz w:val="20"/>
          <w:lang w:val="ru-RU"/>
        </w:rPr>
        <w:t>հրավերով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նախատեսված</w:t>
      </w:r>
      <w:r w:rsidR="003946B4" w:rsidRPr="005E1F72">
        <w:rPr>
          <w:rFonts w:ascii="GHEA Grapalat" w:hAnsi="GHEA Grapalat" w:cs="Sylfaen"/>
          <w:sz w:val="20"/>
          <w:lang w:val="es-ES"/>
        </w:rPr>
        <w:t xml:space="preserve">` </w:t>
      </w:r>
      <w:r w:rsidR="00EE0EB3" w:rsidRPr="005E1F72">
        <w:rPr>
          <w:rFonts w:ascii="GHEA Grapalat" w:hAnsi="GHEA Grapalat" w:cs="Sylfaen"/>
          <w:sz w:val="20"/>
          <w:lang w:val="es-ES"/>
        </w:rPr>
        <w:t>մ</w:t>
      </w:r>
      <w:r w:rsidR="003946B4" w:rsidRPr="005E1F72">
        <w:rPr>
          <w:rFonts w:ascii="GHEA Grapalat" w:hAnsi="GHEA Grapalat" w:cs="Sylfaen"/>
          <w:sz w:val="20"/>
          <w:lang w:val="ru-RU"/>
        </w:rPr>
        <w:t>ասնակցի</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կազմված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փաստաթղթերը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ստորագրում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դրանք</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ներկայացնող</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անձը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կամ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անձը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այսուհետ</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w:t>
      </w:r>
      <w:r w:rsidR="003946B4" w:rsidRPr="005E1F72">
        <w:rPr>
          <w:rFonts w:ascii="GHEA Grapalat" w:hAnsi="GHEA Grapalat" w:cs="Sylfaen"/>
          <w:sz w:val="20"/>
          <w:lang w:val="es-ES"/>
        </w:rPr>
        <w:t>)</w:t>
      </w:r>
      <w:r w:rsidR="003946B4" w:rsidRPr="005E1F72">
        <w:rPr>
          <w:rFonts w:ascii="GHEA Grapalat" w:hAnsi="GHEA Grapalat" w:cs="Sylfaen"/>
          <w:sz w:val="20"/>
          <w:lang w:val="ru-RU"/>
        </w:rPr>
        <w:t>։</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Եթե</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ապա</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ներկայացվում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այդ</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լիազորությունը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վերապահված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լինելու</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մասին</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փաստաթուղթ։</w:t>
      </w:r>
    </w:p>
    <w:p w14:paraId="3B92654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0B4CF4">
        <w:rPr>
          <w:rFonts w:ascii="GHEA Grapalat" w:hAnsi="GHEA Grapalat" w:cs="Sylfaen"/>
          <w:sz w:val="20"/>
          <w:lang w:val="af-ZA"/>
        </w:rPr>
        <w:t>8</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Հայտում</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ներառվող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բնօրինակ</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փաստաթղթերի</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փոխարեն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ներկայացվել</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դրանց</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նոտարական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կարգով</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վավերացված</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օրինակները։</w:t>
      </w:r>
    </w:p>
    <w:p w14:paraId="7A45448A" w14:textId="77777777" w:rsidR="00460CA5" w:rsidRPr="005E1F72" w:rsidRDefault="00460CA5" w:rsidP="00EF3662">
      <w:pPr>
        <w:jc w:val="center"/>
        <w:rPr>
          <w:rFonts w:ascii="GHEA Grapalat" w:hAnsi="GHEA Grapalat"/>
          <w:b/>
          <w:sz w:val="20"/>
          <w:lang w:val="af-ZA"/>
        </w:rPr>
      </w:pPr>
    </w:p>
    <w:p w14:paraId="4E634EDA"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52D4F09D"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4E1F94B2"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2C984C74" w14:textId="77777777" w:rsidR="00E74BF6" w:rsidRPr="005E1F72" w:rsidRDefault="006C3873" w:rsidP="00EF3662">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14:paraId="16CE0A52" w14:textId="77777777" w:rsidR="00B2572B" w:rsidRPr="005E1F72" w:rsidRDefault="00B2572B" w:rsidP="00EF3662">
      <w:pPr>
        <w:pStyle w:val="norm"/>
        <w:spacing w:line="240" w:lineRule="auto"/>
        <w:ind w:firstLine="284"/>
        <w:jc w:val="right"/>
        <w:rPr>
          <w:rFonts w:ascii="GHEA Grapalat" w:hAnsi="GHEA Grapalat" w:cs="Arial"/>
          <w:b/>
          <w:sz w:val="20"/>
          <w:lang w:val="es-ES"/>
        </w:rPr>
      </w:pPr>
      <w:proofErr w:type="spellStart"/>
      <w:r w:rsidRPr="005E1F72">
        <w:rPr>
          <w:rFonts w:ascii="GHEA Grapalat" w:hAnsi="GHEA Grapalat" w:cs="Sylfaen"/>
          <w:b/>
          <w:sz w:val="20"/>
          <w:lang w:val="es-ES"/>
        </w:rPr>
        <w:lastRenderedPageBreak/>
        <w:t>Հավելված</w:t>
      </w:r>
      <w:proofErr w:type="spellEnd"/>
      <w:r w:rsidRPr="005E1F72">
        <w:rPr>
          <w:rFonts w:ascii="GHEA Grapalat" w:hAnsi="GHEA Grapalat" w:cs="Arial"/>
          <w:b/>
          <w:sz w:val="20"/>
          <w:lang w:val="es-ES"/>
        </w:rPr>
        <w:t xml:space="preserve">  N 1</w:t>
      </w:r>
    </w:p>
    <w:p w14:paraId="796E9D63" w14:textId="5619D1FC" w:rsidR="00B2572B" w:rsidRPr="000E2660" w:rsidRDefault="00B2572B" w:rsidP="00EF3662">
      <w:pPr>
        <w:pStyle w:val="BodyTextIndent3"/>
        <w:spacing w:line="240" w:lineRule="auto"/>
        <w:jc w:val="right"/>
        <w:rPr>
          <w:rFonts w:ascii="GHEA Grapalat" w:hAnsi="GHEA Grapalat" w:cs="Arial"/>
          <w:b/>
          <w:highlight w:val="yellow"/>
          <w:lang w:val="es-ES"/>
        </w:rPr>
      </w:pPr>
      <w:r w:rsidRPr="000E2660">
        <w:rPr>
          <w:rFonts w:ascii="GHEA Grapalat" w:hAnsi="GHEA Grapalat"/>
          <w:sz w:val="24"/>
          <w:szCs w:val="24"/>
          <w:highlight w:val="yellow"/>
          <w:lang w:val="af-ZA"/>
        </w:rPr>
        <w:t>«</w:t>
      </w:r>
      <w:r w:rsidR="00A05E6A" w:rsidRPr="000E2660">
        <w:rPr>
          <w:rFonts w:ascii="GHEA Grapalat" w:hAnsi="GHEA Grapalat"/>
          <w:b/>
          <w:highlight w:val="yellow"/>
          <w:lang w:val="es-ES"/>
        </w:rPr>
        <w:t>ԵՔ-ԳՀԱՊՁԲ-2</w:t>
      </w:r>
      <w:r w:rsidR="005D49DE" w:rsidRPr="000E2660">
        <w:rPr>
          <w:rFonts w:ascii="GHEA Grapalat" w:hAnsi="GHEA Grapalat"/>
          <w:b/>
          <w:highlight w:val="yellow"/>
          <w:lang w:val="es-ES"/>
        </w:rPr>
        <w:t>6</w:t>
      </w:r>
      <w:r w:rsidR="00A05E6A" w:rsidRPr="000E2660">
        <w:rPr>
          <w:rFonts w:ascii="GHEA Grapalat" w:hAnsi="GHEA Grapalat"/>
          <w:b/>
          <w:highlight w:val="yellow"/>
          <w:lang w:val="es-ES"/>
        </w:rPr>
        <w:t>/</w:t>
      </w:r>
      <w:r w:rsidR="005D49DE" w:rsidRPr="000E2660">
        <w:rPr>
          <w:rFonts w:ascii="GHEA Grapalat" w:hAnsi="GHEA Grapalat"/>
          <w:b/>
          <w:highlight w:val="yellow"/>
          <w:lang w:val="es-ES"/>
        </w:rPr>
        <w:t>3</w:t>
      </w:r>
      <w:r w:rsidRPr="000E2660">
        <w:rPr>
          <w:rFonts w:ascii="GHEA Grapalat" w:hAnsi="GHEA Grapalat"/>
          <w:sz w:val="24"/>
          <w:szCs w:val="24"/>
          <w:highlight w:val="yellow"/>
          <w:lang w:val="af-ZA"/>
        </w:rPr>
        <w:t>»</w:t>
      </w:r>
      <w:r w:rsidRPr="000E2660">
        <w:rPr>
          <w:rFonts w:ascii="GHEA Grapalat" w:hAnsi="GHEA Grapalat"/>
          <w:b/>
          <w:highlight w:val="yellow"/>
          <w:lang w:val="es-ES"/>
        </w:rPr>
        <w:t xml:space="preserve">  </w:t>
      </w:r>
      <w:proofErr w:type="spellStart"/>
      <w:r w:rsidRPr="000E2660">
        <w:rPr>
          <w:rFonts w:ascii="GHEA Grapalat" w:hAnsi="GHEA Grapalat" w:cs="Sylfaen"/>
          <w:b/>
          <w:highlight w:val="yellow"/>
          <w:lang w:val="es-ES"/>
        </w:rPr>
        <w:t>ծածկագրով</w:t>
      </w:r>
      <w:proofErr w:type="spellEnd"/>
    </w:p>
    <w:p w14:paraId="2398E89C" w14:textId="0211A47B" w:rsidR="00B2572B" w:rsidRPr="005E1F72" w:rsidRDefault="00F0744D" w:rsidP="00EF3662">
      <w:pPr>
        <w:pStyle w:val="BodyTextIndent3"/>
        <w:spacing w:line="240" w:lineRule="auto"/>
        <w:jc w:val="right"/>
        <w:rPr>
          <w:rFonts w:ascii="GHEA Grapalat" w:hAnsi="GHEA Grapalat" w:cs="Arial"/>
          <w:b/>
          <w:lang w:val="es-ES"/>
        </w:rPr>
      </w:pPr>
      <w:proofErr w:type="spellStart"/>
      <w:r w:rsidRPr="000E2660">
        <w:rPr>
          <w:rFonts w:ascii="GHEA Grapalat" w:hAnsi="GHEA Grapalat" w:cs="Sylfaen"/>
          <w:b/>
          <w:highlight w:val="yellow"/>
          <w:lang w:val="es-ES"/>
        </w:rPr>
        <w:t>գնանշման</w:t>
      </w:r>
      <w:proofErr w:type="spellEnd"/>
      <w:r w:rsidRPr="000E2660">
        <w:rPr>
          <w:rFonts w:ascii="GHEA Grapalat" w:hAnsi="GHEA Grapalat" w:cs="Sylfaen"/>
          <w:b/>
          <w:highlight w:val="yellow"/>
          <w:lang w:val="es-ES"/>
        </w:rPr>
        <w:t xml:space="preserve"> </w:t>
      </w:r>
      <w:proofErr w:type="spellStart"/>
      <w:r w:rsidRPr="000E2660">
        <w:rPr>
          <w:rFonts w:ascii="GHEA Grapalat" w:hAnsi="GHEA Grapalat" w:cs="Sylfaen"/>
          <w:b/>
          <w:highlight w:val="yellow"/>
          <w:lang w:val="es-ES"/>
        </w:rPr>
        <w:t>հարցման</w:t>
      </w:r>
      <w:proofErr w:type="spellEnd"/>
      <w:r>
        <w:rPr>
          <w:rFonts w:ascii="GHEA Grapalat" w:hAnsi="GHEA Grapalat" w:cs="Sylfaen"/>
          <w:b/>
          <w:lang w:val="hy-AM"/>
        </w:rPr>
        <w:t xml:space="preserve"> </w:t>
      </w:r>
      <w:proofErr w:type="spellStart"/>
      <w:r w:rsidR="00B2572B" w:rsidRPr="005E1F72">
        <w:rPr>
          <w:rFonts w:ascii="GHEA Grapalat" w:hAnsi="GHEA Grapalat" w:cs="Sylfaen"/>
          <w:b/>
          <w:lang w:val="es-ES"/>
        </w:rPr>
        <w:t>հրավերի</w:t>
      </w:r>
      <w:proofErr w:type="spellEnd"/>
    </w:p>
    <w:p w14:paraId="3C207613" w14:textId="77777777" w:rsidR="00B2572B" w:rsidRPr="005E1F72" w:rsidRDefault="00B2572B" w:rsidP="00EF3662">
      <w:pPr>
        <w:jc w:val="center"/>
        <w:rPr>
          <w:rFonts w:ascii="GHEA Grapalat" w:hAnsi="GHEA Grapalat" w:cs="Sylfaen"/>
          <w:b/>
          <w:lang w:val="es-ES"/>
        </w:rPr>
      </w:pPr>
    </w:p>
    <w:p w14:paraId="1A63B49D" w14:textId="77777777" w:rsidR="00F27F49" w:rsidRDefault="00F27F49" w:rsidP="00EF3662">
      <w:pPr>
        <w:jc w:val="center"/>
        <w:rPr>
          <w:rFonts w:ascii="GHEA Grapalat" w:hAnsi="GHEA Grapalat" w:cs="Sylfaen"/>
          <w:b/>
          <w:lang w:val="es-ES"/>
        </w:rPr>
      </w:pPr>
    </w:p>
    <w:p w14:paraId="7E14B609" w14:textId="77777777" w:rsidR="00F27F49" w:rsidRDefault="00F27F49" w:rsidP="00EF3662">
      <w:pPr>
        <w:jc w:val="center"/>
        <w:rPr>
          <w:rFonts w:ascii="GHEA Grapalat" w:hAnsi="GHEA Grapalat" w:cs="Sylfaen"/>
          <w:b/>
          <w:lang w:val="es-ES"/>
        </w:rPr>
      </w:pPr>
    </w:p>
    <w:p w14:paraId="445E82BB" w14:textId="128EDB8B" w:rsidR="00B2572B" w:rsidRPr="005E1F72" w:rsidRDefault="00B2572B" w:rsidP="00EF3662">
      <w:pPr>
        <w:jc w:val="center"/>
        <w:rPr>
          <w:rFonts w:ascii="GHEA Grapalat" w:hAnsi="GHEA Grapalat" w:cs="Arial"/>
          <w:b/>
          <w:lang w:val="es-ES"/>
        </w:rPr>
      </w:pPr>
      <w:r w:rsidRPr="005E1F72">
        <w:rPr>
          <w:rFonts w:ascii="GHEA Grapalat" w:hAnsi="GHEA Grapalat" w:cs="Sylfaen"/>
          <w:b/>
          <w:lang w:val="es-ES"/>
        </w:rPr>
        <w:t>ԴԻՄՈՒՄ</w:t>
      </w:r>
      <w:r w:rsidR="003B01FC">
        <w:rPr>
          <w:rFonts w:ascii="GHEA Grapalat" w:hAnsi="GHEA Grapalat" w:cs="Sylfaen"/>
          <w:b/>
          <w:lang w:val="hy-AM"/>
        </w:rPr>
        <w:t>-</w:t>
      </w:r>
      <w:r w:rsidR="006C3873">
        <w:rPr>
          <w:rFonts w:ascii="GHEA Grapalat" w:hAnsi="GHEA Grapalat" w:cs="Sylfaen"/>
          <w:b/>
          <w:lang w:val="es-ES"/>
        </w:rPr>
        <w:t>ՀԱՅՏԱՐԱՐՈՒԹՅՈՒՆ</w:t>
      </w:r>
      <w:r w:rsidRPr="005E1F72">
        <w:rPr>
          <w:rFonts w:ascii="GHEA Grapalat" w:hAnsi="GHEA Grapalat" w:cs="Sylfaen"/>
          <w:b/>
          <w:lang w:val="es-ES"/>
        </w:rPr>
        <w:t>*</w:t>
      </w:r>
    </w:p>
    <w:p w14:paraId="78CA12E0" w14:textId="6F6D679A" w:rsidR="00B2572B" w:rsidRDefault="00F27F49"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 xml:space="preserve">գնանշման հարցման </w:t>
      </w:r>
      <w:proofErr w:type="spellStart"/>
      <w:r w:rsidR="00B2572B" w:rsidRPr="005E1F72">
        <w:rPr>
          <w:rFonts w:ascii="GHEA Grapalat" w:hAnsi="GHEA Grapalat" w:cs="Sylfaen"/>
          <w:color w:val="auto"/>
          <w:sz w:val="24"/>
          <w:szCs w:val="24"/>
          <w:lang w:val="es-ES"/>
        </w:rPr>
        <w:t>մասնակցելու</w:t>
      </w:r>
      <w:proofErr w:type="spellEnd"/>
      <w:r w:rsidR="00B2572B" w:rsidRPr="005E1F72">
        <w:rPr>
          <w:rFonts w:ascii="GHEA Grapalat" w:hAnsi="GHEA Grapalat" w:cs="Arial"/>
          <w:color w:val="auto"/>
          <w:sz w:val="24"/>
          <w:szCs w:val="24"/>
          <w:lang w:val="es-ES"/>
        </w:rPr>
        <w:t xml:space="preserve">  </w:t>
      </w:r>
    </w:p>
    <w:p w14:paraId="3DFE0BE7" w14:textId="77777777" w:rsidR="00F27F49" w:rsidRDefault="00F27F49" w:rsidP="00F27F49">
      <w:pPr>
        <w:rPr>
          <w:lang w:val="es-ES" w:eastAsia="ru-RU"/>
        </w:rPr>
      </w:pPr>
    </w:p>
    <w:p w14:paraId="561B7662" w14:textId="77777777" w:rsidR="00F27F49" w:rsidRDefault="00F27F49" w:rsidP="00F27F49">
      <w:pPr>
        <w:rPr>
          <w:lang w:val="es-ES" w:eastAsia="ru-RU"/>
        </w:rPr>
      </w:pPr>
    </w:p>
    <w:p w14:paraId="4FDEEFF2" w14:textId="77777777" w:rsidR="00F27F49" w:rsidRPr="005E1F72" w:rsidRDefault="00F27F49" w:rsidP="00F27F49">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ցանկություն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ունի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մասնակցել</w:t>
      </w:r>
      <w:proofErr w:type="spellEnd"/>
    </w:p>
    <w:p w14:paraId="36A7EA4F" w14:textId="77777777" w:rsidR="00F27F49" w:rsidRPr="005E1F72" w:rsidRDefault="00F27F49" w:rsidP="00F27F49">
      <w:pPr>
        <w:jc w:val="both"/>
        <w:rPr>
          <w:rFonts w:ascii="GHEA Grapalat" w:hAnsi="GHEA Grapalat"/>
          <w:sz w:val="22"/>
          <w:szCs w:val="22"/>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sidRPr="005E1F72">
        <w:rPr>
          <w:rFonts w:ascii="GHEA Grapalat" w:hAnsi="GHEA Grapalat" w:cs="Sylfaen"/>
          <w:vertAlign w:val="superscript"/>
          <w:lang w:val="es-ES"/>
        </w:rPr>
        <w:t>մասնակցի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62D4B8E8" w14:textId="0C7F368F" w:rsidR="00F27F49" w:rsidRPr="005E1F72" w:rsidRDefault="00F27F49" w:rsidP="00F27F49">
      <w:pPr>
        <w:jc w:val="both"/>
        <w:rPr>
          <w:rFonts w:ascii="GHEA Grapalat" w:hAnsi="GHEA Grapalat"/>
          <w:sz w:val="22"/>
          <w:szCs w:val="22"/>
          <w:u w:val="single"/>
          <w:lang w:val="es-ES"/>
        </w:rPr>
      </w:pPr>
      <w:proofErr w:type="spellStart"/>
      <w:r w:rsidRPr="003928D0">
        <w:rPr>
          <w:rFonts w:ascii="GHEA Grapalat" w:hAnsi="GHEA Grapalat" w:cs="Sylfaen"/>
          <w:sz w:val="20"/>
          <w:szCs w:val="20"/>
          <w:u w:val="single"/>
          <w:lang w:val="es-ES"/>
        </w:rPr>
        <w:t>Երևանի</w:t>
      </w:r>
      <w:proofErr w:type="spellEnd"/>
      <w:r w:rsidRPr="003928D0">
        <w:rPr>
          <w:rFonts w:ascii="GHEA Grapalat" w:hAnsi="GHEA Grapalat" w:cs="Sylfaen"/>
          <w:sz w:val="20"/>
          <w:szCs w:val="20"/>
          <w:u w:val="single"/>
          <w:lang w:val="es-ES"/>
        </w:rPr>
        <w:t xml:space="preserve"> </w:t>
      </w:r>
      <w:proofErr w:type="spellStart"/>
      <w:r w:rsidRPr="003928D0">
        <w:rPr>
          <w:rFonts w:ascii="GHEA Grapalat" w:hAnsi="GHEA Grapalat" w:cs="Sylfaen"/>
          <w:sz w:val="20"/>
          <w:szCs w:val="20"/>
          <w:u w:val="single"/>
          <w:lang w:val="es-ES"/>
        </w:rPr>
        <w:t>քաղաքապետարանի</w:t>
      </w:r>
      <w:proofErr w:type="spellEnd"/>
      <w:r w:rsidRPr="005E1F72">
        <w:rPr>
          <w:rFonts w:ascii="GHEA Grapalat" w:hAnsi="GHEA Grapalat" w:cs="Sylfaen"/>
          <w:sz w:val="20"/>
          <w:szCs w:val="20"/>
          <w:lang w:val="es-ES"/>
        </w:rPr>
        <w:t xml:space="preserve"> </w:t>
      </w:r>
      <w:r>
        <w:rPr>
          <w:rFonts w:ascii="GHEA Grapalat" w:hAnsi="GHEA Grapalat" w:cs="Sylfaen"/>
          <w:sz w:val="20"/>
          <w:szCs w:val="20"/>
          <w:lang w:val="hy-AM"/>
        </w:rPr>
        <w:t xml:space="preserve">   </w:t>
      </w:r>
      <w:proofErr w:type="spellStart"/>
      <w:r w:rsidRPr="005E1F72">
        <w:rPr>
          <w:rFonts w:ascii="GHEA Grapalat" w:hAnsi="GHEA Grapalat" w:cs="Sylfaen"/>
          <w:sz w:val="20"/>
          <w:szCs w:val="20"/>
          <w:lang w:val="es-ES"/>
        </w:rPr>
        <w:t>կողմից</w:t>
      </w:r>
      <w:proofErr w:type="spellEnd"/>
      <w:r w:rsidRPr="00F27F49">
        <w:rPr>
          <w:rFonts w:ascii="GHEA Grapalat" w:hAnsi="GHEA Grapalat" w:cs="Sylfaen"/>
          <w:sz w:val="20"/>
          <w:szCs w:val="20"/>
          <w:lang w:val="es-ES"/>
        </w:rPr>
        <w:t xml:space="preserve"> </w:t>
      </w:r>
      <w:r w:rsidR="006445D5" w:rsidRPr="000E2660">
        <w:rPr>
          <w:rFonts w:ascii="GHEA Grapalat" w:hAnsi="GHEA Grapalat" w:cs="Sylfaen"/>
          <w:sz w:val="20"/>
          <w:szCs w:val="20"/>
          <w:highlight w:val="yellow"/>
          <w:lang w:val="es-ES"/>
        </w:rPr>
        <w:t>ԵՔ-ԳՀԱՊՁԲ-2</w:t>
      </w:r>
      <w:r w:rsidR="005D49DE" w:rsidRPr="000E2660">
        <w:rPr>
          <w:rFonts w:ascii="GHEA Grapalat" w:hAnsi="GHEA Grapalat" w:cs="Sylfaen"/>
          <w:sz w:val="20"/>
          <w:szCs w:val="20"/>
          <w:highlight w:val="yellow"/>
          <w:lang w:val="es-ES"/>
        </w:rPr>
        <w:t>6</w:t>
      </w:r>
      <w:r w:rsidR="006445D5" w:rsidRPr="000E2660">
        <w:rPr>
          <w:rFonts w:ascii="GHEA Grapalat" w:hAnsi="GHEA Grapalat" w:cs="Sylfaen"/>
          <w:sz w:val="20"/>
          <w:szCs w:val="20"/>
          <w:highlight w:val="yellow"/>
          <w:lang w:val="es-ES"/>
        </w:rPr>
        <w:t>/</w:t>
      </w:r>
      <w:r w:rsidR="005D49DE" w:rsidRPr="000E2660">
        <w:rPr>
          <w:rFonts w:ascii="GHEA Grapalat" w:hAnsi="GHEA Grapalat" w:cs="Sylfaen"/>
          <w:sz w:val="20"/>
          <w:szCs w:val="20"/>
          <w:highlight w:val="yellow"/>
          <w:lang w:val="es-ES"/>
        </w:rPr>
        <w:t>3</w:t>
      </w:r>
      <w:r w:rsidR="00A05E6A">
        <w:rPr>
          <w:rFonts w:ascii="GHEA Grapalat" w:hAnsi="GHEA Grapalat" w:cs="Sylfaen"/>
          <w:sz w:val="20"/>
          <w:szCs w:val="20"/>
          <w:lang w:val="hy-AM"/>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հայտարարված</w:t>
      </w:r>
    </w:p>
    <w:p w14:paraId="15C67ED1" w14:textId="77777777" w:rsidR="00F27F49" w:rsidRPr="0093002B" w:rsidRDefault="00F27F49" w:rsidP="00F27F49">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p>
    <w:p w14:paraId="7AFBC5EE" w14:textId="0D7910FA" w:rsidR="00F27F49" w:rsidRPr="00F55999" w:rsidRDefault="00DF40B5" w:rsidP="00F27F49">
      <w:pPr>
        <w:jc w:val="both"/>
        <w:rPr>
          <w:rFonts w:ascii="GHEA Grapalat" w:hAnsi="GHEA Grapalat" w:cs="Sylfaen"/>
          <w:sz w:val="20"/>
          <w:szCs w:val="20"/>
          <w:lang w:val="es-ES"/>
        </w:rPr>
      </w:pPr>
      <w:r>
        <w:rPr>
          <w:rFonts w:ascii="GHEA Grapalat" w:hAnsi="GHEA Grapalat" w:cs="Sylfaen"/>
          <w:sz w:val="20"/>
          <w:szCs w:val="20"/>
          <w:lang w:val="hy-AM"/>
        </w:rPr>
        <w:t>գ</w:t>
      </w:r>
      <w:r w:rsidR="00F27F49">
        <w:rPr>
          <w:rFonts w:ascii="GHEA Grapalat" w:hAnsi="GHEA Grapalat" w:cs="Sylfaen"/>
          <w:sz w:val="20"/>
          <w:szCs w:val="20"/>
          <w:lang w:val="hy-AM"/>
        </w:rPr>
        <w:t>նանշման հարցման</w:t>
      </w:r>
      <w:r w:rsidR="00493ED9">
        <w:rPr>
          <w:rFonts w:ascii="GHEA Grapalat" w:hAnsi="GHEA Grapalat" w:cs="Sylfaen"/>
          <w:sz w:val="20"/>
          <w:szCs w:val="20"/>
          <w:lang w:val="hy-AM"/>
        </w:rPr>
        <w:t xml:space="preserve"> ---------------</w:t>
      </w:r>
      <w:r w:rsidR="00F27F49" w:rsidRPr="0093002B">
        <w:rPr>
          <w:rFonts w:ascii="GHEA Grapalat" w:hAnsi="GHEA Grapalat" w:cs="Arial"/>
          <w:sz w:val="16"/>
          <w:szCs w:val="16"/>
          <w:lang w:val="es-ES"/>
        </w:rPr>
        <w:t xml:space="preserve"> </w:t>
      </w:r>
      <w:r w:rsidR="003F2AD9" w:rsidRPr="003F2AD9">
        <w:rPr>
          <w:rFonts w:ascii="GHEA Grapalat" w:hAnsi="GHEA Grapalat" w:cs="Arial"/>
          <w:sz w:val="16"/>
          <w:szCs w:val="16"/>
          <w:lang w:val="es-ES"/>
        </w:rPr>
        <w:t xml:space="preserve">  </w:t>
      </w:r>
      <w:proofErr w:type="spellStart"/>
      <w:r w:rsidR="003F2AD9" w:rsidRPr="003F2AD9">
        <w:rPr>
          <w:rFonts w:ascii="GHEA Grapalat" w:hAnsi="GHEA Grapalat" w:cs="Arial"/>
          <w:sz w:val="20"/>
          <w:szCs w:val="20"/>
          <w:lang w:val="es-ES"/>
        </w:rPr>
        <w:t>չափաբաժնին</w:t>
      </w:r>
      <w:proofErr w:type="spellEnd"/>
      <w:r w:rsidR="00493ED9">
        <w:rPr>
          <w:rFonts w:ascii="GHEA Grapalat" w:hAnsi="GHEA Grapalat" w:cs="Arial"/>
          <w:sz w:val="20"/>
          <w:szCs w:val="20"/>
          <w:lang w:val="es-ES"/>
        </w:rPr>
        <w:t xml:space="preserve"> </w:t>
      </w:r>
      <w:r w:rsidR="003F2AD9" w:rsidRPr="003F2AD9">
        <w:rPr>
          <w:rFonts w:ascii="GHEA Grapalat" w:hAnsi="GHEA Grapalat" w:cs="Arial"/>
          <w:sz w:val="20"/>
          <w:szCs w:val="20"/>
          <w:lang w:val="es-ES"/>
        </w:rPr>
        <w:t>(</w:t>
      </w:r>
      <w:proofErr w:type="spellStart"/>
      <w:r w:rsidR="003F2AD9" w:rsidRPr="003F2AD9">
        <w:rPr>
          <w:rFonts w:ascii="GHEA Grapalat" w:hAnsi="GHEA Grapalat" w:cs="Arial"/>
          <w:sz w:val="20"/>
          <w:szCs w:val="20"/>
          <w:lang w:val="es-ES"/>
        </w:rPr>
        <w:t>չափաբաժիններին</w:t>
      </w:r>
      <w:proofErr w:type="spellEnd"/>
      <w:r w:rsidR="003F2AD9" w:rsidRPr="003F2AD9">
        <w:rPr>
          <w:rFonts w:ascii="GHEA Grapalat" w:hAnsi="GHEA Grapalat" w:cs="Arial"/>
          <w:sz w:val="20"/>
          <w:szCs w:val="20"/>
          <w:lang w:val="es-ES"/>
        </w:rPr>
        <w:t xml:space="preserve">) </w:t>
      </w:r>
      <w:r w:rsidR="00F27F49" w:rsidRPr="003F2AD9">
        <w:rPr>
          <w:rFonts w:ascii="GHEA Grapalat" w:hAnsi="GHEA Grapalat" w:cs="Sylfaen"/>
          <w:sz w:val="20"/>
          <w:szCs w:val="20"/>
          <w:lang w:val="es-ES"/>
        </w:rPr>
        <w:t>և</w:t>
      </w:r>
      <w:r w:rsidR="00F27F49" w:rsidRPr="0093002B">
        <w:rPr>
          <w:rFonts w:ascii="GHEA Grapalat" w:hAnsi="GHEA Grapalat" w:cs="Arial"/>
          <w:sz w:val="20"/>
          <w:szCs w:val="20"/>
          <w:lang w:val="es-ES"/>
        </w:rPr>
        <w:t xml:space="preserve"> </w:t>
      </w:r>
      <w:proofErr w:type="spellStart"/>
      <w:r w:rsidR="00F27F49" w:rsidRPr="0093002B">
        <w:rPr>
          <w:rFonts w:ascii="GHEA Grapalat" w:hAnsi="GHEA Grapalat" w:cs="Sylfaen"/>
          <w:sz w:val="20"/>
          <w:szCs w:val="20"/>
          <w:lang w:val="es-ES"/>
        </w:rPr>
        <w:t>հրավերի</w:t>
      </w:r>
      <w:proofErr w:type="spellEnd"/>
      <w:r w:rsidR="00F27F49" w:rsidRPr="0093002B">
        <w:rPr>
          <w:rFonts w:ascii="GHEA Grapalat" w:hAnsi="GHEA Grapalat" w:cs="Sylfaen"/>
          <w:sz w:val="20"/>
          <w:szCs w:val="20"/>
          <w:lang w:val="es-ES"/>
        </w:rPr>
        <w:t xml:space="preserve"> </w:t>
      </w:r>
      <w:proofErr w:type="spellStart"/>
      <w:r w:rsidR="00F27F49" w:rsidRPr="0093002B">
        <w:rPr>
          <w:rFonts w:ascii="GHEA Grapalat" w:hAnsi="GHEA Grapalat" w:cs="Sylfaen"/>
          <w:sz w:val="20"/>
          <w:szCs w:val="20"/>
          <w:lang w:val="es-ES"/>
        </w:rPr>
        <w:t>պահանջներին</w:t>
      </w:r>
      <w:proofErr w:type="spellEnd"/>
      <w:r w:rsidR="00F27F49" w:rsidRPr="0093002B">
        <w:rPr>
          <w:rFonts w:ascii="GHEA Grapalat" w:hAnsi="GHEA Grapalat" w:cs="Sylfaen"/>
          <w:sz w:val="20"/>
          <w:szCs w:val="20"/>
          <w:lang w:val="es-ES"/>
        </w:rPr>
        <w:t xml:space="preserve"> </w:t>
      </w:r>
      <w:proofErr w:type="spellStart"/>
      <w:r w:rsidR="00F27F49" w:rsidRPr="0093002B">
        <w:rPr>
          <w:rFonts w:ascii="GHEA Grapalat" w:hAnsi="GHEA Grapalat" w:cs="Sylfaen"/>
          <w:sz w:val="20"/>
          <w:szCs w:val="20"/>
          <w:lang w:val="es-ES"/>
        </w:rPr>
        <w:t>համապատասխան</w:t>
      </w:r>
      <w:proofErr w:type="spellEnd"/>
      <w:r w:rsidR="00F27F49" w:rsidRPr="0093002B">
        <w:rPr>
          <w:rFonts w:ascii="GHEA Grapalat" w:hAnsi="GHEA Grapalat" w:cs="Arial"/>
          <w:sz w:val="20"/>
          <w:szCs w:val="20"/>
          <w:lang w:val="es-ES"/>
        </w:rPr>
        <w:t xml:space="preserve">  </w:t>
      </w:r>
      <w:proofErr w:type="spellStart"/>
      <w:r w:rsidR="00F27F49" w:rsidRPr="0093002B">
        <w:rPr>
          <w:rFonts w:ascii="GHEA Grapalat" w:hAnsi="GHEA Grapalat" w:cs="Sylfaen"/>
          <w:sz w:val="20"/>
          <w:szCs w:val="20"/>
          <w:lang w:val="es-ES"/>
        </w:rPr>
        <w:t>ներկայացնում</w:t>
      </w:r>
      <w:proofErr w:type="spellEnd"/>
      <w:r w:rsidR="00F27F49" w:rsidRPr="0093002B">
        <w:rPr>
          <w:rFonts w:ascii="GHEA Grapalat" w:hAnsi="GHEA Grapalat" w:cs="Arial"/>
          <w:sz w:val="20"/>
          <w:szCs w:val="20"/>
          <w:lang w:val="es-ES"/>
        </w:rPr>
        <w:t xml:space="preserve">  </w:t>
      </w:r>
      <w:r w:rsidR="00F27F49" w:rsidRPr="0093002B">
        <w:rPr>
          <w:rFonts w:ascii="GHEA Grapalat" w:hAnsi="GHEA Grapalat" w:cs="Sylfaen"/>
          <w:sz w:val="20"/>
          <w:szCs w:val="20"/>
          <w:lang w:val="es-ES"/>
        </w:rPr>
        <w:t>է</w:t>
      </w:r>
      <w:r w:rsidR="00F27F49" w:rsidRPr="0093002B">
        <w:rPr>
          <w:rFonts w:ascii="GHEA Grapalat" w:hAnsi="GHEA Grapalat" w:cs="Arial"/>
          <w:sz w:val="20"/>
          <w:szCs w:val="20"/>
          <w:lang w:val="es-ES"/>
        </w:rPr>
        <w:t xml:space="preserve"> </w:t>
      </w:r>
      <w:proofErr w:type="spellStart"/>
      <w:r w:rsidR="00F27F49" w:rsidRPr="0093002B">
        <w:rPr>
          <w:rFonts w:ascii="GHEA Grapalat" w:hAnsi="GHEA Grapalat" w:cs="Sylfaen"/>
          <w:sz w:val="20"/>
          <w:szCs w:val="20"/>
          <w:lang w:val="es-ES"/>
        </w:rPr>
        <w:t>հայտ</w:t>
      </w:r>
      <w:proofErr w:type="spellEnd"/>
      <w:r w:rsidR="00F27F49" w:rsidRPr="0093002B">
        <w:rPr>
          <w:rFonts w:ascii="GHEA Grapalat" w:hAnsi="GHEA Grapalat" w:cs="Sylfaen"/>
          <w:sz w:val="20"/>
          <w:szCs w:val="20"/>
          <w:lang w:val="es-ES"/>
        </w:rPr>
        <w:t>:</w:t>
      </w:r>
    </w:p>
    <w:p w14:paraId="27E52988" w14:textId="77777777" w:rsidR="00F27F49" w:rsidRPr="0093002B" w:rsidRDefault="00F27F49" w:rsidP="00F27F49">
      <w:pPr>
        <w:jc w:val="both"/>
        <w:rPr>
          <w:rFonts w:ascii="GHEA Grapalat" w:hAnsi="GHEA Grapalat"/>
          <w:sz w:val="12"/>
          <w:szCs w:val="12"/>
          <w:u w:val="single"/>
          <w:lang w:val="es-ES"/>
        </w:rPr>
      </w:pPr>
    </w:p>
    <w:p w14:paraId="1D7719CE" w14:textId="77777777" w:rsidR="00F27F49" w:rsidRPr="0093002B" w:rsidRDefault="00F27F49" w:rsidP="00F27F49">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հանդիսանում է </w:t>
      </w:r>
    </w:p>
    <w:p w14:paraId="7D25ADAD" w14:textId="77777777" w:rsidR="00F27F49" w:rsidRPr="0093002B" w:rsidRDefault="00F27F49" w:rsidP="00F27F49">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2984CEBE" w14:textId="77777777" w:rsidR="00F27F49" w:rsidRPr="0093002B" w:rsidRDefault="00F27F49" w:rsidP="00F27F49">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66FC2377" w14:textId="77777777" w:rsidR="00F27F49" w:rsidRPr="0093002B" w:rsidRDefault="00F27F49" w:rsidP="00F27F49">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անվանումը</w:t>
      </w:r>
    </w:p>
    <w:p w14:paraId="71E98144" w14:textId="77777777" w:rsidR="00F27F49" w:rsidRPr="0093002B" w:rsidDel="00437CDB" w:rsidRDefault="00F27F49" w:rsidP="00F27F49">
      <w:pPr>
        <w:jc w:val="both"/>
        <w:rPr>
          <w:rFonts w:ascii="GHEA Grapalat" w:hAnsi="GHEA Grapalat" w:cs="Sylfaen"/>
          <w:sz w:val="20"/>
          <w:szCs w:val="20"/>
          <w:lang w:val="es-ES"/>
        </w:rPr>
      </w:pPr>
    </w:p>
    <w:p w14:paraId="26110344" w14:textId="77777777" w:rsidR="00F27F49" w:rsidRPr="0093002B" w:rsidRDefault="00F27F49" w:rsidP="00F27F49">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75B72164" w14:textId="77777777" w:rsidR="00F27F49" w:rsidRPr="0093002B" w:rsidRDefault="00F27F49" w:rsidP="00F27F49">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p>
    <w:p w14:paraId="0D88E36E" w14:textId="77777777" w:rsidR="00F27F49" w:rsidRPr="0093002B" w:rsidRDefault="00F27F49" w:rsidP="00F27F49">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5789AE3A" w14:textId="77777777" w:rsidR="00F27F49" w:rsidRPr="0093002B" w:rsidRDefault="00F27F49" w:rsidP="00A832D3">
      <w:pPr>
        <w:numPr>
          <w:ilvl w:val="0"/>
          <w:numId w:val="5"/>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t>.</w:t>
      </w:r>
    </w:p>
    <w:p w14:paraId="57EDDAE9" w14:textId="77777777" w:rsidR="00F27F49" w:rsidRPr="0093002B" w:rsidRDefault="00F27F49" w:rsidP="00F27F49">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5AF3EF70" w14:textId="77777777" w:rsidR="00F27F49" w:rsidRPr="0093002B" w:rsidRDefault="00F27F49" w:rsidP="00A832D3">
      <w:pPr>
        <w:numPr>
          <w:ilvl w:val="0"/>
          <w:numId w:val="5"/>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w:t>
      </w:r>
    </w:p>
    <w:p w14:paraId="5B3590E0" w14:textId="77777777" w:rsidR="00F27F49" w:rsidRPr="0093002B" w:rsidRDefault="00F27F49" w:rsidP="00F27F49">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3103BE83" w14:textId="77777777" w:rsidR="00F27F49" w:rsidRPr="0093002B" w:rsidRDefault="00F27F49" w:rsidP="00F27F49">
      <w:pPr>
        <w:jc w:val="right"/>
        <w:rPr>
          <w:rFonts w:ascii="GHEA Grapalat" w:hAnsi="GHEA Grapalat"/>
          <w:sz w:val="10"/>
          <w:szCs w:val="10"/>
          <w:lang w:val="es-ES"/>
        </w:rPr>
      </w:pPr>
    </w:p>
    <w:p w14:paraId="77B078F5" w14:textId="77777777" w:rsidR="00F27F49" w:rsidRPr="0093002B" w:rsidRDefault="00F27F49" w:rsidP="00F27F49">
      <w:pPr>
        <w:jc w:val="right"/>
        <w:rPr>
          <w:rFonts w:ascii="GHEA Grapalat" w:hAnsi="GHEA Grapalat"/>
          <w:sz w:val="10"/>
          <w:szCs w:val="10"/>
          <w:lang w:val="es-ES"/>
        </w:rPr>
      </w:pPr>
    </w:p>
    <w:p w14:paraId="481D593F" w14:textId="77777777" w:rsidR="00F27F49" w:rsidRPr="0093002B" w:rsidRDefault="00F27F49" w:rsidP="00F27F49">
      <w:pPr>
        <w:jc w:val="right"/>
        <w:rPr>
          <w:rFonts w:ascii="GHEA Grapalat" w:hAnsi="GHEA Grapalat"/>
          <w:sz w:val="10"/>
          <w:szCs w:val="10"/>
          <w:lang w:val="es-ES"/>
        </w:rPr>
      </w:pPr>
    </w:p>
    <w:p w14:paraId="28F5A4AC" w14:textId="77777777" w:rsidR="00F27F49" w:rsidRPr="0093002B" w:rsidRDefault="00F27F49" w:rsidP="00F27F49">
      <w:pPr>
        <w:jc w:val="right"/>
        <w:rPr>
          <w:rFonts w:ascii="GHEA Grapalat" w:hAnsi="GHEA Grapalat"/>
          <w:sz w:val="10"/>
          <w:szCs w:val="10"/>
          <w:lang w:val="hy-AM"/>
        </w:rPr>
      </w:pPr>
    </w:p>
    <w:p w14:paraId="72BB2BB4" w14:textId="77777777" w:rsidR="00F27F49" w:rsidRPr="0093002B" w:rsidRDefault="00F27F49" w:rsidP="00A832D3">
      <w:pPr>
        <w:numPr>
          <w:ilvl w:val="0"/>
          <w:numId w:val="5"/>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rPr>
        <w:t>.</w:t>
      </w:r>
      <w:r w:rsidRPr="0093002B">
        <w:rPr>
          <w:rFonts w:ascii="GHEA Grapalat" w:hAnsi="GHEA Grapalat"/>
          <w:sz w:val="20"/>
          <w:szCs w:val="20"/>
          <w:lang w:val="es-ES"/>
        </w:rPr>
        <w:t xml:space="preserve">                                     </w:t>
      </w:r>
    </w:p>
    <w:p w14:paraId="118894B3" w14:textId="77777777" w:rsidR="00F27F49" w:rsidRPr="0093002B" w:rsidRDefault="00F27F49" w:rsidP="00F27F49">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3FBD57B1" w14:textId="77777777" w:rsidR="00F27F49" w:rsidRPr="0093002B" w:rsidRDefault="00F27F49" w:rsidP="00F27F49">
      <w:pPr>
        <w:jc w:val="right"/>
        <w:rPr>
          <w:rFonts w:ascii="GHEA Grapalat" w:hAnsi="GHEA Grapalat"/>
          <w:sz w:val="10"/>
          <w:szCs w:val="10"/>
          <w:lang w:val="hy-AM"/>
        </w:rPr>
      </w:pPr>
    </w:p>
    <w:p w14:paraId="5DD9F1C6" w14:textId="77777777" w:rsidR="00F27F49" w:rsidRPr="0093002B" w:rsidRDefault="00F27F49" w:rsidP="00F27F49">
      <w:pPr>
        <w:ind w:firstLine="708"/>
        <w:jc w:val="both"/>
        <w:rPr>
          <w:rFonts w:ascii="GHEA Grapalat" w:hAnsi="GHEA Grapalat" w:cs="Arial"/>
          <w:sz w:val="20"/>
          <w:szCs w:val="20"/>
          <w:lang w:val="hy-AM"/>
        </w:rPr>
      </w:pPr>
    </w:p>
    <w:p w14:paraId="0D1D15EB" w14:textId="77777777" w:rsidR="00F27F49" w:rsidRPr="0093002B" w:rsidRDefault="00F27F49" w:rsidP="00A832D3">
      <w:pPr>
        <w:numPr>
          <w:ilvl w:val="0"/>
          <w:numId w:val="5"/>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2FDE9BCF" w14:textId="77777777" w:rsidR="00F27F49" w:rsidRPr="0093002B" w:rsidRDefault="00F27F49" w:rsidP="00F27F49">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0A0C19F6" w14:textId="77777777" w:rsidR="00F27F49" w:rsidRPr="0093002B" w:rsidRDefault="00F27F49" w:rsidP="00F27F49">
      <w:pPr>
        <w:ind w:firstLine="709"/>
        <w:jc w:val="both"/>
        <w:rPr>
          <w:rFonts w:ascii="GHEA Grapalat" w:hAnsi="GHEA Grapalat" w:cs="Arial"/>
          <w:sz w:val="20"/>
          <w:szCs w:val="20"/>
          <w:lang w:val="hy-AM"/>
        </w:rPr>
      </w:pPr>
    </w:p>
    <w:p w14:paraId="0D4CA9F8" w14:textId="77777777" w:rsidR="00F27F49" w:rsidRPr="0093002B" w:rsidRDefault="00F27F49" w:rsidP="00F27F49">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51213A07" w14:textId="77777777" w:rsidR="00F27F49" w:rsidRPr="0093002B" w:rsidRDefault="00F27F49" w:rsidP="00F27F49">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02BBFB75" w14:textId="77777777" w:rsidR="00F27F49" w:rsidRPr="0093002B" w:rsidRDefault="00F27F49" w:rsidP="00F27F49">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00AA73FA" w14:textId="77777777" w:rsidR="00F27F49" w:rsidRPr="0093002B" w:rsidRDefault="00F27F49" w:rsidP="00F27F49">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262FE157" w14:textId="3767BDF7" w:rsidR="00F27F49" w:rsidRPr="0093002B" w:rsidRDefault="00F27F49" w:rsidP="00F27F49">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lang w:val="es-ES"/>
        </w:rPr>
        <w:t>բավարարում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են</w:t>
      </w:r>
      <w:r w:rsidRPr="0093002B">
        <w:rPr>
          <w:rFonts w:ascii="GHEA Grapalat" w:hAnsi="GHEA Grapalat" w:cs="Arial"/>
          <w:sz w:val="20"/>
          <w:szCs w:val="20"/>
          <w:lang w:val="es-ES"/>
        </w:rPr>
        <w:t xml:space="preserve"> </w:t>
      </w:r>
      <w:r w:rsidR="006445D5" w:rsidRPr="000E2660">
        <w:rPr>
          <w:rFonts w:ascii="GHEA Grapalat" w:hAnsi="GHEA Grapalat" w:cs="Arial"/>
          <w:sz w:val="20"/>
          <w:szCs w:val="20"/>
          <w:highlight w:val="yellow"/>
          <w:lang w:val="es-ES"/>
        </w:rPr>
        <w:t>ԵՔ-ԳՀԱՊՁԲ-2</w:t>
      </w:r>
      <w:r w:rsidR="005D49DE" w:rsidRPr="000E2660">
        <w:rPr>
          <w:rFonts w:ascii="GHEA Grapalat" w:hAnsi="GHEA Grapalat" w:cs="Arial"/>
          <w:sz w:val="20"/>
          <w:szCs w:val="20"/>
          <w:highlight w:val="yellow"/>
          <w:lang w:val="es-ES"/>
        </w:rPr>
        <w:t>6</w:t>
      </w:r>
      <w:r w:rsidR="006445D5" w:rsidRPr="000E2660">
        <w:rPr>
          <w:rFonts w:ascii="GHEA Grapalat" w:hAnsi="GHEA Grapalat" w:cs="Arial"/>
          <w:sz w:val="20"/>
          <w:szCs w:val="20"/>
          <w:highlight w:val="yellow"/>
          <w:lang w:val="es-ES"/>
        </w:rPr>
        <w:t>/</w:t>
      </w:r>
      <w:r w:rsidR="005D49DE" w:rsidRPr="000E2660">
        <w:rPr>
          <w:rFonts w:ascii="GHEA Grapalat" w:hAnsi="GHEA Grapalat" w:cs="Arial"/>
          <w:sz w:val="20"/>
          <w:szCs w:val="20"/>
          <w:highlight w:val="yellow"/>
          <w:lang w:val="es-ES"/>
        </w:rPr>
        <w:t>3</w:t>
      </w:r>
      <w:r w:rsidR="00A05E6A">
        <w:rPr>
          <w:rFonts w:ascii="GHEA Grapalat" w:hAnsi="GHEA Grapalat" w:cs="Arial"/>
          <w:sz w:val="20"/>
          <w:szCs w:val="20"/>
          <w:lang w:val="hy-AM"/>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պահանջներին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և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w:t>
      </w:r>
      <w:r w:rsidRPr="0093002B">
        <w:rPr>
          <w:rFonts w:ascii="GHEA Grapalat" w:hAnsi="GHEA Grapalat" w:cs="Sylfaen"/>
          <w:sz w:val="20"/>
          <w:lang w:val="hy-AM"/>
        </w:rPr>
        <w:t xml:space="preserve"> պարտավորվում է ընտրված</w:t>
      </w:r>
    </w:p>
    <w:p w14:paraId="15E494D4" w14:textId="77777777" w:rsidR="00F27F49" w:rsidRPr="0093002B" w:rsidRDefault="00F27F49" w:rsidP="00F27F49">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Pr="0093002B">
        <w:rPr>
          <w:rFonts w:ascii="GHEA Grapalat" w:hAnsi="GHEA Grapalat" w:cs="Sylfaen"/>
          <w:vertAlign w:val="superscript"/>
          <w:lang w:val="hy-AM"/>
        </w:rPr>
        <w:t>մասնակցի անվանում</w:t>
      </w:r>
    </w:p>
    <w:p w14:paraId="7D2E419F" w14:textId="77777777" w:rsidR="00F27F49" w:rsidRPr="0093002B" w:rsidRDefault="00F27F49" w:rsidP="00F27F49">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3002B">
        <w:rPr>
          <w:rFonts w:ascii="GHEA Grapalat" w:hAnsi="GHEA Grapalat" w:cs="Sylfaen"/>
          <w:sz w:val="22"/>
          <w:szCs w:val="22"/>
          <w:lang w:val="es-ES"/>
        </w:rPr>
        <w:t xml:space="preserve">  </w:t>
      </w:r>
    </w:p>
    <w:p w14:paraId="7FEDAF37" w14:textId="4B9C8333" w:rsidR="006A0068" w:rsidRPr="000371F5" w:rsidRDefault="006A0068" w:rsidP="006A0068">
      <w:pPr>
        <w:ind w:firstLine="708"/>
        <w:jc w:val="both"/>
        <w:rPr>
          <w:rFonts w:ascii="GHEA Grapalat" w:hAnsi="GHEA Grapalat" w:cs="Arial"/>
          <w:sz w:val="22"/>
          <w:szCs w:val="22"/>
          <w:lang w:val="es-ES"/>
        </w:rPr>
      </w:pPr>
      <w:r w:rsidRPr="000371F5">
        <w:rPr>
          <w:rFonts w:ascii="GHEA Grapalat" w:hAnsi="GHEA Grapalat" w:cs="Arial"/>
          <w:sz w:val="20"/>
          <w:szCs w:val="20"/>
          <w:lang w:val="hy-AM"/>
        </w:rPr>
        <w:t>2</w:t>
      </w:r>
      <w:r w:rsidRPr="000E2660">
        <w:rPr>
          <w:rFonts w:ascii="GHEA Grapalat" w:hAnsi="GHEA Grapalat" w:cs="Arial"/>
          <w:sz w:val="20"/>
          <w:szCs w:val="20"/>
          <w:highlight w:val="yellow"/>
          <w:lang w:val="es-ES"/>
        </w:rPr>
        <w:t xml:space="preserve">) </w:t>
      </w:r>
      <w:r w:rsidR="00A05E6A" w:rsidRPr="000E2660">
        <w:rPr>
          <w:rFonts w:ascii="GHEA Grapalat" w:hAnsi="GHEA Grapalat" w:cs="Arial"/>
          <w:sz w:val="20"/>
          <w:szCs w:val="20"/>
          <w:highlight w:val="yellow"/>
          <w:lang w:val="es-ES"/>
        </w:rPr>
        <w:t>ԵՔ-ԳՀԱՊՁԲ-2</w:t>
      </w:r>
      <w:r w:rsidR="005D49DE" w:rsidRPr="000E2660">
        <w:rPr>
          <w:rFonts w:ascii="GHEA Grapalat" w:hAnsi="GHEA Grapalat" w:cs="Arial"/>
          <w:sz w:val="20"/>
          <w:szCs w:val="20"/>
          <w:highlight w:val="yellow"/>
          <w:lang w:val="es-ES"/>
        </w:rPr>
        <w:t>6</w:t>
      </w:r>
      <w:r w:rsidR="00A05E6A" w:rsidRPr="000E2660">
        <w:rPr>
          <w:rFonts w:ascii="GHEA Grapalat" w:hAnsi="GHEA Grapalat" w:cs="Arial"/>
          <w:sz w:val="20"/>
          <w:szCs w:val="20"/>
          <w:highlight w:val="yellow"/>
          <w:lang w:val="es-ES"/>
        </w:rPr>
        <w:t>/</w:t>
      </w:r>
      <w:r w:rsidR="005D49DE" w:rsidRPr="000E2660">
        <w:rPr>
          <w:rFonts w:ascii="GHEA Grapalat" w:hAnsi="GHEA Grapalat" w:cs="Arial"/>
          <w:sz w:val="20"/>
          <w:szCs w:val="20"/>
          <w:highlight w:val="yellow"/>
          <w:lang w:val="es-ES"/>
        </w:rPr>
        <w:t>3</w:t>
      </w:r>
      <w:r w:rsidRPr="000D2B2D">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ծածկագրով</w:t>
      </w:r>
      <w:proofErr w:type="spellEnd"/>
      <w:r w:rsidRPr="000371F5">
        <w:rPr>
          <w:rFonts w:ascii="GHEA Grapalat" w:hAnsi="GHEA Grapalat" w:cs="Arial"/>
          <w:sz w:val="20"/>
          <w:szCs w:val="20"/>
          <w:lang w:val="es-ES"/>
        </w:rPr>
        <w:t xml:space="preserve"> </w:t>
      </w:r>
      <w:r w:rsidR="009C1E64">
        <w:rPr>
          <w:rFonts w:ascii="GHEA Grapalat" w:hAnsi="GHEA Grapalat" w:cs="Arial"/>
          <w:sz w:val="20"/>
          <w:szCs w:val="20"/>
          <w:lang w:val="hy-AM"/>
        </w:rPr>
        <w:t>գնանշման հարցման</w:t>
      </w:r>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մասնակցելու</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շրջանակում</w:t>
      </w:r>
      <w:proofErr w:type="spellEnd"/>
      <w:r w:rsidRPr="000371F5">
        <w:rPr>
          <w:rFonts w:ascii="GHEA Grapalat" w:hAnsi="GHEA Grapalat" w:cs="Arial"/>
          <w:sz w:val="20"/>
          <w:szCs w:val="20"/>
          <w:lang w:val="es-ES"/>
        </w:rPr>
        <w:t>`</w:t>
      </w:r>
    </w:p>
    <w:p w14:paraId="5C67D1DB" w14:textId="77777777" w:rsidR="006A0068" w:rsidRPr="000371F5" w:rsidRDefault="006A0068" w:rsidP="006A0068">
      <w:pPr>
        <w:numPr>
          <w:ilvl w:val="0"/>
          <w:numId w:val="5"/>
        </w:numPr>
        <w:ind w:left="0" w:firstLine="720"/>
        <w:jc w:val="both"/>
        <w:rPr>
          <w:rFonts w:ascii="GHEA Grapalat" w:hAnsi="GHEA Grapalat" w:cs="Arial"/>
          <w:sz w:val="20"/>
          <w:szCs w:val="20"/>
          <w:lang w:val="es-ES"/>
        </w:rPr>
      </w:pPr>
      <w:proofErr w:type="spellStart"/>
      <w:r w:rsidRPr="000371F5">
        <w:rPr>
          <w:rFonts w:ascii="GHEA Grapalat" w:hAnsi="GHEA Grapalat" w:cs="Arial"/>
          <w:sz w:val="20"/>
          <w:szCs w:val="20"/>
          <w:lang w:val="es-ES"/>
        </w:rPr>
        <w:t>թույլ</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չի</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տվել</w:t>
      </w:r>
      <w:proofErr w:type="spellEnd"/>
      <w:r w:rsidRPr="000371F5">
        <w:rPr>
          <w:rFonts w:ascii="GHEA Grapalat" w:hAnsi="GHEA Grapalat" w:cs="Arial"/>
          <w:sz w:val="20"/>
          <w:szCs w:val="20"/>
          <w:lang w:val="es-ES"/>
        </w:rPr>
        <w:t xml:space="preserve"> և (</w:t>
      </w:r>
      <w:proofErr w:type="spellStart"/>
      <w:r w:rsidRPr="000371F5">
        <w:rPr>
          <w:rFonts w:ascii="GHEA Grapalat" w:hAnsi="GHEA Grapalat" w:cs="Arial"/>
          <w:sz w:val="20"/>
          <w:szCs w:val="20"/>
          <w:lang w:val="es-ES"/>
        </w:rPr>
        <w:t>կամ</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թույլ</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չի</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տալու</w:t>
      </w:r>
      <w:proofErr w:type="spellEnd"/>
      <w:r w:rsidRPr="000371F5">
        <w:rPr>
          <w:rFonts w:ascii="GHEA Grapalat" w:hAnsi="GHEA Grapalat" w:cs="Arial"/>
          <w:sz w:val="20"/>
          <w:szCs w:val="20"/>
          <w:lang w:val="hy-AM"/>
        </w:rPr>
        <w:t xml:space="preserve"> անբարեխիղճ մրցակցություն, </w:t>
      </w:r>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գերիշխող</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դիրքի</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չարաշահում</w:t>
      </w:r>
      <w:proofErr w:type="spellEnd"/>
      <w:r w:rsidRPr="000371F5">
        <w:rPr>
          <w:rFonts w:ascii="GHEA Grapalat" w:hAnsi="GHEA Grapalat" w:cs="Arial"/>
          <w:sz w:val="20"/>
          <w:szCs w:val="20"/>
          <w:lang w:val="es-ES"/>
        </w:rPr>
        <w:t xml:space="preserve"> և </w:t>
      </w:r>
      <w:proofErr w:type="spellStart"/>
      <w:r w:rsidRPr="000371F5">
        <w:rPr>
          <w:rFonts w:ascii="GHEA Grapalat" w:hAnsi="GHEA Grapalat" w:cs="Arial"/>
          <w:sz w:val="20"/>
          <w:szCs w:val="20"/>
          <w:lang w:val="es-ES"/>
        </w:rPr>
        <w:t>հակամրցակցային</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համաձայնություն</w:t>
      </w:r>
      <w:proofErr w:type="spellEnd"/>
      <w:r w:rsidRPr="000371F5">
        <w:rPr>
          <w:rFonts w:ascii="GHEA Grapalat" w:hAnsi="GHEA Grapalat" w:cs="Arial"/>
          <w:sz w:val="20"/>
          <w:szCs w:val="20"/>
          <w:lang w:val="es-ES"/>
        </w:rPr>
        <w:t>,</w:t>
      </w:r>
    </w:p>
    <w:p w14:paraId="15EAA896" w14:textId="77777777" w:rsidR="006A0068" w:rsidRPr="000371F5" w:rsidRDefault="006A0068" w:rsidP="006A0068">
      <w:pPr>
        <w:numPr>
          <w:ilvl w:val="0"/>
          <w:numId w:val="5"/>
        </w:numPr>
        <w:ind w:left="0" w:firstLine="720"/>
        <w:jc w:val="both"/>
        <w:rPr>
          <w:rFonts w:ascii="GHEA Grapalat" w:hAnsi="GHEA Grapalat"/>
          <w:sz w:val="22"/>
          <w:szCs w:val="22"/>
          <w:lang w:val="es-ES"/>
        </w:rPr>
      </w:pPr>
      <w:proofErr w:type="spellStart"/>
      <w:r w:rsidRPr="000371F5">
        <w:rPr>
          <w:rFonts w:ascii="GHEA Grapalat" w:hAnsi="GHEA Grapalat" w:cs="Arial"/>
          <w:sz w:val="20"/>
          <w:szCs w:val="20"/>
          <w:lang w:val="es-ES"/>
        </w:rPr>
        <w:t>բացակայում</w:t>
      </w:r>
      <w:proofErr w:type="spellEnd"/>
      <w:r w:rsidRPr="000371F5">
        <w:rPr>
          <w:rFonts w:ascii="GHEA Grapalat" w:hAnsi="GHEA Grapalat" w:cs="Arial"/>
          <w:sz w:val="20"/>
          <w:szCs w:val="20"/>
          <w:lang w:val="es-ES"/>
        </w:rPr>
        <w:t xml:space="preserve"> է </w:t>
      </w:r>
      <w:proofErr w:type="spellStart"/>
      <w:r w:rsidRPr="000371F5">
        <w:rPr>
          <w:rFonts w:ascii="GHEA Grapalat" w:hAnsi="GHEA Grapalat" w:cs="Arial"/>
          <w:sz w:val="20"/>
          <w:szCs w:val="20"/>
          <w:lang w:val="es-ES"/>
        </w:rPr>
        <w:t>հրավերով</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սահմանված</w:t>
      </w:r>
      <w:proofErr w:type="spellEnd"/>
      <w:r w:rsidRPr="000371F5">
        <w:rPr>
          <w:rFonts w:ascii="GHEA Grapalat" w:hAnsi="GHEA Grapalat" w:cs="Arial"/>
          <w:sz w:val="20"/>
          <w:szCs w:val="20"/>
          <w:lang w:val="es-ES"/>
        </w:rPr>
        <w:t>`</w:t>
      </w:r>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cs="Arial"/>
          <w:sz w:val="20"/>
          <w:szCs w:val="20"/>
          <w:lang w:val="es-ES"/>
        </w:rPr>
        <w:t>-</w:t>
      </w:r>
      <w:proofErr w:type="spellStart"/>
      <w:r w:rsidRPr="000371F5">
        <w:rPr>
          <w:rFonts w:ascii="GHEA Grapalat" w:hAnsi="GHEA Grapalat" w:cs="Arial"/>
          <w:sz w:val="20"/>
          <w:szCs w:val="20"/>
          <w:lang w:val="es-ES"/>
        </w:rPr>
        <w:t>ին</w:t>
      </w:r>
      <w:proofErr w:type="spellEnd"/>
      <w:r w:rsidRPr="000371F5">
        <w:rPr>
          <w:rFonts w:ascii="GHEA Grapalat" w:hAnsi="GHEA Grapalat"/>
          <w:sz w:val="22"/>
          <w:szCs w:val="22"/>
          <w:lang w:val="es-ES"/>
        </w:rPr>
        <w:t xml:space="preserve"> </w:t>
      </w:r>
    </w:p>
    <w:p w14:paraId="665236CA" w14:textId="77777777" w:rsidR="006A0068" w:rsidRPr="000371F5" w:rsidRDefault="006A0068" w:rsidP="006A0068">
      <w:pPr>
        <w:jc w:val="both"/>
        <w:rPr>
          <w:rFonts w:ascii="GHEA Grapalat" w:hAnsi="GHEA Grapalat" w:cs="Arial"/>
          <w:vertAlign w:val="superscript"/>
          <w:lang w:val="hy-AM"/>
        </w:rPr>
      </w:pPr>
      <w:r w:rsidRPr="000371F5">
        <w:rPr>
          <w:rFonts w:ascii="GHEA Grapalat" w:hAnsi="GHEA Grapalat"/>
          <w:vertAlign w:val="superscript"/>
          <w:lang w:val="es-ES"/>
        </w:rPr>
        <w:t xml:space="preserve"> </w:t>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t xml:space="preserve">      </w:t>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r w:rsidRPr="000371F5">
        <w:rPr>
          <w:rFonts w:ascii="GHEA Grapalat" w:hAnsi="GHEA Grapalat" w:cs="Arial"/>
          <w:vertAlign w:val="superscript"/>
          <w:lang w:val="hy-AM"/>
        </w:rPr>
        <w:t xml:space="preserve"> </w:t>
      </w:r>
    </w:p>
    <w:p w14:paraId="7B0CDB57" w14:textId="77777777" w:rsidR="006A0068" w:rsidRPr="000371F5" w:rsidRDefault="006A0068" w:rsidP="006A0068">
      <w:pPr>
        <w:jc w:val="both"/>
        <w:rPr>
          <w:rFonts w:ascii="GHEA Grapalat" w:hAnsi="GHEA Grapalat"/>
          <w:sz w:val="22"/>
          <w:szCs w:val="22"/>
          <w:u w:val="single"/>
          <w:lang w:val="es-ES"/>
        </w:rPr>
      </w:pPr>
      <w:proofErr w:type="spellStart"/>
      <w:r w:rsidRPr="000371F5">
        <w:rPr>
          <w:rFonts w:ascii="GHEA Grapalat" w:hAnsi="GHEA Grapalat" w:cs="Arial"/>
          <w:sz w:val="20"/>
          <w:szCs w:val="20"/>
          <w:lang w:val="es-ES"/>
        </w:rPr>
        <w:t>փոխկապակցված</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անձանց</w:t>
      </w:r>
      <w:proofErr w:type="spellEnd"/>
      <w:r w:rsidRPr="000371F5">
        <w:rPr>
          <w:rFonts w:ascii="GHEA Grapalat" w:hAnsi="GHEA Grapalat" w:cs="Arial"/>
          <w:sz w:val="20"/>
          <w:szCs w:val="20"/>
          <w:lang w:val="es-ES"/>
        </w:rPr>
        <w:t xml:space="preserve"> և (</w:t>
      </w:r>
      <w:proofErr w:type="spellStart"/>
      <w:r w:rsidRPr="000371F5">
        <w:rPr>
          <w:rFonts w:ascii="GHEA Grapalat" w:hAnsi="GHEA Grapalat" w:cs="Arial"/>
          <w:sz w:val="20"/>
          <w:szCs w:val="20"/>
          <w:lang w:val="es-ES"/>
        </w:rPr>
        <w:t>կամ</w:t>
      </w:r>
      <w:proofErr w:type="spellEnd"/>
      <w:r w:rsidRPr="000371F5">
        <w:rPr>
          <w:rFonts w:ascii="GHEA Grapalat" w:hAnsi="GHEA Grapalat" w:cs="Arial"/>
          <w:sz w:val="20"/>
          <w:szCs w:val="20"/>
          <w:lang w:val="es-ES"/>
        </w:rPr>
        <w:t>)</w:t>
      </w:r>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cs="Arial"/>
          <w:sz w:val="20"/>
          <w:szCs w:val="20"/>
          <w:lang w:val="es-ES"/>
        </w:rPr>
        <w:t>-ի</w:t>
      </w:r>
      <w:r w:rsidRPr="000371F5">
        <w:rPr>
          <w:rFonts w:ascii="GHEA Grapalat" w:hAnsi="GHEA Grapalat"/>
          <w:sz w:val="22"/>
          <w:szCs w:val="22"/>
          <w:u w:val="single"/>
          <w:lang w:val="es-ES"/>
        </w:rPr>
        <w:t xml:space="preserve">  </w:t>
      </w:r>
    </w:p>
    <w:p w14:paraId="37479164" w14:textId="77777777" w:rsidR="006A0068" w:rsidRPr="000371F5" w:rsidRDefault="006A0068" w:rsidP="006A0068">
      <w:pPr>
        <w:jc w:val="both"/>
        <w:rPr>
          <w:rFonts w:ascii="GHEA Grapalat" w:hAnsi="GHEA Grapalat"/>
          <w:sz w:val="22"/>
          <w:szCs w:val="22"/>
          <w:u w:val="single"/>
          <w:lang w:val="es-ES"/>
        </w:rPr>
      </w:pP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p>
    <w:p w14:paraId="4FA17BAC" w14:textId="77777777" w:rsidR="006A0068" w:rsidRPr="000371F5" w:rsidRDefault="006A0068" w:rsidP="006A0068">
      <w:pPr>
        <w:jc w:val="both"/>
        <w:rPr>
          <w:rFonts w:ascii="GHEA Grapalat" w:hAnsi="GHEA Grapalat"/>
          <w:sz w:val="22"/>
          <w:szCs w:val="22"/>
          <w:u w:val="single"/>
          <w:lang w:val="es-ES"/>
        </w:rPr>
      </w:pPr>
      <w:proofErr w:type="spellStart"/>
      <w:r w:rsidRPr="000371F5">
        <w:rPr>
          <w:rFonts w:ascii="GHEA Grapalat" w:hAnsi="GHEA Grapalat" w:cs="Arial"/>
          <w:sz w:val="20"/>
          <w:szCs w:val="20"/>
          <w:lang w:val="es-ES"/>
        </w:rPr>
        <w:lastRenderedPageBreak/>
        <w:t>կողմից</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հիմնադրված</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կամ</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ավելի</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քան</w:t>
      </w:r>
      <w:proofErr w:type="spellEnd"/>
      <w:r w:rsidRPr="000371F5">
        <w:rPr>
          <w:rFonts w:ascii="GHEA Grapalat" w:hAnsi="GHEA Grapalat" w:cs="Arial"/>
          <w:sz w:val="20"/>
          <w:szCs w:val="20"/>
          <w:lang w:val="es-ES"/>
        </w:rPr>
        <w:t xml:space="preserve"> հիսուն տոկոս</w:t>
      </w:r>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cs="Arial"/>
          <w:sz w:val="20"/>
          <w:szCs w:val="20"/>
          <w:lang w:val="es-ES"/>
        </w:rPr>
        <w:t>-</w:t>
      </w:r>
      <w:proofErr w:type="spellStart"/>
      <w:r w:rsidRPr="000371F5">
        <w:rPr>
          <w:rFonts w:ascii="GHEA Grapalat" w:hAnsi="GHEA Grapalat" w:cs="Arial"/>
          <w:sz w:val="20"/>
          <w:szCs w:val="20"/>
          <w:lang w:val="es-ES"/>
        </w:rPr>
        <w:t>ին</w:t>
      </w:r>
      <w:proofErr w:type="spellEnd"/>
    </w:p>
    <w:p w14:paraId="0112673B" w14:textId="77777777" w:rsidR="006A0068" w:rsidRPr="000371F5" w:rsidRDefault="006A0068" w:rsidP="006A0068">
      <w:pPr>
        <w:jc w:val="both"/>
        <w:rPr>
          <w:rFonts w:ascii="GHEA Grapalat" w:hAnsi="GHEA Grapalat"/>
          <w:sz w:val="22"/>
          <w:szCs w:val="22"/>
          <w:lang w:val="es-ES"/>
        </w:rPr>
      </w:pPr>
      <w:r w:rsidRPr="000371F5">
        <w:rPr>
          <w:rFonts w:ascii="GHEA Grapalat" w:hAnsi="GHEA Grapalat" w:cs="Sylfaen"/>
          <w:vertAlign w:val="superscript"/>
          <w:lang w:val="es-ES"/>
        </w:rPr>
        <w:t xml:space="preserve">                                                                     </w:t>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p>
    <w:p w14:paraId="3A0EEB92" w14:textId="77777777" w:rsidR="006A0068" w:rsidRPr="00D01BD4" w:rsidRDefault="006A0068" w:rsidP="006A0068">
      <w:pPr>
        <w:jc w:val="both"/>
        <w:rPr>
          <w:rFonts w:ascii="GHEA Grapalat" w:hAnsi="GHEA Grapalat" w:cs="Arial"/>
          <w:sz w:val="20"/>
          <w:szCs w:val="20"/>
          <w:lang w:val="es-ES"/>
        </w:rPr>
      </w:pPr>
      <w:proofErr w:type="spellStart"/>
      <w:r w:rsidRPr="00D01BD4">
        <w:rPr>
          <w:rFonts w:ascii="GHEA Grapalat" w:hAnsi="GHEA Grapalat" w:cs="Arial"/>
          <w:sz w:val="20"/>
          <w:szCs w:val="20"/>
          <w:lang w:val="es-ES"/>
        </w:rPr>
        <w:t>պատկանող</w:t>
      </w:r>
      <w:proofErr w:type="spellEnd"/>
      <w:r w:rsidRPr="00D01BD4">
        <w:rPr>
          <w:rFonts w:ascii="GHEA Grapalat" w:hAnsi="GHEA Grapalat" w:cs="Arial"/>
          <w:sz w:val="20"/>
          <w:szCs w:val="20"/>
          <w:lang w:val="es-ES"/>
        </w:rPr>
        <w:t xml:space="preserve"> </w:t>
      </w:r>
      <w:proofErr w:type="spellStart"/>
      <w:r w:rsidRPr="00D01BD4">
        <w:rPr>
          <w:rFonts w:ascii="GHEA Grapalat" w:hAnsi="GHEA Grapalat" w:cs="Arial"/>
          <w:sz w:val="20"/>
          <w:szCs w:val="20"/>
          <w:lang w:val="es-ES"/>
        </w:rPr>
        <w:t>բաժնեմաս</w:t>
      </w:r>
      <w:proofErr w:type="spellEnd"/>
      <w:r w:rsidRPr="00D01BD4">
        <w:rPr>
          <w:rFonts w:ascii="GHEA Grapalat" w:hAnsi="GHEA Grapalat" w:cs="Arial"/>
          <w:sz w:val="20"/>
          <w:szCs w:val="20"/>
          <w:lang w:val="es-ES"/>
        </w:rPr>
        <w:t xml:space="preserve"> (</w:t>
      </w:r>
      <w:proofErr w:type="spellStart"/>
      <w:r w:rsidRPr="00D01BD4">
        <w:rPr>
          <w:rFonts w:ascii="GHEA Grapalat" w:hAnsi="GHEA Grapalat" w:cs="Arial"/>
          <w:sz w:val="20"/>
          <w:szCs w:val="20"/>
          <w:lang w:val="es-ES"/>
        </w:rPr>
        <w:t>փայաբաժին</w:t>
      </w:r>
      <w:proofErr w:type="spellEnd"/>
      <w:r w:rsidRPr="00D01BD4">
        <w:rPr>
          <w:rFonts w:ascii="GHEA Grapalat" w:hAnsi="GHEA Grapalat" w:cs="Arial"/>
          <w:sz w:val="20"/>
          <w:szCs w:val="20"/>
          <w:lang w:val="es-ES"/>
        </w:rPr>
        <w:t xml:space="preserve">) </w:t>
      </w:r>
      <w:proofErr w:type="spellStart"/>
      <w:r w:rsidRPr="00D01BD4">
        <w:rPr>
          <w:rFonts w:ascii="GHEA Grapalat" w:hAnsi="GHEA Grapalat" w:cs="Arial"/>
          <w:sz w:val="20"/>
          <w:szCs w:val="20"/>
          <w:lang w:val="es-ES"/>
        </w:rPr>
        <w:t>ունեցող</w:t>
      </w:r>
      <w:proofErr w:type="spellEnd"/>
      <w:r w:rsidRPr="00D01BD4">
        <w:rPr>
          <w:rFonts w:ascii="GHEA Grapalat" w:hAnsi="GHEA Grapalat" w:cs="Arial"/>
          <w:sz w:val="20"/>
          <w:szCs w:val="20"/>
          <w:lang w:val="es-ES"/>
        </w:rPr>
        <w:t xml:space="preserve"> </w:t>
      </w:r>
      <w:proofErr w:type="spellStart"/>
      <w:r w:rsidRPr="00D01BD4">
        <w:rPr>
          <w:rFonts w:ascii="GHEA Grapalat" w:hAnsi="GHEA Grapalat" w:cs="Arial"/>
          <w:sz w:val="20"/>
          <w:szCs w:val="20"/>
          <w:lang w:val="es-ES"/>
        </w:rPr>
        <w:t>կազմակերպությունների</w:t>
      </w:r>
      <w:proofErr w:type="spellEnd"/>
      <w:r w:rsidRPr="00D01BD4">
        <w:rPr>
          <w:rFonts w:ascii="GHEA Grapalat" w:hAnsi="GHEA Grapalat" w:cs="Arial"/>
          <w:sz w:val="20"/>
          <w:szCs w:val="20"/>
          <w:lang w:val="es-ES"/>
        </w:rPr>
        <w:t xml:space="preserve"> </w:t>
      </w:r>
      <w:proofErr w:type="spellStart"/>
      <w:r w:rsidRPr="00D01BD4">
        <w:rPr>
          <w:rFonts w:ascii="GHEA Grapalat" w:hAnsi="GHEA Grapalat" w:cs="Arial"/>
          <w:sz w:val="20"/>
          <w:szCs w:val="20"/>
          <w:lang w:val="es-ES"/>
        </w:rPr>
        <w:t>միաժամանակյա</w:t>
      </w:r>
      <w:proofErr w:type="spellEnd"/>
      <w:r w:rsidRPr="00D01BD4">
        <w:rPr>
          <w:rFonts w:ascii="GHEA Grapalat" w:hAnsi="GHEA Grapalat" w:cs="Arial"/>
          <w:sz w:val="20"/>
          <w:szCs w:val="20"/>
          <w:lang w:val="es-ES"/>
        </w:rPr>
        <w:t xml:space="preserve"> </w:t>
      </w:r>
      <w:proofErr w:type="spellStart"/>
      <w:r w:rsidRPr="00D01BD4">
        <w:rPr>
          <w:rFonts w:ascii="GHEA Grapalat" w:hAnsi="GHEA Grapalat" w:cs="Arial"/>
          <w:sz w:val="20"/>
          <w:szCs w:val="20"/>
          <w:lang w:val="es-ES"/>
        </w:rPr>
        <w:t>մասնակցության</w:t>
      </w:r>
      <w:proofErr w:type="spellEnd"/>
      <w:r w:rsidRPr="00D01BD4">
        <w:rPr>
          <w:rFonts w:ascii="GHEA Grapalat" w:hAnsi="GHEA Grapalat" w:cs="Arial"/>
          <w:sz w:val="20"/>
          <w:szCs w:val="20"/>
          <w:lang w:val="es-ES"/>
        </w:rPr>
        <w:t xml:space="preserve"> </w:t>
      </w:r>
      <w:proofErr w:type="spellStart"/>
      <w:r w:rsidRPr="00D01BD4">
        <w:rPr>
          <w:rFonts w:ascii="GHEA Grapalat" w:hAnsi="GHEA Grapalat" w:cs="Arial"/>
          <w:sz w:val="20"/>
          <w:szCs w:val="20"/>
          <w:lang w:val="es-ES"/>
        </w:rPr>
        <w:t>դեպք</w:t>
      </w:r>
      <w:proofErr w:type="spellEnd"/>
      <w:r w:rsidRPr="00D01BD4">
        <w:rPr>
          <w:rFonts w:ascii="GHEA Grapalat" w:hAnsi="GHEA Grapalat" w:cs="Arial"/>
          <w:sz w:val="20"/>
          <w:szCs w:val="20"/>
          <w:lang w:val="es-ES"/>
        </w:rPr>
        <w:t>:</w:t>
      </w:r>
    </w:p>
    <w:p w14:paraId="69700F2A" w14:textId="77777777" w:rsidR="006A0068" w:rsidRPr="00005E18" w:rsidRDefault="006A0068" w:rsidP="006A0068">
      <w:pPr>
        <w:ind w:left="720"/>
        <w:jc w:val="both"/>
        <w:rPr>
          <w:rFonts w:ascii="GHEA Grapalat" w:hAnsi="GHEA Grapalat" w:cs="Arial"/>
          <w:sz w:val="20"/>
          <w:szCs w:val="20"/>
          <w:lang w:val="es-ES"/>
        </w:rPr>
      </w:pPr>
    </w:p>
    <w:p w14:paraId="0B029C5F" w14:textId="77777777" w:rsidR="006A0068" w:rsidRPr="00005E18" w:rsidRDefault="006A0068" w:rsidP="006A0068">
      <w:pPr>
        <w:ind w:left="720"/>
        <w:jc w:val="both"/>
        <w:rPr>
          <w:rFonts w:ascii="GHEA Grapalat" w:hAnsi="GHEA Grapalat"/>
          <w:sz w:val="22"/>
          <w:szCs w:val="22"/>
          <w:lang w:val="es-ES"/>
        </w:rPr>
      </w:pPr>
      <w:r w:rsidRPr="00005E18">
        <w:rPr>
          <w:rFonts w:ascii="GHEA Grapalat" w:hAnsi="GHEA Grapalat" w:cs="Arial"/>
          <w:sz w:val="20"/>
          <w:szCs w:val="20"/>
          <w:lang w:val="hy-AM"/>
        </w:rPr>
        <w:t>Ս</w:t>
      </w:r>
      <w:proofErr w:type="spellStart"/>
      <w:r w:rsidRPr="00005E18">
        <w:rPr>
          <w:rFonts w:ascii="GHEA Grapalat" w:hAnsi="GHEA Grapalat" w:cs="Arial"/>
          <w:sz w:val="20"/>
          <w:szCs w:val="20"/>
          <w:lang w:val="es-ES"/>
        </w:rPr>
        <w:t>տորև</w:t>
      </w:r>
      <w:proofErr w:type="spellEnd"/>
      <w:r w:rsidRPr="00005E18">
        <w:rPr>
          <w:rFonts w:ascii="GHEA Grapalat" w:hAnsi="GHEA Grapalat" w:cs="Arial"/>
          <w:sz w:val="20"/>
          <w:szCs w:val="20"/>
          <w:lang w:val="es-ES"/>
        </w:rPr>
        <w:t xml:space="preserve"> </w:t>
      </w:r>
      <w:proofErr w:type="spellStart"/>
      <w:r w:rsidRPr="00005E18">
        <w:rPr>
          <w:rFonts w:ascii="GHEA Grapalat" w:hAnsi="GHEA Grapalat" w:cs="Arial"/>
          <w:sz w:val="20"/>
          <w:szCs w:val="20"/>
          <w:lang w:val="es-ES"/>
        </w:rPr>
        <w:t>ներկայացնում</w:t>
      </w:r>
      <w:proofErr w:type="spellEnd"/>
      <w:r w:rsidRPr="00005E18">
        <w:rPr>
          <w:rFonts w:ascii="GHEA Grapalat" w:hAnsi="GHEA Grapalat" w:cs="Arial"/>
          <w:sz w:val="20"/>
          <w:szCs w:val="20"/>
          <w:lang w:val="es-ES"/>
        </w:rPr>
        <w:t xml:space="preserve"> </w:t>
      </w:r>
      <w:r w:rsidRPr="00005E18">
        <w:rPr>
          <w:rFonts w:ascii="GHEA Grapalat" w:hAnsi="GHEA Grapalat" w:cs="Arial"/>
          <w:sz w:val="20"/>
          <w:szCs w:val="20"/>
          <w:lang w:val="hy-AM"/>
        </w:rPr>
        <w:t xml:space="preserve">է </w:t>
      </w:r>
      <w:r w:rsidRPr="00005E18">
        <w:rPr>
          <w:rFonts w:ascii="GHEA Grapalat" w:hAnsi="GHEA Grapalat"/>
          <w:sz w:val="22"/>
          <w:szCs w:val="22"/>
          <w:u w:val="single"/>
          <w:lang w:val="es-ES"/>
        </w:rPr>
        <w:tab/>
        <w:t xml:space="preserve">                   </w:t>
      </w:r>
      <w:r w:rsidRPr="00005E18">
        <w:rPr>
          <w:rFonts w:ascii="GHEA Grapalat" w:hAnsi="GHEA Grapalat"/>
          <w:sz w:val="22"/>
          <w:szCs w:val="22"/>
          <w:u w:val="single"/>
          <w:lang w:val="es-ES"/>
        </w:rPr>
        <w:tab/>
      </w:r>
      <w:r w:rsidRPr="00005E18">
        <w:rPr>
          <w:rFonts w:ascii="GHEA Grapalat" w:hAnsi="GHEA Grapalat"/>
          <w:sz w:val="22"/>
          <w:szCs w:val="22"/>
          <w:u w:val="single"/>
          <w:lang w:val="es-ES"/>
        </w:rPr>
        <w:tab/>
      </w:r>
      <w:r w:rsidRPr="00005E18">
        <w:rPr>
          <w:rFonts w:ascii="GHEA Grapalat" w:hAnsi="GHEA Grapalat" w:cs="Arial"/>
          <w:sz w:val="20"/>
          <w:szCs w:val="20"/>
          <w:lang w:val="es-ES"/>
        </w:rPr>
        <w:t xml:space="preserve">-ի </w:t>
      </w:r>
      <w:proofErr w:type="spellStart"/>
      <w:r w:rsidRPr="00005E18">
        <w:rPr>
          <w:rFonts w:ascii="GHEA Grapalat" w:hAnsi="GHEA Grapalat" w:cs="Arial"/>
          <w:sz w:val="20"/>
          <w:szCs w:val="20"/>
          <w:lang w:val="es-ES"/>
        </w:rPr>
        <w:t>իրական</w:t>
      </w:r>
      <w:proofErr w:type="spellEnd"/>
      <w:r w:rsidRPr="00005E18">
        <w:rPr>
          <w:rFonts w:ascii="GHEA Grapalat" w:hAnsi="GHEA Grapalat" w:cs="Arial"/>
          <w:sz w:val="20"/>
          <w:szCs w:val="20"/>
          <w:lang w:val="es-ES"/>
        </w:rPr>
        <w:t xml:space="preserve"> </w:t>
      </w:r>
      <w:proofErr w:type="spellStart"/>
      <w:r w:rsidRPr="00005E18">
        <w:rPr>
          <w:rFonts w:ascii="GHEA Grapalat" w:hAnsi="GHEA Grapalat" w:cs="Arial"/>
          <w:sz w:val="20"/>
          <w:szCs w:val="20"/>
          <w:lang w:val="es-ES"/>
        </w:rPr>
        <w:t>շահառուների</w:t>
      </w:r>
      <w:proofErr w:type="spellEnd"/>
      <w:r w:rsidRPr="00005E18">
        <w:rPr>
          <w:rFonts w:ascii="GHEA Grapalat" w:hAnsi="GHEA Grapalat" w:cs="Arial"/>
          <w:sz w:val="20"/>
          <w:szCs w:val="20"/>
          <w:lang w:val="es-ES"/>
        </w:rPr>
        <w:t xml:space="preserve"> </w:t>
      </w:r>
      <w:proofErr w:type="spellStart"/>
      <w:r w:rsidRPr="00005E18">
        <w:rPr>
          <w:rFonts w:ascii="GHEA Grapalat" w:hAnsi="GHEA Grapalat" w:cs="Arial"/>
          <w:sz w:val="20"/>
          <w:szCs w:val="20"/>
          <w:lang w:val="es-ES"/>
        </w:rPr>
        <w:t>վերաբերյալ</w:t>
      </w:r>
      <w:proofErr w:type="spellEnd"/>
    </w:p>
    <w:p w14:paraId="7E35A161" w14:textId="77777777" w:rsidR="006A0068" w:rsidRPr="00005E18" w:rsidRDefault="006A0068" w:rsidP="006A0068">
      <w:pPr>
        <w:jc w:val="both"/>
        <w:rPr>
          <w:rFonts w:ascii="GHEA Grapalat" w:hAnsi="GHEA Grapalat" w:cs="Arial"/>
          <w:vertAlign w:val="superscript"/>
          <w:lang w:val="hy-AM"/>
        </w:rPr>
      </w:pPr>
      <w:r w:rsidRPr="00005E18">
        <w:rPr>
          <w:rFonts w:ascii="GHEA Grapalat" w:hAnsi="GHEA Grapalat"/>
          <w:vertAlign w:val="superscript"/>
          <w:lang w:val="es-ES"/>
        </w:rPr>
        <w:t xml:space="preserve"> </w:t>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t xml:space="preserve">  </w:t>
      </w:r>
      <w:r w:rsidRPr="00005E18">
        <w:rPr>
          <w:rFonts w:ascii="GHEA Grapalat" w:hAnsi="GHEA Grapalat" w:cs="Sylfaen"/>
          <w:vertAlign w:val="superscript"/>
          <w:lang w:val="hy-AM"/>
        </w:rPr>
        <w:t>մասնակցի</w:t>
      </w:r>
      <w:r w:rsidRPr="00005E18">
        <w:rPr>
          <w:rFonts w:ascii="GHEA Grapalat" w:hAnsi="GHEA Grapalat" w:cs="Arial"/>
          <w:vertAlign w:val="superscript"/>
          <w:lang w:val="hy-AM"/>
        </w:rPr>
        <w:t xml:space="preserve"> </w:t>
      </w:r>
      <w:r w:rsidRPr="00005E18">
        <w:rPr>
          <w:rFonts w:ascii="GHEA Grapalat" w:hAnsi="GHEA Grapalat" w:cs="Sylfaen"/>
          <w:vertAlign w:val="superscript"/>
          <w:lang w:val="hy-AM"/>
        </w:rPr>
        <w:t>անվանումը</w:t>
      </w:r>
      <w:r w:rsidRPr="00005E18">
        <w:rPr>
          <w:rFonts w:ascii="GHEA Grapalat" w:hAnsi="GHEA Grapalat" w:cs="Arial"/>
          <w:vertAlign w:val="superscript"/>
          <w:lang w:val="hy-AM"/>
        </w:rPr>
        <w:t xml:space="preserve"> </w:t>
      </w:r>
    </w:p>
    <w:p w14:paraId="6A7D0145" w14:textId="77777777" w:rsidR="006A0068" w:rsidRPr="00005E18" w:rsidRDefault="006A0068" w:rsidP="006A0068">
      <w:pPr>
        <w:jc w:val="both"/>
        <w:rPr>
          <w:rFonts w:ascii="GHEA Grapalat" w:hAnsi="GHEA Grapalat"/>
          <w:sz w:val="22"/>
          <w:szCs w:val="22"/>
          <w:lang w:val="hy-AM"/>
        </w:rPr>
      </w:pPr>
    </w:p>
    <w:p w14:paraId="58A697CB" w14:textId="77777777" w:rsidR="006A0068" w:rsidRPr="000371F5" w:rsidRDefault="006A0068" w:rsidP="006A0068">
      <w:pPr>
        <w:jc w:val="both"/>
        <w:rPr>
          <w:rFonts w:ascii="GHEA Grapalat" w:hAnsi="GHEA Grapalat" w:cs="Arial"/>
          <w:sz w:val="18"/>
          <w:szCs w:val="18"/>
          <w:vertAlign w:val="superscript"/>
          <w:lang w:val="es-ES"/>
        </w:rPr>
      </w:pPr>
      <w:proofErr w:type="spellStart"/>
      <w:r w:rsidRPr="00005E18">
        <w:rPr>
          <w:rFonts w:ascii="GHEA Grapalat" w:hAnsi="GHEA Grapalat" w:cs="Arial"/>
          <w:sz w:val="20"/>
          <w:szCs w:val="20"/>
          <w:lang w:val="es-ES"/>
        </w:rPr>
        <w:t>տեղեկություններ</w:t>
      </w:r>
      <w:proofErr w:type="spellEnd"/>
      <w:r w:rsidRPr="00005E18">
        <w:rPr>
          <w:rFonts w:ascii="GHEA Grapalat" w:hAnsi="GHEA Grapalat" w:cs="Arial"/>
          <w:sz w:val="20"/>
          <w:szCs w:val="20"/>
          <w:lang w:val="es-ES"/>
        </w:rPr>
        <w:t xml:space="preserve"> </w:t>
      </w:r>
      <w:proofErr w:type="spellStart"/>
      <w:r w:rsidRPr="00005E18">
        <w:rPr>
          <w:rFonts w:ascii="GHEA Grapalat" w:hAnsi="GHEA Grapalat" w:cs="Arial"/>
          <w:sz w:val="20"/>
          <w:szCs w:val="20"/>
          <w:lang w:val="es-ES"/>
        </w:rPr>
        <w:t>պարունակող</w:t>
      </w:r>
      <w:proofErr w:type="spellEnd"/>
      <w:r w:rsidRPr="00005E18">
        <w:rPr>
          <w:rFonts w:ascii="GHEA Grapalat" w:hAnsi="GHEA Grapalat" w:cs="Arial"/>
          <w:sz w:val="20"/>
          <w:szCs w:val="20"/>
          <w:lang w:val="es-ES"/>
        </w:rPr>
        <w:t xml:space="preserve"> </w:t>
      </w:r>
      <w:proofErr w:type="spellStart"/>
      <w:r w:rsidRPr="00005E18">
        <w:rPr>
          <w:rFonts w:ascii="GHEA Grapalat" w:hAnsi="GHEA Grapalat" w:cs="Arial"/>
          <w:sz w:val="20"/>
          <w:szCs w:val="20"/>
          <w:lang w:val="es-ES"/>
        </w:rPr>
        <w:t>կայքէջի</w:t>
      </w:r>
      <w:proofErr w:type="spellEnd"/>
      <w:r w:rsidRPr="00005E18">
        <w:rPr>
          <w:rFonts w:ascii="GHEA Grapalat" w:hAnsi="GHEA Grapalat" w:cs="Arial"/>
          <w:sz w:val="20"/>
          <w:szCs w:val="20"/>
          <w:lang w:val="es-ES"/>
        </w:rPr>
        <w:t xml:space="preserve"> </w:t>
      </w:r>
      <w:proofErr w:type="spellStart"/>
      <w:r w:rsidRPr="00005E18">
        <w:rPr>
          <w:rFonts w:ascii="GHEA Grapalat" w:hAnsi="GHEA Grapalat" w:cs="Arial"/>
          <w:sz w:val="20"/>
          <w:szCs w:val="20"/>
          <w:lang w:val="es-ES"/>
        </w:rPr>
        <w:t>հղումը</w:t>
      </w:r>
      <w:proofErr w:type="spellEnd"/>
      <w:r w:rsidRPr="00005E18">
        <w:rPr>
          <w:rFonts w:ascii="GHEA Grapalat" w:hAnsi="GHEA Grapalat" w:cs="Arial"/>
          <w:sz w:val="20"/>
          <w:szCs w:val="20"/>
          <w:lang w:val="es-ES"/>
        </w:rPr>
        <w:t>՝ ----</w:t>
      </w:r>
      <w:r w:rsidRPr="00005E18">
        <w:rPr>
          <w:rFonts w:ascii="GHEA Grapalat" w:hAnsi="GHEA Grapalat" w:cs="Arial"/>
          <w:sz w:val="20"/>
          <w:szCs w:val="20"/>
          <w:lang w:val="hy-AM"/>
        </w:rPr>
        <w:t>-------------------</w:t>
      </w:r>
      <w:r w:rsidRPr="00005E18">
        <w:rPr>
          <w:rFonts w:ascii="GHEA Grapalat" w:hAnsi="GHEA Grapalat" w:cs="Arial"/>
          <w:sz w:val="20"/>
          <w:szCs w:val="20"/>
          <w:lang w:val="es-ES"/>
        </w:rPr>
        <w:t>-----------------------------</w:t>
      </w:r>
      <w:r w:rsidRPr="00005E18">
        <w:rPr>
          <w:rFonts w:cs="Arial"/>
          <w:sz w:val="18"/>
          <w:szCs w:val="18"/>
          <w:lang w:val="hy-AM"/>
        </w:rPr>
        <w:t>**</w:t>
      </w:r>
      <w:r w:rsidRPr="000371F5">
        <w:rPr>
          <w:rFonts w:ascii="GHEA Grapalat" w:hAnsi="GHEA Grapalat" w:cs="Arial"/>
          <w:sz w:val="18"/>
          <w:szCs w:val="18"/>
          <w:vertAlign w:val="superscript"/>
          <w:lang w:val="es-ES"/>
        </w:rPr>
        <w:t xml:space="preserve"> </w:t>
      </w:r>
    </w:p>
    <w:p w14:paraId="0A1A3DE3" w14:textId="77777777" w:rsidR="006A0068" w:rsidRPr="000371F5" w:rsidRDefault="006A0068" w:rsidP="006A0068">
      <w:pPr>
        <w:jc w:val="right"/>
        <w:rPr>
          <w:rFonts w:ascii="GHEA Grapalat" w:hAnsi="GHEA Grapalat"/>
          <w:sz w:val="10"/>
          <w:szCs w:val="10"/>
          <w:lang w:val="es-ES"/>
        </w:rPr>
      </w:pPr>
    </w:p>
    <w:p w14:paraId="2BC4D999" w14:textId="77777777" w:rsidR="006A0068" w:rsidRPr="000371F5" w:rsidRDefault="006A0068" w:rsidP="006A0068">
      <w:pPr>
        <w:ind w:firstLine="708"/>
        <w:jc w:val="both"/>
        <w:rPr>
          <w:rFonts w:ascii="GHEA Grapalat" w:hAnsi="GHEA Grapalat"/>
          <w:sz w:val="20"/>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է </w:t>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lang w:val="es-ES"/>
        </w:rPr>
        <w:t xml:space="preserve"> </w:t>
      </w:r>
      <w:proofErr w:type="spellStart"/>
      <w:r w:rsidRPr="000371F5">
        <w:rPr>
          <w:rFonts w:ascii="GHEA Grapalat" w:hAnsi="GHEA Grapalat"/>
          <w:sz w:val="20"/>
          <w:lang w:val="es-ES"/>
        </w:rPr>
        <w:t>կողմից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առաջարկվող</w:t>
      </w:r>
      <w:proofErr w:type="spellEnd"/>
      <w:r w:rsidRPr="000371F5">
        <w:rPr>
          <w:rFonts w:ascii="GHEA Grapalat" w:hAnsi="GHEA Grapalat"/>
          <w:sz w:val="20"/>
          <w:lang w:val="es-ES"/>
        </w:rPr>
        <w:t xml:space="preserve"> </w:t>
      </w:r>
    </w:p>
    <w:p w14:paraId="39DC9BE6" w14:textId="77777777" w:rsidR="006A0068" w:rsidRPr="000371F5" w:rsidRDefault="006A0068" w:rsidP="006A0068">
      <w:pPr>
        <w:jc w:val="both"/>
        <w:rPr>
          <w:rFonts w:ascii="GHEA Grapalat" w:hAnsi="GHEA Grapalat"/>
          <w:sz w:val="22"/>
          <w:szCs w:val="22"/>
          <w:lang w:val="es-ES"/>
        </w:rPr>
      </w:pP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p>
    <w:p w14:paraId="5F558DCF" w14:textId="77777777" w:rsidR="006A0068" w:rsidRPr="000371F5" w:rsidRDefault="006A0068" w:rsidP="006A0068">
      <w:pPr>
        <w:jc w:val="both"/>
        <w:rPr>
          <w:rFonts w:ascii="GHEA Grapalat" w:hAnsi="GHEA Grapalat"/>
          <w:sz w:val="20"/>
          <w:lang w:val="es-ES"/>
        </w:rPr>
      </w:pPr>
      <w:proofErr w:type="spellStart"/>
      <w:r w:rsidRPr="000371F5">
        <w:rPr>
          <w:rFonts w:ascii="GHEA Grapalat" w:hAnsi="GHEA Grapalat"/>
          <w:sz w:val="20"/>
          <w:lang w:val="es-ES"/>
        </w:rPr>
        <w:t>ապրանքի</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ամբողջական</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նկարագիրը</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համաձայն</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հավելված</w:t>
      </w:r>
      <w:proofErr w:type="spellEnd"/>
      <w:r w:rsidRPr="000371F5">
        <w:rPr>
          <w:rFonts w:ascii="GHEA Grapalat" w:hAnsi="GHEA Grapalat"/>
          <w:sz w:val="20"/>
          <w:lang w:val="es-ES"/>
        </w:rPr>
        <w:t xml:space="preserve"> 1.1-ի: </w:t>
      </w:r>
    </w:p>
    <w:p w14:paraId="025FF3B9" w14:textId="77777777" w:rsidR="00F27F49" w:rsidRPr="0093002B" w:rsidRDefault="00F27F49" w:rsidP="00F27F49">
      <w:pPr>
        <w:jc w:val="both"/>
        <w:rPr>
          <w:rFonts w:ascii="GHEA Grapalat" w:hAnsi="GHEA Grapalat"/>
          <w:sz w:val="20"/>
          <w:lang w:val="es-ES"/>
        </w:rPr>
      </w:pPr>
    </w:p>
    <w:p w14:paraId="3615BCD3" w14:textId="77777777" w:rsidR="00F27F49" w:rsidRPr="0093002B" w:rsidRDefault="00F27F49" w:rsidP="00F27F49">
      <w:pPr>
        <w:jc w:val="both"/>
        <w:rPr>
          <w:rFonts w:ascii="GHEA Grapalat" w:hAnsi="GHEA Grapalat"/>
          <w:sz w:val="20"/>
          <w:lang w:val="es-ES"/>
        </w:rPr>
      </w:pPr>
    </w:p>
    <w:p w14:paraId="7AF9C278" w14:textId="77777777" w:rsidR="00F27F49" w:rsidRPr="0093002B" w:rsidRDefault="00F27F49" w:rsidP="00F27F49">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4C0261">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4C0261">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5AA661F0" w14:textId="77777777" w:rsidR="00F27F49" w:rsidRPr="0093002B" w:rsidRDefault="00F27F49" w:rsidP="00F27F49">
      <w:pPr>
        <w:jc w:val="both"/>
        <w:rPr>
          <w:rFonts w:ascii="GHEA Grapalat" w:hAnsi="GHEA Grapalat" w:cs="Arial"/>
          <w:sz w:val="20"/>
          <w:vertAlign w:val="superscript"/>
          <w:lang w:val="es-ES"/>
        </w:rPr>
      </w:pPr>
    </w:p>
    <w:p w14:paraId="1FD4C8C3" w14:textId="2208E18F" w:rsidR="00F27F49" w:rsidRPr="0093002B" w:rsidRDefault="00F27F49" w:rsidP="00F27F49">
      <w:pPr>
        <w:jc w:val="both"/>
        <w:rPr>
          <w:rFonts w:ascii="GHEA Grapalat" w:hAnsi="GHEA Grapalat" w:cs="Arial"/>
          <w:sz w:val="20"/>
          <w:lang w:val="hy-AM"/>
        </w:rPr>
      </w:pPr>
      <w:r w:rsidRPr="0093002B">
        <w:rPr>
          <w:rFonts w:ascii="GHEA Grapalat" w:hAnsi="GHEA Grapalat"/>
          <w:sz w:val="20"/>
          <w:lang w:val="hy-AM"/>
        </w:rPr>
        <w:t xml:space="preserve">    </w:t>
      </w: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4126B6A2" w14:textId="77777777" w:rsidR="00F27F49" w:rsidRPr="0093002B" w:rsidRDefault="00F27F49" w:rsidP="00F27F49">
      <w:pPr>
        <w:pStyle w:val="BodyTextIndent3"/>
        <w:spacing w:line="240" w:lineRule="auto"/>
        <w:jc w:val="right"/>
        <w:rPr>
          <w:rFonts w:ascii="GHEA Grapalat" w:hAnsi="GHEA Grapalat"/>
          <w:b/>
          <w:lang w:val="hy-AM"/>
        </w:rPr>
      </w:pPr>
    </w:p>
    <w:p w14:paraId="05393DDF" w14:textId="77777777" w:rsidR="00F27F49" w:rsidRPr="0093002B" w:rsidRDefault="00F27F49" w:rsidP="00F27F49">
      <w:pPr>
        <w:pStyle w:val="BodyTextIndent3"/>
        <w:spacing w:line="240" w:lineRule="auto"/>
        <w:jc w:val="right"/>
        <w:rPr>
          <w:rFonts w:ascii="GHEA Grapalat" w:hAnsi="GHEA Grapalat"/>
          <w:b/>
          <w:sz w:val="18"/>
          <w:szCs w:val="18"/>
          <w:lang w:val="hy-AM"/>
        </w:rPr>
      </w:pPr>
    </w:p>
    <w:p w14:paraId="00073F66" w14:textId="77777777" w:rsidR="00F27F49" w:rsidRPr="0093002B" w:rsidRDefault="00F27F49" w:rsidP="00F27F49">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3117E60D" w14:textId="77777777" w:rsidR="00F27F49" w:rsidRPr="00927C52" w:rsidRDefault="00F27F49" w:rsidP="00F27F49">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7CE14AD3" w14:textId="77777777" w:rsidR="00F27F49" w:rsidRPr="0093002B" w:rsidRDefault="00F27F49" w:rsidP="00F27F49">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6A0080C7" w14:textId="77777777" w:rsidR="00F27F49" w:rsidRPr="0093002B" w:rsidRDefault="00F27F49" w:rsidP="00F27F49">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79E532C0" w14:textId="68FEC140" w:rsidR="006548A2" w:rsidRDefault="00F27F49" w:rsidP="00E13027">
      <w:pPr>
        <w:rPr>
          <w:rFonts w:ascii="GHEA Grapalat" w:hAnsi="GHEA Grapalat"/>
          <w:sz w:val="20"/>
          <w:lang w:val="es-ES"/>
        </w:rPr>
      </w:pPr>
      <w:r w:rsidRPr="0093002B">
        <w:rPr>
          <w:rFonts w:ascii="GHEA Grapalat" w:hAnsi="GHEA Grapalat" w:cs="Sylfaen"/>
          <w:b/>
          <w:lang w:val="hy-AM"/>
        </w:rPr>
        <w:br w:type="page"/>
      </w:r>
    </w:p>
    <w:p w14:paraId="127DE4CD" w14:textId="77777777" w:rsidR="000B1088" w:rsidRPr="000B4CF4" w:rsidRDefault="000B1088" w:rsidP="000B1088">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lastRenderedPageBreak/>
        <w:t>Հավելված</w:t>
      </w:r>
      <w:r w:rsidRPr="005E1F72">
        <w:rPr>
          <w:rFonts w:ascii="GHEA Grapalat" w:hAnsi="GHEA Grapalat" w:cs="Arial"/>
          <w:b/>
          <w:i w:val="0"/>
          <w:lang w:val="hy-AM"/>
        </w:rPr>
        <w:t xml:space="preserve"> </w:t>
      </w:r>
      <w:r w:rsidR="00E968EF" w:rsidRPr="000B4CF4">
        <w:rPr>
          <w:rFonts w:ascii="GHEA Grapalat" w:hAnsi="GHEA Grapalat" w:cs="Arial"/>
          <w:b/>
          <w:i w:val="0"/>
          <w:lang w:val="hy-AM"/>
        </w:rPr>
        <w:t>1.1</w:t>
      </w:r>
    </w:p>
    <w:p w14:paraId="02BF3876" w14:textId="4F5898F6" w:rsidR="000B1088" w:rsidRPr="000E2660" w:rsidRDefault="00FC1BDA" w:rsidP="000B1088">
      <w:pPr>
        <w:pStyle w:val="BodyTextIndent3"/>
        <w:spacing w:line="240" w:lineRule="auto"/>
        <w:jc w:val="right"/>
        <w:rPr>
          <w:rFonts w:ascii="GHEA Grapalat" w:hAnsi="GHEA Grapalat" w:cs="Sylfaen"/>
          <w:b/>
          <w:highlight w:val="yellow"/>
          <w:lang w:val="hy-AM"/>
        </w:rPr>
      </w:pPr>
      <w:r w:rsidRPr="000E2660">
        <w:rPr>
          <w:rFonts w:ascii="GHEA Grapalat" w:hAnsi="GHEA Grapalat" w:cs="Sylfaen"/>
          <w:b/>
          <w:highlight w:val="yellow"/>
          <w:lang w:val="hy-AM"/>
        </w:rPr>
        <w:t>«</w:t>
      </w:r>
      <w:r w:rsidR="00A05E6A" w:rsidRPr="000E2660">
        <w:rPr>
          <w:rFonts w:ascii="GHEA Grapalat" w:hAnsi="GHEA Grapalat" w:cs="Sylfaen"/>
          <w:b/>
          <w:highlight w:val="yellow"/>
          <w:lang w:val="hy-AM"/>
        </w:rPr>
        <w:t>ԵՔ-ԳՀԱՊՁԲ-2</w:t>
      </w:r>
      <w:r w:rsidR="000F3DF7" w:rsidRPr="000E2660">
        <w:rPr>
          <w:rFonts w:ascii="GHEA Grapalat" w:hAnsi="GHEA Grapalat" w:cs="Sylfaen"/>
          <w:b/>
          <w:highlight w:val="yellow"/>
          <w:lang w:val="hy-AM"/>
        </w:rPr>
        <w:t>6</w:t>
      </w:r>
      <w:r w:rsidR="00A05E6A" w:rsidRPr="000E2660">
        <w:rPr>
          <w:rFonts w:ascii="GHEA Grapalat" w:hAnsi="GHEA Grapalat" w:cs="Sylfaen"/>
          <w:b/>
          <w:highlight w:val="yellow"/>
          <w:lang w:val="hy-AM"/>
        </w:rPr>
        <w:t>/</w:t>
      </w:r>
      <w:r w:rsidR="000F3DF7" w:rsidRPr="000E2660">
        <w:rPr>
          <w:rFonts w:ascii="GHEA Grapalat" w:hAnsi="GHEA Grapalat" w:cs="Sylfaen"/>
          <w:b/>
          <w:highlight w:val="yellow"/>
          <w:lang w:val="hy-AM"/>
        </w:rPr>
        <w:t>3</w:t>
      </w:r>
      <w:r w:rsidR="000B1088" w:rsidRPr="000E2660">
        <w:rPr>
          <w:rFonts w:ascii="GHEA Grapalat" w:hAnsi="GHEA Grapalat" w:cs="Sylfaen"/>
          <w:b/>
          <w:highlight w:val="yellow"/>
          <w:lang w:val="hy-AM"/>
        </w:rPr>
        <w:t>»  ծածկագրով</w:t>
      </w:r>
    </w:p>
    <w:p w14:paraId="7CE5ABE1" w14:textId="7AF0070A" w:rsidR="000B1088" w:rsidRPr="005E1F72" w:rsidRDefault="00F0744D" w:rsidP="000B1088">
      <w:pPr>
        <w:pStyle w:val="BodyTextIndent3"/>
        <w:spacing w:line="240" w:lineRule="auto"/>
        <w:jc w:val="right"/>
        <w:rPr>
          <w:rFonts w:ascii="GHEA Grapalat" w:hAnsi="GHEA Grapalat" w:cs="Arial"/>
          <w:b/>
          <w:lang w:val="hy-AM"/>
        </w:rPr>
      </w:pPr>
      <w:r w:rsidRPr="000E2660">
        <w:rPr>
          <w:rFonts w:ascii="GHEA Grapalat" w:hAnsi="GHEA Grapalat" w:cs="Sylfaen"/>
          <w:b/>
          <w:highlight w:val="yellow"/>
          <w:lang w:val="hy-AM"/>
        </w:rPr>
        <w:t>գնանշման հարցման</w:t>
      </w:r>
      <w:r>
        <w:rPr>
          <w:rFonts w:ascii="GHEA Grapalat" w:hAnsi="GHEA Grapalat" w:cs="Sylfaen"/>
          <w:b/>
          <w:lang w:val="hy-AM"/>
        </w:rPr>
        <w:t xml:space="preserve"> </w:t>
      </w:r>
      <w:r w:rsidR="000B1088" w:rsidRPr="005E1F72">
        <w:rPr>
          <w:rFonts w:ascii="GHEA Grapalat" w:hAnsi="GHEA Grapalat" w:cs="Sylfaen"/>
          <w:b/>
          <w:lang w:val="hy-AM"/>
        </w:rPr>
        <w:t>հրավերի</w:t>
      </w:r>
    </w:p>
    <w:p w14:paraId="11FFCC9B" w14:textId="77777777" w:rsidR="000B1088" w:rsidRPr="005E1F72" w:rsidRDefault="000B1088" w:rsidP="000B1088">
      <w:pPr>
        <w:ind w:left="-66"/>
        <w:jc w:val="center"/>
        <w:rPr>
          <w:rFonts w:ascii="GHEA Grapalat" w:hAnsi="GHEA Grapalat"/>
          <w:b/>
          <w:lang w:val="hy-AM"/>
        </w:rPr>
      </w:pPr>
    </w:p>
    <w:p w14:paraId="1D591613" w14:textId="77777777" w:rsidR="000B1088" w:rsidRPr="005E1F72" w:rsidRDefault="000B1088" w:rsidP="000B1088">
      <w:pPr>
        <w:pStyle w:val="Heading3"/>
        <w:spacing w:line="240" w:lineRule="auto"/>
        <w:ind w:firstLine="567"/>
        <w:jc w:val="left"/>
        <w:rPr>
          <w:rFonts w:ascii="GHEA Grapalat" w:hAnsi="GHEA Grapalat"/>
          <w:b/>
          <w:lang w:val="hy-AM"/>
        </w:rPr>
      </w:pPr>
    </w:p>
    <w:p w14:paraId="7DB0A07A" w14:textId="77777777" w:rsidR="000B1088" w:rsidRPr="005E1F72" w:rsidRDefault="000B1088" w:rsidP="000B1088">
      <w:pPr>
        <w:pStyle w:val="Heading3"/>
        <w:spacing w:line="240" w:lineRule="auto"/>
        <w:ind w:firstLine="567"/>
        <w:rPr>
          <w:rFonts w:ascii="GHEA Grapalat" w:hAnsi="GHEA Grapalat"/>
          <w:b/>
          <w:i w:val="0"/>
          <w:lang w:val="hy-AM"/>
        </w:rPr>
      </w:pPr>
      <w:r w:rsidRPr="005E1F72">
        <w:rPr>
          <w:rFonts w:ascii="GHEA Grapalat" w:hAnsi="GHEA Grapalat"/>
          <w:b/>
          <w:i w:val="0"/>
          <w:lang w:val="hy-AM"/>
        </w:rPr>
        <w:t>ՆԿԱՐԱԳԻՐ</w:t>
      </w:r>
    </w:p>
    <w:p w14:paraId="7C0976C1" w14:textId="77777777" w:rsidR="000B1088" w:rsidRPr="005E1F72" w:rsidRDefault="000B1088" w:rsidP="000B1088">
      <w:pPr>
        <w:pStyle w:val="Heading3"/>
        <w:spacing w:line="240" w:lineRule="auto"/>
        <w:ind w:firstLine="567"/>
        <w:rPr>
          <w:rFonts w:ascii="GHEA Grapalat" w:hAnsi="GHEA Grapalat"/>
          <w:b/>
          <w:i w:val="0"/>
          <w:lang w:val="hy-AM"/>
        </w:rPr>
      </w:pPr>
      <w:r w:rsidRPr="005E1F72">
        <w:rPr>
          <w:rFonts w:ascii="GHEA Grapalat" w:hAnsi="GHEA Grapalat"/>
          <w:b/>
          <w:i w:val="0"/>
          <w:lang w:val="hy-AM"/>
        </w:rPr>
        <w:t xml:space="preserve">առաջարկվող ապրանքի ամբողջական </w:t>
      </w:r>
    </w:p>
    <w:p w14:paraId="121DD5DC" w14:textId="77777777" w:rsidR="000B1088" w:rsidRPr="005E1F72" w:rsidRDefault="000B1088" w:rsidP="000B1088">
      <w:pPr>
        <w:pStyle w:val="Heading3"/>
        <w:spacing w:line="240" w:lineRule="auto"/>
        <w:ind w:firstLine="567"/>
        <w:rPr>
          <w:rFonts w:ascii="GHEA Grapalat" w:hAnsi="GHEA Grapalat" w:cs="Arial"/>
          <w:lang w:val="es-ES"/>
        </w:rPr>
      </w:pPr>
    </w:p>
    <w:p w14:paraId="1DA20342" w14:textId="759E1D75" w:rsidR="000B1088" w:rsidRPr="00F27F49" w:rsidRDefault="000B1088" w:rsidP="000B1088">
      <w:pPr>
        <w:ind w:firstLine="567"/>
        <w:jc w:val="both"/>
        <w:rPr>
          <w:rFonts w:ascii="GHEA Grapalat" w:hAnsi="GHEA Grapalat" w:cs="Arial"/>
          <w:sz w:val="20"/>
          <w:szCs w:val="20"/>
          <w:lang w:val="hy-AM"/>
        </w:rPr>
      </w:pP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t xml:space="preserve">      </w:t>
      </w:r>
      <w:r w:rsidRPr="005E1F72">
        <w:rPr>
          <w:rFonts w:ascii="GHEA Grapalat" w:hAnsi="GHEA Grapalat" w:cs="Arial"/>
          <w:sz w:val="20"/>
          <w:szCs w:val="20"/>
          <w:u w:val="single"/>
          <w:lang w:val="es-ES"/>
        </w:rPr>
        <w:tab/>
      </w:r>
      <w:r w:rsidRPr="005E1F72">
        <w:rPr>
          <w:rFonts w:ascii="GHEA Grapalat" w:hAnsi="GHEA Grapalat" w:cs="Arial"/>
          <w:sz w:val="20"/>
          <w:szCs w:val="20"/>
          <w:u w:val="single"/>
          <w:lang w:val="es-ES"/>
        </w:rPr>
        <w:tab/>
      </w:r>
      <w:r w:rsidRPr="005E1F72">
        <w:rPr>
          <w:rFonts w:ascii="GHEA Grapalat" w:hAnsi="GHEA Grapalat" w:cs="Arial"/>
          <w:sz w:val="20"/>
          <w:szCs w:val="20"/>
          <w:lang w:val="es-ES"/>
        </w:rPr>
        <w:t>-ն</w:t>
      </w:r>
      <w:r w:rsidR="00FC1BDA" w:rsidRPr="00FC1BDA">
        <w:rPr>
          <w:rFonts w:ascii="GHEA Grapalat" w:hAnsi="GHEA Grapalat" w:cs="Arial"/>
          <w:sz w:val="20"/>
          <w:szCs w:val="20"/>
          <w:lang w:val="es-ES"/>
        </w:rPr>
        <w:t xml:space="preserve"> </w:t>
      </w:r>
      <w:r w:rsidR="000C50BE">
        <w:rPr>
          <w:rFonts w:ascii="GHEA Grapalat" w:hAnsi="GHEA Grapalat" w:cs="Arial"/>
          <w:sz w:val="20"/>
          <w:szCs w:val="20"/>
          <w:lang w:val="es-ES"/>
        </w:rPr>
        <w:t xml:space="preserve"> </w:t>
      </w:r>
      <w:r w:rsidR="00A05E6A" w:rsidRPr="000E2660">
        <w:rPr>
          <w:rFonts w:ascii="GHEA Grapalat" w:hAnsi="GHEA Grapalat" w:cs="Arial"/>
          <w:sz w:val="20"/>
          <w:szCs w:val="20"/>
          <w:highlight w:val="yellow"/>
          <w:lang w:val="es-ES"/>
        </w:rPr>
        <w:t>ԵՔ-ԳՀԱՊՁԲ-2</w:t>
      </w:r>
      <w:r w:rsidR="000F3DF7" w:rsidRPr="000E2660">
        <w:rPr>
          <w:rFonts w:ascii="GHEA Grapalat" w:hAnsi="GHEA Grapalat" w:cs="Arial"/>
          <w:sz w:val="20"/>
          <w:szCs w:val="20"/>
          <w:highlight w:val="yellow"/>
          <w:lang w:val="es-ES"/>
        </w:rPr>
        <w:t>6</w:t>
      </w:r>
      <w:r w:rsidR="00A05E6A" w:rsidRPr="000E2660">
        <w:rPr>
          <w:rFonts w:ascii="GHEA Grapalat" w:hAnsi="GHEA Grapalat" w:cs="Arial"/>
          <w:sz w:val="20"/>
          <w:szCs w:val="20"/>
          <w:highlight w:val="yellow"/>
          <w:lang w:val="es-ES"/>
        </w:rPr>
        <w:t>/</w:t>
      </w:r>
      <w:r w:rsidR="000F3DF7">
        <w:rPr>
          <w:rFonts w:ascii="GHEA Grapalat" w:hAnsi="GHEA Grapalat" w:cs="Arial"/>
          <w:sz w:val="20"/>
          <w:szCs w:val="20"/>
          <w:lang w:val="es-ES"/>
        </w:rPr>
        <w:t>3</w:t>
      </w:r>
    </w:p>
    <w:p w14:paraId="6B63C681" w14:textId="77777777" w:rsidR="000B1088" w:rsidRPr="005E1F72" w:rsidRDefault="000B1088" w:rsidP="000B1088">
      <w:pPr>
        <w:jc w:val="both"/>
        <w:rPr>
          <w:rFonts w:ascii="GHEA Grapalat" w:hAnsi="GHEA Grapalat" w:cs="Arial"/>
          <w:sz w:val="20"/>
          <w:szCs w:val="20"/>
          <w:u w:val="single"/>
          <w:lang w:val="es-ES"/>
        </w:rPr>
      </w:pPr>
      <w:r w:rsidRPr="005E1F72">
        <w:rPr>
          <w:rFonts w:ascii="GHEA Grapalat" w:hAnsi="GHEA Grapalat"/>
          <w:sz w:val="20"/>
          <w:vertAlign w:val="superscript"/>
          <w:lang w:val="es-ES"/>
        </w:rPr>
        <w:t xml:space="preserve">                                                    </w:t>
      </w:r>
      <w:r w:rsidRPr="005E1F72">
        <w:rPr>
          <w:rFonts w:ascii="GHEA Grapalat" w:hAnsi="GHEA Grapalat"/>
          <w:sz w:val="20"/>
          <w:vertAlign w:val="superscript"/>
          <w:lang w:val="hy-AM"/>
        </w:rPr>
        <w:t>մասնակցի անվանումը</w:t>
      </w:r>
    </w:p>
    <w:p w14:paraId="6DC3204C" w14:textId="10888F5E" w:rsidR="000B1088" w:rsidRPr="005E1F72" w:rsidRDefault="000B1088" w:rsidP="000B1088">
      <w:pPr>
        <w:jc w:val="both"/>
        <w:rPr>
          <w:rFonts w:ascii="GHEA Grapalat" w:hAnsi="GHEA Grapalat"/>
          <w:lang w:val="hy-AM"/>
        </w:rPr>
      </w:pPr>
      <w:proofErr w:type="spellStart"/>
      <w:r w:rsidRPr="005E1F72">
        <w:rPr>
          <w:rFonts w:ascii="GHEA Grapalat" w:hAnsi="GHEA Grapalat" w:cs="Arial"/>
          <w:sz w:val="20"/>
          <w:szCs w:val="20"/>
          <w:lang w:val="es-ES"/>
        </w:rPr>
        <w:t>ծածկագրով</w:t>
      </w:r>
      <w:proofErr w:type="spellEnd"/>
      <w:r w:rsidRPr="005E1F72">
        <w:rPr>
          <w:rFonts w:ascii="GHEA Grapalat" w:hAnsi="GHEA Grapalat" w:cs="Arial"/>
          <w:sz w:val="20"/>
          <w:szCs w:val="20"/>
          <w:lang w:val="es-ES"/>
        </w:rPr>
        <w:t xml:space="preserve"> </w:t>
      </w:r>
      <w:proofErr w:type="spellStart"/>
      <w:r w:rsidR="00F0744D">
        <w:rPr>
          <w:rFonts w:ascii="GHEA Grapalat" w:hAnsi="GHEA Grapalat" w:cs="Arial"/>
          <w:sz w:val="20"/>
          <w:szCs w:val="20"/>
          <w:lang w:val="es-ES"/>
        </w:rPr>
        <w:t>գնանշման</w:t>
      </w:r>
      <w:proofErr w:type="spellEnd"/>
      <w:r w:rsidR="00F0744D">
        <w:rPr>
          <w:rFonts w:ascii="GHEA Grapalat" w:hAnsi="GHEA Grapalat" w:cs="Arial"/>
          <w:sz w:val="20"/>
          <w:szCs w:val="20"/>
          <w:lang w:val="es-ES"/>
        </w:rPr>
        <w:t xml:space="preserve"> </w:t>
      </w:r>
      <w:proofErr w:type="spellStart"/>
      <w:r w:rsidR="00F0744D">
        <w:rPr>
          <w:rFonts w:ascii="GHEA Grapalat" w:hAnsi="GHEA Grapalat" w:cs="Arial"/>
          <w:sz w:val="20"/>
          <w:szCs w:val="20"/>
          <w:lang w:val="es-ES"/>
        </w:rPr>
        <w:t>հարցման</w:t>
      </w:r>
      <w:proofErr w:type="spellEnd"/>
      <w:r w:rsidR="00F0744D">
        <w:rPr>
          <w:rFonts w:ascii="GHEA Grapalat" w:hAnsi="GHEA Grapalat" w:cs="Arial"/>
          <w:sz w:val="20"/>
          <w:szCs w:val="20"/>
          <w:lang w:val="hy-AM"/>
        </w:rPr>
        <w:t xml:space="preserve"> </w:t>
      </w:r>
      <w:proofErr w:type="spellStart"/>
      <w:r w:rsidRPr="005E1F72">
        <w:rPr>
          <w:rFonts w:ascii="GHEA Grapalat" w:hAnsi="GHEA Grapalat" w:cs="Arial"/>
          <w:sz w:val="20"/>
          <w:szCs w:val="20"/>
          <w:lang w:val="es-ES"/>
        </w:rPr>
        <w:t>շրջանակում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ստորև</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ներկայացնում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իր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կողմից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առաջարկվող</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ապրանքի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ամբողջական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նկարագիրը</w:t>
      </w:r>
      <w:proofErr w:type="spellEnd"/>
      <w:r w:rsidRPr="005E1F72">
        <w:rPr>
          <w:rFonts w:ascii="GHEA Grapalat" w:hAnsi="GHEA Grapalat" w:cs="Arial"/>
          <w:sz w:val="20"/>
          <w:szCs w:val="20"/>
          <w:lang w:val="es-ES"/>
        </w:rPr>
        <w:t xml:space="preserve"> </w:t>
      </w:r>
    </w:p>
    <w:p w14:paraId="71BAF0ED" w14:textId="77777777" w:rsidR="000B1088" w:rsidRDefault="000B1088" w:rsidP="000B1088">
      <w:pPr>
        <w:pStyle w:val="Heading3"/>
        <w:spacing w:line="240" w:lineRule="auto"/>
        <w:ind w:firstLine="567"/>
        <w:rPr>
          <w:rFonts w:ascii="GHEA Grapalat" w:hAnsi="GHEA Grapalat" w:cs="Arial"/>
          <w:lang w:val="es-ES"/>
        </w:rPr>
      </w:pPr>
    </w:p>
    <w:tbl>
      <w:tblPr>
        <w:tblW w:w="0" w:type="auto"/>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2160"/>
        <w:gridCol w:w="2581"/>
        <w:gridCol w:w="2999"/>
      </w:tblGrid>
      <w:tr w:rsidR="000C5259" w:rsidRPr="005E1F72" w14:paraId="5CC13209" w14:textId="77777777" w:rsidTr="00C251AD">
        <w:tc>
          <w:tcPr>
            <w:tcW w:w="1440" w:type="dxa"/>
            <w:vMerge w:val="restart"/>
            <w:vAlign w:val="center"/>
          </w:tcPr>
          <w:p w14:paraId="66280CD5" w14:textId="77777777" w:rsidR="000C5259" w:rsidRPr="005E1F72" w:rsidRDefault="000C5259" w:rsidP="00E23A5A">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Չափաբաժնի</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համար</w:t>
            </w:r>
            <w:proofErr w:type="spellEnd"/>
          </w:p>
        </w:tc>
        <w:tc>
          <w:tcPr>
            <w:tcW w:w="7740" w:type="dxa"/>
            <w:gridSpan w:val="3"/>
            <w:vAlign w:val="center"/>
          </w:tcPr>
          <w:p w14:paraId="29813454" w14:textId="77777777" w:rsidR="000C5259" w:rsidRPr="005E1F72" w:rsidRDefault="000C5259" w:rsidP="00E23A5A">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Առաջարկվող</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ապրանքի</w:t>
            </w:r>
            <w:proofErr w:type="spellEnd"/>
          </w:p>
        </w:tc>
      </w:tr>
      <w:tr w:rsidR="00222C29" w:rsidRPr="005E1F72" w14:paraId="1BE9A676" w14:textId="236F1C7A" w:rsidTr="00222C29">
        <w:trPr>
          <w:trHeight w:val="737"/>
        </w:trPr>
        <w:tc>
          <w:tcPr>
            <w:tcW w:w="1440" w:type="dxa"/>
            <w:vMerge/>
            <w:vAlign w:val="center"/>
          </w:tcPr>
          <w:p w14:paraId="7AA973F5" w14:textId="77777777" w:rsidR="00222C29" w:rsidRPr="005E1F72" w:rsidRDefault="00222C29" w:rsidP="00E23A5A">
            <w:pPr>
              <w:jc w:val="center"/>
              <w:rPr>
                <w:rFonts w:ascii="GHEA Grapalat" w:hAnsi="GHEA Grapalat"/>
                <w:b/>
                <w:bCs/>
                <w:sz w:val="16"/>
                <w:szCs w:val="18"/>
                <w:lang w:val="es-ES"/>
              </w:rPr>
            </w:pPr>
          </w:p>
        </w:tc>
        <w:tc>
          <w:tcPr>
            <w:tcW w:w="2160" w:type="dxa"/>
            <w:vAlign w:val="center"/>
          </w:tcPr>
          <w:p w14:paraId="76B1BE97" w14:textId="716617BF" w:rsidR="00222C29" w:rsidRPr="00222C29" w:rsidRDefault="006D1643" w:rsidP="00222C29">
            <w:pPr>
              <w:jc w:val="center"/>
              <w:rPr>
                <w:rFonts w:ascii="GHEA Grapalat" w:hAnsi="GHEA Grapalat"/>
                <w:b/>
                <w:bCs/>
                <w:sz w:val="16"/>
                <w:szCs w:val="18"/>
                <w:lang w:val="hy-AM"/>
              </w:rPr>
            </w:pPr>
            <w:r>
              <w:rPr>
                <w:rFonts w:ascii="GHEA Grapalat" w:hAnsi="GHEA Grapalat"/>
                <w:b/>
                <w:bCs/>
                <w:sz w:val="16"/>
                <w:szCs w:val="18"/>
                <w:lang w:val="hy-AM"/>
              </w:rPr>
              <w:t>Ապրանքային նշան</w:t>
            </w:r>
          </w:p>
        </w:tc>
        <w:tc>
          <w:tcPr>
            <w:tcW w:w="2581" w:type="dxa"/>
            <w:vAlign w:val="center"/>
          </w:tcPr>
          <w:p w14:paraId="4BA06A57" w14:textId="1F3F71CE" w:rsidR="00222C29" w:rsidRPr="00222C29" w:rsidRDefault="006D1643" w:rsidP="00E23A5A">
            <w:pPr>
              <w:jc w:val="center"/>
              <w:rPr>
                <w:rFonts w:ascii="GHEA Grapalat" w:hAnsi="GHEA Grapalat"/>
                <w:b/>
                <w:bCs/>
                <w:sz w:val="16"/>
                <w:szCs w:val="18"/>
                <w:lang w:val="hy-AM"/>
              </w:rPr>
            </w:pPr>
            <w:r w:rsidRPr="006D1643">
              <w:rPr>
                <w:rFonts w:ascii="GHEA Grapalat" w:hAnsi="GHEA Grapalat"/>
                <w:b/>
                <w:bCs/>
                <w:sz w:val="16"/>
                <w:szCs w:val="18"/>
                <w:lang w:val="hy-AM"/>
              </w:rPr>
              <w:t>Արտադրողի անունը</w:t>
            </w:r>
          </w:p>
        </w:tc>
        <w:tc>
          <w:tcPr>
            <w:tcW w:w="2999" w:type="dxa"/>
            <w:vAlign w:val="center"/>
          </w:tcPr>
          <w:p w14:paraId="78A427A5" w14:textId="756FA517" w:rsidR="00222C29" w:rsidRPr="001557AE" w:rsidRDefault="00222C29" w:rsidP="00E23A5A">
            <w:pPr>
              <w:jc w:val="center"/>
              <w:rPr>
                <w:rFonts w:ascii="GHEA Grapalat" w:hAnsi="GHEA Grapalat"/>
                <w:b/>
                <w:bCs/>
                <w:sz w:val="16"/>
                <w:szCs w:val="18"/>
                <w:lang w:val="es-ES"/>
              </w:rPr>
            </w:pPr>
            <w:proofErr w:type="spellStart"/>
            <w:r w:rsidRPr="001557AE">
              <w:rPr>
                <w:rFonts w:ascii="GHEA Grapalat" w:hAnsi="GHEA Grapalat"/>
                <w:b/>
                <w:bCs/>
                <w:sz w:val="16"/>
                <w:szCs w:val="18"/>
                <w:lang w:val="es-ES"/>
              </w:rPr>
              <w:t>տեխնիկական</w:t>
            </w:r>
            <w:proofErr w:type="spellEnd"/>
            <w:r w:rsidRPr="001557AE">
              <w:rPr>
                <w:rFonts w:ascii="GHEA Grapalat" w:hAnsi="GHEA Grapalat"/>
                <w:b/>
                <w:bCs/>
                <w:sz w:val="16"/>
                <w:szCs w:val="18"/>
                <w:lang w:val="es-ES"/>
              </w:rPr>
              <w:t xml:space="preserve"> </w:t>
            </w:r>
            <w:proofErr w:type="spellStart"/>
            <w:r w:rsidRPr="001557AE">
              <w:rPr>
                <w:rFonts w:ascii="GHEA Grapalat" w:hAnsi="GHEA Grapalat"/>
                <w:b/>
                <w:bCs/>
                <w:sz w:val="16"/>
                <w:szCs w:val="18"/>
                <w:lang w:val="es-ES"/>
              </w:rPr>
              <w:t>բնութագրերը</w:t>
            </w:r>
            <w:proofErr w:type="spellEnd"/>
          </w:p>
        </w:tc>
      </w:tr>
      <w:tr w:rsidR="00222C29" w:rsidRPr="005E1F72" w14:paraId="5D018A24" w14:textId="626A170D" w:rsidTr="00222C29">
        <w:trPr>
          <w:trHeight w:val="710"/>
        </w:trPr>
        <w:tc>
          <w:tcPr>
            <w:tcW w:w="1440" w:type="dxa"/>
          </w:tcPr>
          <w:p w14:paraId="6DA3BD3A" w14:textId="77777777" w:rsidR="00222C29" w:rsidRPr="000E2660" w:rsidRDefault="00222C29" w:rsidP="000F3DF7">
            <w:pPr>
              <w:pStyle w:val="Heading3"/>
              <w:spacing w:line="240" w:lineRule="auto"/>
              <w:rPr>
                <w:rFonts w:ascii="GHEA Grapalat" w:hAnsi="GHEA Grapalat"/>
                <w:b/>
                <w:highlight w:val="yellow"/>
                <w:lang w:val="hy-AM"/>
              </w:rPr>
            </w:pPr>
            <w:r w:rsidRPr="000E2660">
              <w:rPr>
                <w:rFonts w:ascii="GHEA Grapalat" w:hAnsi="GHEA Grapalat"/>
                <w:b/>
                <w:highlight w:val="yellow"/>
                <w:lang w:val="hy-AM"/>
              </w:rPr>
              <w:t>1</w:t>
            </w:r>
          </w:p>
        </w:tc>
        <w:tc>
          <w:tcPr>
            <w:tcW w:w="2160" w:type="dxa"/>
          </w:tcPr>
          <w:p w14:paraId="72846AC9" w14:textId="77777777" w:rsidR="00222C29" w:rsidRPr="000E2660" w:rsidRDefault="00222C29" w:rsidP="00E23A5A">
            <w:pPr>
              <w:pStyle w:val="Heading3"/>
              <w:spacing w:line="240" w:lineRule="auto"/>
              <w:jc w:val="left"/>
              <w:rPr>
                <w:rFonts w:ascii="GHEA Grapalat" w:hAnsi="GHEA Grapalat"/>
                <w:b/>
                <w:highlight w:val="yellow"/>
                <w:lang w:val="hy-AM"/>
              </w:rPr>
            </w:pPr>
          </w:p>
        </w:tc>
        <w:tc>
          <w:tcPr>
            <w:tcW w:w="2581" w:type="dxa"/>
          </w:tcPr>
          <w:p w14:paraId="08796624" w14:textId="77777777" w:rsidR="00222C29" w:rsidRPr="005E1F72" w:rsidRDefault="00222C29" w:rsidP="00E23A5A">
            <w:pPr>
              <w:pStyle w:val="Heading3"/>
              <w:spacing w:line="240" w:lineRule="auto"/>
              <w:jc w:val="left"/>
              <w:rPr>
                <w:rFonts w:ascii="GHEA Grapalat" w:hAnsi="GHEA Grapalat"/>
                <w:b/>
                <w:lang w:val="hy-AM"/>
              </w:rPr>
            </w:pPr>
          </w:p>
        </w:tc>
        <w:tc>
          <w:tcPr>
            <w:tcW w:w="2999" w:type="dxa"/>
          </w:tcPr>
          <w:p w14:paraId="1B032ADC" w14:textId="77777777" w:rsidR="00222C29" w:rsidRPr="005E1F72" w:rsidRDefault="00222C29" w:rsidP="00E23A5A">
            <w:pPr>
              <w:pStyle w:val="Heading3"/>
              <w:spacing w:line="240" w:lineRule="auto"/>
              <w:jc w:val="left"/>
              <w:rPr>
                <w:rFonts w:ascii="GHEA Grapalat" w:hAnsi="GHEA Grapalat"/>
                <w:b/>
                <w:lang w:val="hy-AM"/>
              </w:rPr>
            </w:pPr>
          </w:p>
        </w:tc>
      </w:tr>
      <w:tr w:rsidR="000D2B2D" w:rsidRPr="005E1F72" w14:paraId="43E69320" w14:textId="77777777" w:rsidTr="00222C29">
        <w:trPr>
          <w:trHeight w:val="710"/>
        </w:trPr>
        <w:tc>
          <w:tcPr>
            <w:tcW w:w="1440" w:type="dxa"/>
          </w:tcPr>
          <w:p w14:paraId="7FA71DB2" w14:textId="7C12A442" w:rsidR="000D2B2D" w:rsidRPr="000E2660" w:rsidRDefault="000D2B2D" w:rsidP="000F3DF7">
            <w:pPr>
              <w:pStyle w:val="Heading3"/>
              <w:spacing w:line="240" w:lineRule="auto"/>
              <w:rPr>
                <w:rFonts w:ascii="GHEA Grapalat" w:hAnsi="GHEA Grapalat"/>
                <w:b/>
                <w:highlight w:val="yellow"/>
                <w:lang w:val="hy-AM"/>
              </w:rPr>
            </w:pPr>
            <w:r w:rsidRPr="000E2660">
              <w:rPr>
                <w:rFonts w:ascii="GHEA Grapalat" w:hAnsi="GHEA Grapalat"/>
                <w:b/>
                <w:highlight w:val="yellow"/>
                <w:lang w:val="hy-AM"/>
              </w:rPr>
              <w:t>2</w:t>
            </w:r>
          </w:p>
          <w:p w14:paraId="00260AF5" w14:textId="77777777" w:rsidR="000D2B2D" w:rsidRPr="000E2660" w:rsidRDefault="000D2B2D" w:rsidP="000F3DF7">
            <w:pPr>
              <w:jc w:val="center"/>
              <w:rPr>
                <w:highlight w:val="yellow"/>
                <w:lang w:val="hy-AM"/>
              </w:rPr>
            </w:pPr>
          </w:p>
        </w:tc>
        <w:tc>
          <w:tcPr>
            <w:tcW w:w="2160" w:type="dxa"/>
          </w:tcPr>
          <w:p w14:paraId="4E7EFE64" w14:textId="77777777" w:rsidR="000D2B2D" w:rsidRPr="000E2660" w:rsidRDefault="000D2B2D" w:rsidP="00E23A5A">
            <w:pPr>
              <w:pStyle w:val="Heading3"/>
              <w:spacing w:line="240" w:lineRule="auto"/>
              <w:jc w:val="left"/>
              <w:rPr>
                <w:rFonts w:ascii="GHEA Grapalat" w:hAnsi="GHEA Grapalat"/>
                <w:b/>
                <w:highlight w:val="yellow"/>
                <w:lang w:val="hy-AM"/>
              </w:rPr>
            </w:pPr>
          </w:p>
        </w:tc>
        <w:tc>
          <w:tcPr>
            <w:tcW w:w="2581" w:type="dxa"/>
          </w:tcPr>
          <w:p w14:paraId="78F234AB" w14:textId="77777777" w:rsidR="000D2B2D" w:rsidRPr="005E1F72" w:rsidRDefault="000D2B2D" w:rsidP="00E23A5A">
            <w:pPr>
              <w:pStyle w:val="Heading3"/>
              <w:spacing w:line="240" w:lineRule="auto"/>
              <w:jc w:val="left"/>
              <w:rPr>
                <w:rFonts w:ascii="GHEA Grapalat" w:hAnsi="GHEA Grapalat"/>
                <w:b/>
                <w:lang w:val="hy-AM"/>
              </w:rPr>
            </w:pPr>
          </w:p>
        </w:tc>
        <w:tc>
          <w:tcPr>
            <w:tcW w:w="2999" w:type="dxa"/>
          </w:tcPr>
          <w:p w14:paraId="7EDB7363" w14:textId="77777777" w:rsidR="000D2B2D" w:rsidRPr="005E1F72" w:rsidRDefault="000D2B2D" w:rsidP="00E23A5A">
            <w:pPr>
              <w:pStyle w:val="Heading3"/>
              <w:spacing w:line="240" w:lineRule="auto"/>
              <w:jc w:val="left"/>
              <w:rPr>
                <w:rFonts w:ascii="GHEA Grapalat" w:hAnsi="GHEA Grapalat"/>
                <w:b/>
                <w:lang w:val="hy-AM"/>
              </w:rPr>
            </w:pPr>
          </w:p>
        </w:tc>
      </w:tr>
      <w:tr w:rsidR="000D2B2D" w:rsidRPr="005E1F72" w14:paraId="39333204" w14:textId="77777777" w:rsidTr="00222C29">
        <w:trPr>
          <w:trHeight w:val="710"/>
        </w:trPr>
        <w:tc>
          <w:tcPr>
            <w:tcW w:w="1440" w:type="dxa"/>
          </w:tcPr>
          <w:p w14:paraId="73EBFFA7" w14:textId="72346BE3" w:rsidR="000D2B2D" w:rsidRPr="000E2660" w:rsidRDefault="000D2B2D" w:rsidP="000F3DF7">
            <w:pPr>
              <w:pStyle w:val="Heading3"/>
              <w:spacing w:line="240" w:lineRule="auto"/>
              <w:rPr>
                <w:rFonts w:ascii="GHEA Grapalat" w:hAnsi="GHEA Grapalat"/>
                <w:b/>
                <w:highlight w:val="yellow"/>
                <w:lang w:val="hy-AM"/>
              </w:rPr>
            </w:pPr>
            <w:r w:rsidRPr="000E2660">
              <w:rPr>
                <w:rFonts w:ascii="GHEA Grapalat" w:hAnsi="GHEA Grapalat"/>
                <w:b/>
                <w:highlight w:val="yellow"/>
                <w:lang w:val="hy-AM"/>
              </w:rPr>
              <w:t>3</w:t>
            </w:r>
          </w:p>
        </w:tc>
        <w:tc>
          <w:tcPr>
            <w:tcW w:w="2160" w:type="dxa"/>
          </w:tcPr>
          <w:p w14:paraId="3FBB9364" w14:textId="77777777" w:rsidR="000D2B2D" w:rsidRPr="000E2660" w:rsidRDefault="000D2B2D" w:rsidP="00E23A5A">
            <w:pPr>
              <w:pStyle w:val="Heading3"/>
              <w:spacing w:line="240" w:lineRule="auto"/>
              <w:jc w:val="left"/>
              <w:rPr>
                <w:rFonts w:ascii="GHEA Grapalat" w:hAnsi="GHEA Grapalat"/>
                <w:b/>
                <w:highlight w:val="yellow"/>
                <w:lang w:val="hy-AM"/>
              </w:rPr>
            </w:pPr>
          </w:p>
        </w:tc>
        <w:tc>
          <w:tcPr>
            <w:tcW w:w="2581" w:type="dxa"/>
          </w:tcPr>
          <w:p w14:paraId="1A12488F" w14:textId="77777777" w:rsidR="000D2B2D" w:rsidRPr="005E1F72" w:rsidRDefault="000D2B2D" w:rsidP="00E23A5A">
            <w:pPr>
              <w:pStyle w:val="Heading3"/>
              <w:spacing w:line="240" w:lineRule="auto"/>
              <w:jc w:val="left"/>
              <w:rPr>
                <w:rFonts w:ascii="GHEA Grapalat" w:hAnsi="GHEA Grapalat"/>
                <w:b/>
                <w:lang w:val="hy-AM"/>
              </w:rPr>
            </w:pPr>
          </w:p>
        </w:tc>
        <w:tc>
          <w:tcPr>
            <w:tcW w:w="2999" w:type="dxa"/>
          </w:tcPr>
          <w:p w14:paraId="4A7658A3" w14:textId="77777777" w:rsidR="000D2B2D" w:rsidRPr="005E1F72" w:rsidRDefault="000D2B2D" w:rsidP="00E23A5A">
            <w:pPr>
              <w:pStyle w:val="Heading3"/>
              <w:spacing w:line="240" w:lineRule="auto"/>
              <w:jc w:val="left"/>
              <w:rPr>
                <w:rFonts w:ascii="GHEA Grapalat" w:hAnsi="GHEA Grapalat"/>
                <w:b/>
                <w:lang w:val="hy-AM"/>
              </w:rPr>
            </w:pPr>
          </w:p>
        </w:tc>
      </w:tr>
      <w:tr w:rsidR="000F3DF7" w:rsidRPr="005E1F72" w14:paraId="0AA7F7A8" w14:textId="77777777" w:rsidTr="00222C29">
        <w:trPr>
          <w:trHeight w:val="710"/>
        </w:trPr>
        <w:tc>
          <w:tcPr>
            <w:tcW w:w="1440" w:type="dxa"/>
          </w:tcPr>
          <w:p w14:paraId="36290644" w14:textId="6CC21DD4" w:rsidR="000F3DF7" w:rsidRPr="000E2660" w:rsidRDefault="000F3DF7" w:rsidP="000F3DF7">
            <w:pPr>
              <w:pStyle w:val="Heading3"/>
              <w:spacing w:line="240" w:lineRule="auto"/>
              <w:rPr>
                <w:rFonts w:ascii="GHEA Grapalat" w:hAnsi="GHEA Grapalat"/>
                <w:b/>
                <w:highlight w:val="yellow"/>
                <w:lang w:val="hy-AM"/>
              </w:rPr>
            </w:pPr>
            <w:r w:rsidRPr="000E2660">
              <w:rPr>
                <w:rFonts w:ascii="GHEA Grapalat" w:hAnsi="GHEA Grapalat"/>
                <w:b/>
                <w:highlight w:val="yellow"/>
                <w:lang w:val="hy-AM"/>
              </w:rPr>
              <w:t>4</w:t>
            </w:r>
          </w:p>
        </w:tc>
        <w:tc>
          <w:tcPr>
            <w:tcW w:w="2160" w:type="dxa"/>
          </w:tcPr>
          <w:p w14:paraId="5EE225A9" w14:textId="77777777" w:rsidR="000F3DF7" w:rsidRPr="000E2660" w:rsidRDefault="000F3DF7" w:rsidP="00E23A5A">
            <w:pPr>
              <w:pStyle w:val="Heading3"/>
              <w:spacing w:line="240" w:lineRule="auto"/>
              <w:jc w:val="left"/>
              <w:rPr>
                <w:rFonts w:ascii="GHEA Grapalat" w:hAnsi="GHEA Grapalat"/>
                <w:b/>
                <w:highlight w:val="yellow"/>
                <w:lang w:val="hy-AM"/>
              </w:rPr>
            </w:pPr>
          </w:p>
        </w:tc>
        <w:tc>
          <w:tcPr>
            <w:tcW w:w="2581" w:type="dxa"/>
          </w:tcPr>
          <w:p w14:paraId="24CBB5C3" w14:textId="77777777" w:rsidR="000F3DF7" w:rsidRPr="005E1F72" w:rsidRDefault="000F3DF7" w:rsidP="00E23A5A">
            <w:pPr>
              <w:pStyle w:val="Heading3"/>
              <w:spacing w:line="240" w:lineRule="auto"/>
              <w:jc w:val="left"/>
              <w:rPr>
                <w:rFonts w:ascii="GHEA Grapalat" w:hAnsi="GHEA Grapalat"/>
                <w:b/>
                <w:lang w:val="hy-AM"/>
              </w:rPr>
            </w:pPr>
          </w:p>
        </w:tc>
        <w:tc>
          <w:tcPr>
            <w:tcW w:w="2999" w:type="dxa"/>
          </w:tcPr>
          <w:p w14:paraId="3608CCDC" w14:textId="77777777" w:rsidR="000F3DF7" w:rsidRPr="005E1F72" w:rsidRDefault="000F3DF7" w:rsidP="00E23A5A">
            <w:pPr>
              <w:pStyle w:val="Heading3"/>
              <w:spacing w:line="240" w:lineRule="auto"/>
              <w:jc w:val="left"/>
              <w:rPr>
                <w:rFonts w:ascii="GHEA Grapalat" w:hAnsi="GHEA Grapalat"/>
                <w:b/>
                <w:lang w:val="hy-AM"/>
              </w:rPr>
            </w:pPr>
          </w:p>
        </w:tc>
      </w:tr>
      <w:tr w:rsidR="000F3DF7" w:rsidRPr="005E1F72" w14:paraId="77860D88" w14:textId="77777777" w:rsidTr="00222C29">
        <w:trPr>
          <w:trHeight w:val="710"/>
        </w:trPr>
        <w:tc>
          <w:tcPr>
            <w:tcW w:w="1440" w:type="dxa"/>
          </w:tcPr>
          <w:p w14:paraId="7FB2C62E" w14:textId="43B6CD18" w:rsidR="000F3DF7" w:rsidRPr="000E2660" w:rsidRDefault="000F3DF7" w:rsidP="000F3DF7">
            <w:pPr>
              <w:pStyle w:val="Heading3"/>
              <w:spacing w:line="240" w:lineRule="auto"/>
              <w:rPr>
                <w:rFonts w:ascii="GHEA Grapalat" w:hAnsi="GHEA Grapalat"/>
                <w:b/>
                <w:highlight w:val="yellow"/>
                <w:lang w:val="hy-AM"/>
              </w:rPr>
            </w:pPr>
            <w:r w:rsidRPr="000E2660">
              <w:rPr>
                <w:rFonts w:ascii="GHEA Grapalat" w:hAnsi="GHEA Grapalat"/>
                <w:b/>
                <w:highlight w:val="yellow"/>
                <w:lang w:val="hy-AM"/>
              </w:rPr>
              <w:t>5</w:t>
            </w:r>
          </w:p>
        </w:tc>
        <w:tc>
          <w:tcPr>
            <w:tcW w:w="2160" w:type="dxa"/>
          </w:tcPr>
          <w:p w14:paraId="0869C4AE" w14:textId="77777777" w:rsidR="000F3DF7" w:rsidRPr="000E2660" w:rsidRDefault="000F3DF7" w:rsidP="00E23A5A">
            <w:pPr>
              <w:pStyle w:val="Heading3"/>
              <w:spacing w:line="240" w:lineRule="auto"/>
              <w:jc w:val="left"/>
              <w:rPr>
                <w:rFonts w:ascii="GHEA Grapalat" w:hAnsi="GHEA Grapalat"/>
                <w:b/>
                <w:highlight w:val="yellow"/>
                <w:lang w:val="hy-AM"/>
              </w:rPr>
            </w:pPr>
          </w:p>
        </w:tc>
        <w:tc>
          <w:tcPr>
            <w:tcW w:w="2581" w:type="dxa"/>
          </w:tcPr>
          <w:p w14:paraId="5CAB0553" w14:textId="77777777" w:rsidR="000F3DF7" w:rsidRPr="005E1F72" w:rsidRDefault="000F3DF7" w:rsidP="00E23A5A">
            <w:pPr>
              <w:pStyle w:val="Heading3"/>
              <w:spacing w:line="240" w:lineRule="auto"/>
              <w:jc w:val="left"/>
              <w:rPr>
                <w:rFonts w:ascii="GHEA Grapalat" w:hAnsi="GHEA Grapalat"/>
                <w:b/>
                <w:lang w:val="hy-AM"/>
              </w:rPr>
            </w:pPr>
          </w:p>
        </w:tc>
        <w:tc>
          <w:tcPr>
            <w:tcW w:w="2999" w:type="dxa"/>
          </w:tcPr>
          <w:p w14:paraId="27F8313F" w14:textId="77777777" w:rsidR="000F3DF7" w:rsidRPr="005E1F72" w:rsidRDefault="000F3DF7" w:rsidP="00E23A5A">
            <w:pPr>
              <w:pStyle w:val="Heading3"/>
              <w:spacing w:line="240" w:lineRule="auto"/>
              <w:jc w:val="left"/>
              <w:rPr>
                <w:rFonts w:ascii="GHEA Grapalat" w:hAnsi="GHEA Grapalat"/>
                <w:b/>
                <w:lang w:val="hy-AM"/>
              </w:rPr>
            </w:pPr>
          </w:p>
        </w:tc>
      </w:tr>
    </w:tbl>
    <w:p w14:paraId="2320CF0F" w14:textId="77777777" w:rsidR="00D84F32" w:rsidRDefault="00D84F32" w:rsidP="000B1088">
      <w:pPr>
        <w:rPr>
          <w:lang w:val="es-ES"/>
        </w:rPr>
      </w:pPr>
    </w:p>
    <w:p w14:paraId="3CB438CF" w14:textId="77777777" w:rsidR="00D84F32" w:rsidRPr="005E1F72" w:rsidRDefault="00D84F32" w:rsidP="000B1088">
      <w:pPr>
        <w:rPr>
          <w:lang w:val="es-ES"/>
        </w:rPr>
      </w:pPr>
    </w:p>
    <w:p w14:paraId="08AF9828" w14:textId="77777777" w:rsidR="001326FB" w:rsidRDefault="001326FB" w:rsidP="000B1088">
      <w:pPr>
        <w:jc w:val="both"/>
        <w:rPr>
          <w:rFonts w:ascii="GHEA Grapalat" w:hAnsi="GHEA Grapalat"/>
          <w:sz w:val="20"/>
          <w:u w:val="single"/>
          <w:lang w:val="hy-AM"/>
        </w:rPr>
      </w:pPr>
    </w:p>
    <w:p w14:paraId="36726F7C" w14:textId="47F121EF" w:rsidR="000B1088" w:rsidRPr="00613A7E" w:rsidRDefault="000B1088" w:rsidP="000B1088">
      <w:pPr>
        <w:jc w:val="both"/>
        <w:rPr>
          <w:rFonts w:ascii="GHEA Grapalat" w:hAnsi="GHEA Grapalat"/>
          <w:sz w:val="20"/>
          <w:u w:val="single"/>
          <w:lang w:val="hy-AM"/>
        </w:rPr>
      </w:pPr>
      <w:r w:rsidRPr="00613A7E">
        <w:rPr>
          <w:rFonts w:ascii="GHEA Grapalat" w:hAnsi="GHEA Grapalat"/>
          <w:sz w:val="20"/>
          <w:u w:val="single"/>
          <w:lang w:val="hy-AM"/>
        </w:rPr>
        <w:tab/>
      </w:r>
      <w:r w:rsidRPr="00613A7E">
        <w:rPr>
          <w:rFonts w:ascii="GHEA Grapalat" w:hAnsi="GHEA Grapalat"/>
          <w:sz w:val="20"/>
          <w:u w:val="single"/>
          <w:lang w:val="hy-AM"/>
        </w:rPr>
        <w:tab/>
      </w:r>
      <w:r w:rsidRPr="00613A7E">
        <w:rPr>
          <w:rFonts w:ascii="GHEA Grapalat" w:hAnsi="GHEA Grapalat"/>
          <w:sz w:val="20"/>
          <w:u w:val="single"/>
          <w:lang w:val="hy-AM"/>
        </w:rPr>
        <w:tab/>
      </w:r>
      <w:r w:rsidRPr="00613A7E">
        <w:rPr>
          <w:rFonts w:ascii="GHEA Grapalat" w:hAnsi="GHEA Grapalat"/>
          <w:sz w:val="20"/>
          <w:u w:val="single"/>
          <w:lang w:val="hy-AM"/>
        </w:rPr>
        <w:tab/>
      </w:r>
      <w:r w:rsidRPr="00613A7E">
        <w:rPr>
          <w:rFonts w:ascii="GHEA Grapalat" w:hAnsi="GHEA Grapalat"/>
          <w:sz w:val="20"/>
          <w:u w:val="single"/>
          <w:lang w:val="hy-AM"/>
        </w:rPr>
        <w:tab/>
      </w:r>
      <w:r w:rsidRPr="00613A7E">
        <w:rPr>
          <w:rFonts w:ascii="GHEA Grapalat" w:hAnsi="GHEA Grapalat"/>
          <w:sz w:val="20"/>
          <w:u w:val="single"/>
          <w:lang w:val="hy-AM"/>
        </w:rPr>
        <w:tab/>
      </w:r>
      <w:r w:rsidRPr="00613A7E">
        <w:rPr>
          <w:rFonts w:ascii="GHEA Grapalat" w:hAnsi="GHEA Grapalat"/>
          <w:sz w:val="20"/>
          <w:u w:val="single"/>
          <w:lang w:val="hy-AM"/>
        </w:rPr>
        <w:tab/>
      </w:r>
      <w:r w:rsidRPr="00613A7E">
        <w:rPr>
          <w:rFonts w:ascii="GHEA Grapalat" w:hAnsi="GHEA Grapalat"/>
          <w:sz w:val="20"/>
          <w:u w:val="single"/>
          <w:lang w:val="hy-AM"/>
        </w:rPr>
        <w:tab/>
      </w:r>
      <w:r w:rsidRPr="00613A7E">
        <w:rPr>
          <w:rFonts w:ascii="GHEA Grapalat" w:hAnsi="GHEA Grapalat"/>
          <w:sz w:val="20"/>
          <w:u w:val="single"/>
          <w:lang w:val="hy-AM"/>
        </w:rPr>
        <w:tab/>
      </w:r>
      <w:r w:rsidRPr="00613A7E">
        <w:rPr>
          <w:rFonts w:ascii="GHEA Grapalat" w:hAnsi="GHEA Grapalat"/>
          <w:sz w:val="20"/>
          <w:lang w:val="hy-AM"/>
        </w:rPr>
        <w:tab/>
      </w:r>
      <w:r w:rsidRPr="00613A7E">
        <w:rPr>
          <w:rFonts w:ascii="GHEA Grapalat" w:hAnsi="GHEA Grapalat"/>
          <w:sz w:val="20"/>
          <w:u w:val="single"/>
          <w:lang w:val="hy-AM"/>
        </w:rPr>
        <w:tab/>
      </w:r>
      <w:r w:rsidRPr="00613A7E">
        <w:rPr>
          <w:rFonts w:ascii="GHEA Grapalat" w:hAnsi="GHEA Grapalat"/>
          <w:sz w:val="20"/>
          <w:u w:val="single"/>
          <w:lang w:val="hy-AM"/>
        </w:rPr>
        <w:tab/>
      </w:r>
      <w:r w:rsidRPr="00613A7E">
        <w:rPr>
          <w:rFonts w:ascii="GHEA Grapalat" w:hAnsi="GHEA Grapalat"/>
          <w:sz w:val="20"/>
          <w:u w:val="single"/>
          <w:lang w:val="hy-AM"/>
        </w:rPr>
        <w:tab/>
        <w:t xml:space="preserve">    </w:t>
      </w:r>
    </w:p>
    <w:p w14:paraId="5F2BC0AF" w14:textId="77777777" w:rsidR="000B1088" w:rsidRPr="00383931" w:rsidRDefault="000B1088" w:rsidP="000B1088">
      <w:pPr>
        <w:jc w:val="both"/>
        <w:rPr>
          <w:rFonts w:ascii="GHEA Grapalat" w:hAnsi="GHEA Grapalat"/>
          <w:sz w:val="20"/>
          <w:u w:val="single"/>
          <w:lang w:val="hy-AM"/>
        </w:rPr>
      </w:pPr>
      <w:r w:rsidRPr="005E1F72">
        <w:rPr>
          <w:rFonts w:ascii="GHEA Grapalat" w:hAnsi="GHEA Grapalat" w:cs="Sylfaen"/>
          <w:sz w:val="20"/>
          <w:vertAlign w:val="superscript"/>
          <w:lang w:val="hy-AM"/>
        </w:rPr>
        <w:t xml:space="preserve">   </w:t>
      </w:r>
      <w:r w:rsidR="00D331CE">
        <w:rPr>
          <w:rFonts w:ascii="GHEA Grapalat" w:hAnsi="GHEA Grapalat" w:cs="Sylfaen"/>
          <w:sz w:val="20"/>
          <w:vertAlign w:val="superscript"/>
          <w:lang w:val="hy-AM"/>
        </w:rPr>
        <w:t xml:space="preserve">                          </w:t>
      </w:r>
      <w:r w:rsidRPr="005E1F72">
        <w:rPr>
          <w:rFonts w:ascii="GHEA Grapalat" w:hAnsi="GHEA Grapalat" w:cs="Sylfaen"/>
          <w:sz w:val="20"/>
          <w:vertAlign w:val="superscript"/>
          <w:lang w:val="hy-AM"/>
        </w:rPr>
        <w:t>մասնակցի անվանումը (ղեկավարի պաշտոնը, անուն ազգանունը)</w:t>
      </w:r>
      <w:r w:rsidRPr="00383931">
        <w:rPr>
          <w:rFonts w:ascii="GHEA Grapalat" w:hAnsi="GHEA Grapalat" w:cs="Sylfaen"/>
          <w:sz w:val="20"/>
          <w:vertAlign w:val="superscript"/>
          <w:lang w:val="hy-AM"/>
        </w:rPr>
        <w:t xml:space="preserve">  </w:t>
      </w:r>
      <w:r w:rsidRPr="00383931">
        <w:rPr>
          <w:rFonts w:ascii="GHEA Grapalat" w:hAnsi="GHEA Grapalat" w:cs="Sylfaen"/>
          <w:sz w:val="20"/>
          <w:vertAlign w:val="superscript"/>
          <w:lang w:val="hy-AM"/>
        </w:rPr>
        <w:tab/>
      </w:r>
      <w:r w:rsidRPr="00383931">
        <w:rPr>
          <w:rFonts w:ascii="GHEA Grapalat" w:hAnsi="GHEA Grapalat" w:cs="Sylfaen"/>
          <w:sz w:val="20"/>
          <w:vertAlign w:val="superscript"/>
          <w:lang w:val="hy-AM"/>
        </w:rPr>
        <w:tab/>
      </w:r>
      <w:r w:rsidRPr="00383931">
        <w:rPr>
          <w:rFonts w:ascii="GHEA Grapalat" w:hAnsi="GHEA Grapalat" w:cs="Sylfaen"/>
          <w:vertAlign w:val="superscript"/>
          <w:lang w:val="hy-AM"/>
        </w:rPr>
        <w:t xml:space="preserve">                          </w:t>
      </w:r>
      <w:r w:rsidR="00D331CE">
        <w:rPr>
          <w:rFonts w:ascii="GHEA Grapalat" w:hAnsi="GHEA Grapalat" w:cs="Sylfaen"/>
          <w:vertAlign w:val="superscript"/>
          <w:lang w:val="hy-AM"/>
        </w:rPr>
        <w:t xml:space="preserve">            </w:t>
      </w:r>
      <w:r w:rsidRPr="00383931">
        <w:rPr>
          <w:rFonts w:ascii="GHEA Grapalat" w:hAnsi="GHEA Grapalat" w:cs="Sylfaen"/>
          <w:vertAlign w:val="superscript"/>
          <w:lang w:val="hy-AM"/>
        </w:rPr>
        <w:t xml:space="preserve"> </w:t>
      </w:r>
      <w:r w:rsidRPr="005E1F72">
        <w:rPr>
          <w:rFonts w:ascii="GHEA Grapalat" w:hAnsi="GHEA Grapalat" w:cs="Sylfaen"/>
          <w:sz w:val="20"/>
          <w:vertAlign w:val="superscript"/>
          <w:lang w:val="hy-AM"/>
        </w:rPr>
        <w:t>ստորագրությո</w:t>
      </w:r>
      <w:r w:rsidRPr="00383931">
        <w:rPr>
          <w:rFonts w:ascii="GHEA Grapalat" w:hAnsi="GHEA Grapalat" w:cs="Sylfaen"/>
          <w:sz w:val="20"/>
          <w:vertAlign w:val="superscript"/>
          <w:lang w:val="hy-AM"/>
        </w:rPr>
        <w:t>ւն</w:t>
      </w:r>
      <w:r w:rsidRPr="005E1F72">
        <w:rPr>
          <w:rFonts w:ascii="GHEA Grapalat" w:hAnsi="GHEA Grapalat" w:cs="Sylfaen"/>
          <w:sz w:val="20"/>
          <w:lang w:val="hy-AM"/>
        </w:rPr>
        <w:t xml:space="preserve"> </w:t>
      </w:r>
    </w:p>
    <w:p w14:paraId="2C8BF535" w14:textId="77777777" w:rsidR="000B1088" w:rsidRPr="00383931" w:rsidRDefault="000B1088" w:rsidP="000B1088">
      <w:pPr>
        <w:jc w:val="right"/>
        <w:rPr>
          <w:rFonts w:ascii="GHEA Grapalat" w:hAnsi="GHEA Grapalat" w:cs="Sylfaen"/>
          <w:sz w:val="20"/>
          <w:lang w:val="hy-AM"/>
        </w:rPr>
      </w:pPr>
    </w:p>
    <w:p w14:paraId="104AC0DB" w14:textId="77777777" w:rsidR="000B1088" w:rsidRPr="00383931" w:rsidRDefault="000B1088" w:rsidP="000B1088">
      <w:pPr>
        <w:jc w:val="right"/>
        <w:rPr>
          <w:rFonts w:ascii="GHEA Grapalat" w:hAnsi="GHEA Grapalat" w:cs="Sylfaen"/>
          <w:sz w:val="20"/>
          <w:lang w:val="hy-AM"/>
        </w:rPr>
      </w:pPr>
    </w:p>
    <w:p w14:paraId="45FF0FA1" w14:textId="77777777" w:rsidR="003B01FC" w:rsidRDefault="000B1088" w:rsidP="000B1088">
      <w:pPr>
        <w:jc w:val="right"/>
        <w:rPr>
          <w:rFonts w:ascii="GHEA Grapalat" w:hAnsi="GHEA Grapalat" w:cs="Arial"/>
          <w:sz w:val="20"/>
          <w:lang w:val="hy-AM"/>
        </w:rPr>
      </w:pPr>
      <w:r w:rsidRPr="005E1F72">
        <w:rPr>
          <w:rFonts w:ascii="GHEA Grapalat" w:hAnsi="GHEA Grapalat" w:cs="Sylfaen"/>
          <w:sz w:val="20"/>
          <w:lang w:val="hy-AM"/>
        </w:rPr>
        <w:t>Կ</w:t>
      </w:r>
      <w:r w:rsidRPr="005E1F72">
        <w:rPr>
          <w:rFonts w:ascii="GHEA Grapalat" w:hAnsi="GHEA Grapalat" w:cs="Arial"/>
          <w:sz w:val="20"/>
          <w:lang w:val="hy-AM"/>
        </w:rPr>
        <w:t xml:space="preserve">. </w:t>
      </w:r>
      <w:r w:rsidRPr="005E1F72">
        <w:rPr>
          <w:rFonts w:ascii="GHEA Grapalat" w:hAnsi="GHEA Grapalat" w:cs="Sylfaen"/>
          <w:sz w:val="20"/>
          <w:lang w:val="hy-AM"/>
        </w:rPr>
        <w:t>Տ</w:t>
      </w:r>
      <w:r w:rsidRPr="005E1F72">
        <w:rPr>
          <w:rFonts w:ascii="GHEA Grapalat" w:hAnsi="GHEA Grapalat" w:cs="Arial"/>
          <w:sz w:val="20"/>
          <w:lang w:val="hy-AM"/>
        </w:rPr>
        <w:t>.</w:t>
      </w:r>
      <w:r w:rsidRPr="005E1F72">
        <w:rPr>
          <w:rFonts w:ascii="GHEA Grapalat" w:hAnsi="GHEA Grapalat" w:cs="Arial"/>
          <w:sz w:val="20"/>
          <w:lang w:val="hy-AM"/>
        </w:rPr>
        <w:tab/>
      </w:r>
    </w:p>
    <w:p w14:paraId="1ED559CB" w14:textId="65076875" w:rsidR="000B1088" w:rsidRPr="005E1F72" w:rsidRDefault="000B1088" w:rsidP="000B1088">
      <w:pPr>
        <w:jc w:val="right"/>
        <w:rPr>
          <w:rFonts w:ascii="GHEA Grapalat" w:hAnsi="GHEA Grapalat" w:cs="Arial"/>
          <w:sz w:val="20"/>
          <w:lang w:val="hy-AM"/>
        </w:rPr>
      </w:pPr>
      <w:r w:rsidRPr="005E1F72">
        <w:rPr>
          <w:rFonts w:ascii="GHEA Grapalat" w:hAnsi="GHEA Grapalat" w:cs="Arial"/>
          <w:sz w:val="20"/>
          <w:lang w:val="hy-AM"/>
        </w:rPr>
        <w:tab/>
        <w:t xml:space="preserve"> </w:t>
      </w:r>
    </w:p>
    <w:p w14:paraId="683F4098" w14:textId="77777777" w:rsidR="003B01FC" w:rsidRPr="002A6953" w:rsidRDefault="003B01FC" w:rsidP="002A6953">
      <w:pPr>
        <w:ind w:left="-90" w:hanging="450"/>
        <w:jc w:val="right"/>
        <w:rPr>
          <w:rFonts w:ascii="GHEA Grapalat" w:hAnsi="GHEA Grapalat"/>
          <w:b/>
          <w:sz w:val="20"/>
          <w:lang w:val="hy-AM"/>
        </w:rPr>
      </w:pPr>
    </w:p>
    <w:p w14:paraId="0026F9A8" w14:textId="77777777" w:rsidR="000B1088" w:rsidRPr="005E1F72" w:rsidRDefault="000B1088" w:rsidP="000B1088">
      <w:pPr>
        <w:jc w:val="right"/>
        <w:rPr>
          <w:rFonts w:ascii="GHEA Grapalat" w:hAnsi="GHEA Grapalat"/>
          <w:sz w:val="20"/>
          <w:lang w:val="hy-AM"/>
        </w:rPr>
      </w:pPr>
    </w:p>
    <w:p w14:paraId="72446517" w14:textId="77777777" w:rsidR="001B7698" w:rsidRPr="002A4619" w:rsidRDefault="001B7698" w:rsidP="001B7698">
      <w:pPr>
        <w:pStyle w:val="FootnoteText"/>
        <w:rPr>
          <w:rFonts w:ascii="GHEA Grapalat" w:hAnsi="GHEA Grapalat"/>
          <w:i/>
          <w:sz w:val="16"/>
          <w:szCs w:val="16"/>
          <w:lang w:val="af-ZA"/>
        </w:rPr>
      </w:pPr>
      <w:r w:rsidRPr="00A65C38">
        <w:rPr>
          <w:rFonts w:ascii="GHEA Grapalat" w:hAnsi="GHEA Grapalat"/>
          <w:i/>
          <w:sz w:val="16"/>
          <w:szCs w:val="16"/>
          <w:lang w:val="hy-AM"/>
        </w:rPr>
        <w:t>*</w:t>
      </w:r>
      <w:r w:rsidRPr="00563192">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563192">
        <w:rPr>
          <w:rFonts w:ascii="GHEA Grapalat" w:hAnsi="GHEA Grapalat"/>
          <w:i/>
          <w:sz w:val="16"/>
          <w:szCs w:val="16"/>
          <w:lang w:val="hy-AM"/>
        </w:rPr>
        <w:t>է</w:t>
      </w:r>
      <w:r w:rsidRPr="001E7733">
        <w:rPr>
          <w:rFonts w:ascii="GHEA Grapalat" w:hAnsi="GHEA Grapalat"/>
          <w:i/>
          <w:sz w:val="16"/>
          <w:szCs w:val="16"/>
          <w:lang w:val="af-ZA"/>
        </w:rPr>
        <w:t xml:space="preserve"> </w:t>
      </w:r>
      <w:r w:rsidRPr="00563192">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563192">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563192">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563192">
        <w:rPr>
          <w:rFonts w:ascii="GHEA Grapalat" w:hAnsi="GHEA Grapalat"/>
          <w:i/>
          <w:sz w:val="16"/>
          <w:szCs w:val="16"/>
          <w:lang w:val="hy-AM"/>
        </w:rPr>
        <w:t>մինչև</w:t>
      </w:r>
      <w:r w:rsidRPr="001E7733">
        <w:rPr>
          <w:rFonts w:ascii="GHEA Grapalat" w:hAnsi="GHEA Grapalat"/>
          <w:i/>
          <w:sz w:val="16"/>
          <w:szCs w:val="16"/>
          <w:lang w:val="af-ZA"/>
        </w:rPr>
        <w:t xml:space="preserve"> </w:t>
      </w:r>
      <w:r w:rsidRPr="00563192">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563192">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563192">
        <w:rPr>
          <w:rFonts w:ascii="GHEA Grapalat" w:hAnsi="GHEA Grapalat"/>
          <w:i/>
          <w:sz w:val="16"/>
          <w:szCs w:val="16"/>
          <w:lang w:val="hy-AM"/>
        </w:rPr>
        <w:t>հրապարակելը</w:t>
      </w:r>
      <w:r w:rsidRPr="00A65C38">
        <w:rPr>
          <w:rFonts w:ascii="GHEA Grapalat" w:hAnsi="GHEA Grapalat"/>
          <w:i/>
          <w:sz w:val="16"/>
          <w:szCs w:val="16"/>
          <w:lang w:val="hy-AM"/>
        </w:rPr>
        <w:t>:</w:t>
      </w:r>
    </w:p>
    <w:p w14:paraId="44E71300" w14:textId="77777777" w:rsidR="002A773D" w:rsidRDefault="002A773D" w:rsidP="000B1088">
      <w:pPr>
        <w:pStyle w:val="BodyTextIndent3"/>
        <w:spacing w:line="240" w:lineRule="auto"/>
        <w:ind w:firstLine="0"/>
        <w:jc w:val="right"/>
        <w:rPr>
          <w:rFonts w:ascii="GHEA Grapalat" w:hAnsi="GHEA Grapalat"/>
          <w:b/>
          <w:lang w:val="hy-AM"/>
        </w:rPr>
      </w:pPr>
    </w:p>
    <w:p w14:paraId="6FD0C196" w14:textId="77777777" w:rsidR="002A773D" w:rsidRDefault="002A773D" w:rsidP="000B1088">
      <w:pPr>
        <w:pStyle w:val="BodyTextIndent3"/>
        <w:spacing w:line="240" w:lineRule="auto"/>
        <w:ind w:firstLine="0"/>
        <w:jc w:val="right"/>
        <w:rPr>
          <w:rFonts w:ascii="GHEA Grapalat" w:hAnsi="GHEA Grapalat"/>
          <w:b/>
          <w:lang w:val="hy-AM"/>
        </w:rPr>
      </w:pPr>
    </w:p>
    <w:p w14:paraId="369F887C" w14:textId="77777777" w:rsidR="002A773D" w:rsidRDefault="002A773D" w:rsidP="000B1088">
      <w:pPr>
        <w:pStyle w:val="BodyTextIndent3"/>
        <w:spacing w:line="240" w:lineRule="auto"/>
        <w:ind w:firstLine="0"/>
        <w:jc w:val="right"/>
        <w:rPr>
          <w:rFonts w:ascii="GHEA Grapalat" w:hAnsi="GHEA Grapalat"/>
          <w:b/>
          <w:lang w:val="hy-AM"/>
        </w:rPr>
      </w:pPr>
    </w:p>
    <w:p w14:paraId="2143D397" w14:textId="77777777" w:rsidR="002A773D" w:rsidRDefault="002A773D" w:rsidP="000B1088">
      <w:pPr>
        <w:pStyle w:val="BodyTextIndent3"/>
        <w:spacing w:line="240" w:lineRule="auto"/>
        <w:ind w:firstLine="0"/>
        <w:jc w:val="right"/>
        <w:rPr>
          <w:rFonts w:ascii="GHEA Grapalat" w:hAnsi="GHEA Grapalat"/>
          <w:b/>
          <w:lang w:val="hy-AM"/>
        </w:rPr>
      </w:pPr>
    </w:p>
    <w:p w14:paraId="421919D4" w14:textId="77777777" w:rsidR="002A773D" w:rsidRDefault="002A773D" w:rsidP="000B1088">
      <w:pPr>
        <w:pStyle w:val="BodyTextIndent3"/>
        <w:spacing w:line="240" w:lineRule="auto"/>
        <w:ind w:firstLine="0"/>
        <w:jc w:val="right"/>
        <w:rPr>
          <w:rFonts w:ascii="GHEA Grapalat" w:hAnsi="GHEA Grapalat"/>
          <w:b/>
          <w:lang w:val="hy-AM"/>
        </w:rPr>
      </w:pPr>
    </w:p>
    <w:p w14:paraId="5800A8EA" w14:textId="77777777" w:rsidR="002A773D" w:rsidRDefault="002A773D" w:rsidP="000B1088">
      <w:pPr>
        <w:pStyle w:val="BodyTextIndent3"/>
        <w:spacing w:line="240" w:lineRule="auto"/>
        <w:ind w:firstLine="0"/>
        <w:jc w:val="right"/>
        <w:rPr>
          <w:rFonts w:ascii="GHEA Grapalat" w:hAnsi="GHEA Grapalat"/>
          <w:b/>
          <w:lang w:val="hy-AM"/>
        </w:rPr>
      </w:pPr>
    </w:p>
    <w:p w14:paraId="2C5CFD1D" w14:textId="77777777" w:rsidR="002A773D" w:rsidRDefault="002A773D" w:rsidP="000B1088">
      <w:pPr>
        <w:pStyle w:val="BodyTextIndent3"/>
        <w:spacing w:line="240" w:lineRule="auto"/>
        <w:ind w:firstLine="0"/>
        <w:jc w:val="right"/>
        <w:rPr>
          <w:rFonts w:ascii="GHEA Grapalat" w:hAnsi="GHEA Grapalat"/>
          <w:b/>
          <w:lang w:val="hy-AM"/>
        </w:rPr>
      </w:pPr>
    </w:p>
    <w:p w14:paraId="06670ECA" w14:textId="77777777" w:rsidR="002A773D" w:rsidRDefault="002A773D" w:rsidP="000B1088">
      <w:pPr>
        <w:pStyle w:val="BodyTextIndent3"/>
        <w:spacing w:line="240" w:lineRule="auto"/>
        <w:ind w:firstLine="0"/>
        <w:jc w:val="right"/>
        <w:rPr>
          <w:rFonts w:ascii="GHEA Grapalat" w:hAnsi="GHEA Grapalat"/>
          <w:b/>
          <w:lang w:val="hy-AM"/>
        </w:rPr>
      </w:pPr>
    </w:p>
    <w:p w14:paraId="3AAF1946" w14:textId="77777777" w:rsidR="002A773D" w:rsidRDefault="002A773D" w:rsidP="000B1088">
      <w:pPr>
        <w:pStyle w:val="BodyTextIndent3"/>
        <w:spacing w:line="240" w:lineRule="auto"/>
        <w:ind w:firstLine="0"/>
        <w:jc w:val="right"/>
        <w:rPr>
          <w:rFonts w:ascii="GHEA Grapalat" w:hAnsi="GHEA Grapalat"/>
          <w:b/>
          <w:lang w:val="hy-AM"/>
        </w:rPr>
      </w:pPr>
    </w:p>
    <w:p w14:paraId="6A696D9D" w14:textId="77777777" w:rsidR="002A773D" w:rsidRDefault="002A773D" w:rsidP="000B1088">
      <w:pPr>
        <w:pStyle w:val="BodyTextIndent3"/>
        <w:spacing w:line="240" w:lineRule="auto"/>
        <w:ind w:firstLine="0"/>
        <w:jc w:val="right"/>
        <w:rPr>
          <w:rFonts w:ascii="GHEA Grapalat" w:hAnsi="GHEA Grapalat"/>
          <w:b/>
          <w:lang w:val="hy-AM"/>
        </w:rPr>
      </w:pPr>
    </w:p>
    <w:p w14:paraId="699F2268" w14:textId="77777777" w:rsidR="002A773D" w:rsidRDefault="002A773D" w:rsidP="000B1088">
      <w:pPr>
        <w:pStyle w:val="BodyTextIndent3"/>
        <w:spacing w:line="240" w:lineRule="auto"/>
        <w:ind w:firstLine="0"/>
        <w:jc w:val="right"/>
        <w:rPr>
          <w:rFonts w:ascii="GHEA Grapalat" w:hAnsi="GHEA Grapalat"/>
          <w:b/>
          <w:lang w:val="hy-AM"/>
        </w:rPr>
      </w:pPr>
    </w:p>
    <w:p w14:paraId="18F7F216" w14:textId="77777777" w:rsidR="002A773D" w:rsidRDefault="002A773D" w:rsidP="000B1088">
      <w:pPr>
        <w:pStyle w:val="BodyTextIndent3"/>
        <w:spacing w:line="240" w:lineRule="auto"/>
        <w:ind w:firstLine="0"/>
        <w:jc w:val="right"/>
        <w:rPr>
          <w:rFonts w:ascii="GHEA Grapalat" w:hAnsi="GHEA Grapalat"/>
          <w:b/>
          <w:lang w:val="hy-AM"/>
        </w:rPr>
      </w:pPr>
    </w:p>
    <w:p w14:paraId="7B0EE498" w14:textId="77777777" w:rsidR="002A773D" w:rsidRDefault="002A773D" w:rsidP="000B1088">
      <w:pPr>
        <w:pStyle w:val="BodyTextIndent3"/>
        <w:spacing w:line="240" w:lineRule="auto"/>
        <w:ind w:firstLine="0"/>
        <w:jc w:val="right"/>
        <w:rPr>
          <w:rFonts w:ascii="GHEA Grapalat" w:hAnsi="GHEA Grapalat"/>
          <w:b/>
          <w:lang w:val="hy-AM"/>
        </w:rPr>
      </w:pPr>
    </w:p>
    <w:p w14:paraId="05649AAD" w14:textId="77777777" w:rsidR="002A773D" w:rsidRDefault="002A773D" w:rsidP="000B1088">
      <w:pPr>
        <w:pStyle w:val="BodyTextIndent3"/>
        <w:spacing w:line="240" w:lineRule="auto"/>
        <w:ind w:firstLine="0"/>
        <w:jc w:val="right"/>
        <w:rPr>
          <w:rFonts w:ascii="GHEA Grapalat" w:hAnsi="GHEA Grapalat"/>
          <w:b/>
          <w:lang w:val="hy-AM"/>
        </w:rPr>
      </w:pPr>
    </w:p>
    <w:p w14:paraId="7F8E9145" w14:textId="77777777" w:rsidR="002A773D" w:rsidRDefault="002A773D" w:rsidP="000B1088">
      <w:pPr>
        <w:pStyle w:val="BodyTextIndent3"/>
        <w:spacing w:line="240" w:lineRule="auto"/>
        <w:ind w:firstLine="0"/>
        <w:jc w:val="right"/>
        <w:rPr>
          <w:rFonts w:ascii="GHEA Grapalat" w:hAnsi="GHEA Grapalat"/>
          <w:b/>
          <w:lang w:val="hy-AM"/>
        </w:rPr>
      </w:pPr>
    </w:p>
    <w:p w14:paraId="1B680DA3" w14:textId="77777777" w:rsidR="002A773D" w:rsidRDefault="002A773D" w:rsidP="000B1088">
      <w:pPr>
        <w:pStyle w:val="BodyTextIndent3"/>
        <w:spacing w:line="240" w:lineRule="auto"/>
        <w:ind w:firstLine="0"/>
        <w:jc w:val="right"/>
        <w:rPr>
          <w:rFonts w:ascii="GHEA Grapalat" w:hAnsi="GHEA Grapalat"/>
          <w:b/>
          <w:lang w:val="hy-AM"/>
        </w:rPr>
      </w:pPr>
    </w:p>
    <w:p w14:paraId="01DFEC94" w14:textId="77777777" w:rsidR="002A773D" w:rsidRDefault="002A773D" w:rsidP="000B1088">
      <w:pPr>
        <w:pStyle w:val="BodyTextIndent3"/>
        <w:spacing w:line="240" w:lineRule="auto"/>
        <w:ind w:firstLine="0"/>
        <w:jc w:val="right"/>
        <w:rPr>
          <w:rFonts w:ascii="GHEA Grapalat" w:hAnsi="GHEA Grapalat"/>
          <w:b/>
          <w:lang w:val="hy-AM"/>
        </w:rPr>
      </w:pPr>
    </w:p>
    <w:p w14:paraId="06838C63" w14:textId="77777777" w:rsidR="002A773D" w:rsidRDefault="002A773D" w:rsidP="000B1088">
      <w:pPr>
        <w:pStyle w:val="BodyTextIndent3"/>
        <w:spacing w:line="240" w:lineRule="auto"/>
        <w:ind w:firstLine="0"/>
        <w:jc w:val="right"/>
        <w:rPr>
          <w:rFonts w:ascii="GHEA Grapalat" w:hAnsi="GHEA Grapalat"/>
          <w:b/>
          <w:lang w:val="hy-AM"/>
        </w:rPr>
      </w:pPr>
    </w:p>
    <w:p w14:paraId="7FAD624B" w14:textId="77777777" w:rsidR="002A773D" w:rsidRDefault="002A773D" w:rsidP="000B1088">
      <w:pPr>
        <w:pStyle w:val="BodyTextIndent3"/>
        <w:spacing w:line="240" w:lineRule="auto"/>
        <w:ind w:firstLine="0"/>
        <w:jc w:val="right"/>
        <w:rPr>
          <w:rFonts w:ascii="GHEA Grapalat" w:hAnsi="GHEA Grapalat"/>
          <w:b/>
          <w:lang w:val="hy-AM"/>
        </w:rPr>
      </w:pPr>
    </w:p>
    <w:p w14:paraId="39A0CE26" w14:textId="77777777" w:rsidR="002A773D" w:rsidRDefault="002A773D" w:rsidP="000B1088">
      <w:pPr>
        <w:pStyle w:val="BodyTextIndent3"/>
        <w:spacing w:line="240" w:lineRule="auto"/>
        <w:ind w:firstLine="0"/>
        <w:jc w:val="right"/>
        <w:rPr>
          <w:rFonts w:ascii="GHEA Grapalat" w:hAnsi="GHEA Grapalat"/>
          <w:b/>
          <w:lang w:val="hy-AM"/>
        </w:rPr>
      </w:pPr>
    </w:p>
    <w:p w14:paraId="69115C8C" w14:textId="77777777" w:rsidR="002A773D" w:rsidRDefault="002A773D" w:rsidP="000B1088">
      <w:pPr>
        <w:pStyle w:val="BodyTextIndent3"/>
        <w:spacing w:line="240" w:lineRule="auto"/>
        <w:ind w:firstLine="0"/>
        <w:jc w:val="right"/>
        <w:rPr>
          <w:rFonts w:ascii="GHEA Grapalat" w:hAnsi="GHEA Grapalat"/>
          <w:b/>
          <w:lang w:val="hy-AM"/>
        </w:rPr>
      </w:pPr>
    </w:p>
    <w:p w14:paraId="230B4A6E" w14:textId="77777777" w:rsidR="00C251AD" w:rsidRDefault="00C251AD" w:rsidP="008B7CFE">
      <w:pPr>
        <w:pStyle w:val="Heading3"/>
        <w:spacing w:line="240" w:lineRule="auto"/>
        <w:ind w:firstLine="567"/>
        <w:jc w:val="right"/>
        <w:rPr>
          <w:rFonts w:ascii="GHEA Grapalat" w:hAnsi="GHEA Grapalat" w:cs="Sylfaen"/>
          <w:b/>
          <w:i w:val="0"/>
          <w:lang w:val="hy-AM"/>
        </w:rPr>
      </w:pPr>
    </w:p>
    <w:p w14:paraId="03331590" w14:textId="77777777" w:rsidR="00C251AD" w:rsidRDefault="00C251AD" w:rsidP="008B7CFE">
      <w:pPr>
        <w:pStyle w:val="Heading3"/>
        <w:spacing w:line="240" w:lineRule="auto"/>
        <w:ind w:firstLine="567"/>
        <w:jc w:val="right"/>
        <w:rPr>
          <w:rFonts w:ascii="GHEA Grapalat" w:hAnsi="GHEA Grapalat" w:cs="Sylfaen"/>
          <w:b/>
          <w:i w:val="0"/>
          <w:lang w:val="hy-AM"/>
        </w:rPr>
      </w:pPr>
    </w:p>
    <w:p w14:paraId="59CEE03F" w14:textId="77777777" w:rsidR="00C251AD" w:rsidRDefault="00C251AD" w:rsidP="008B7CFE">
      <w:pPr>
        <w:pStyle w:val="Heading3"/>
        <w:spacing w:line="240" w:lineRule="auto"/>
        <w:ind w:firstLine="567"/>
        <w:jc w:val="right"/>
        <w:rPr>
          <w:rFonts w:ascii="GHEA Grapalat" w:hAnsi="GHEA Grapalat" w:cs="Sylfaen"/>
          <w:b/>
          <w:i w:val="0"/>
          <w:lang w:val="hy-AM"/>
        </w:rPr>
      </w:pPr>
    </w:p>
    <w:p w14:paraId="1DEB4CEB" w14:textId="77777777" w:rsidR="008B7CFE" w:rsidRPr="0088082F" w:rsidRDefault="008B7CFE" w:rsidP="008B7CFE">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t>Հավելված</w:t>
      </w:r>
      <w:r w:rsidRPr="005E1F72">
        <w:rPr>
          <w:rFonts w:ascii="GHEA Grapalat" w:hAnsi="GHEA Grapalat" w:cs="Arial"/>
          <w:b/>
          <w:i w:val="0"/>
          <w:lang w:val="hy-AM"/>
        </w:rPr>
        <w:t xml:space="preserve"> </w:t>
      </w:r>
      <w:r>
        <w:rPr>
          <w:rFonts w:ascii="GHEA Grapalat" w:hAnsi="GHEA Grapalat" w:cs="Arial"/>
          <w:b/>
          <w:i w:val="0"/>
          <w:lang w:val="hy-AM"/>
        </w:rPr>
        <w:t>1.3</w:t>
      </w:r>
      <w:r w:rsidR="000636FF">
        <w:rPr>
          <w:rFonts w:ascii="GHEA Grapalat" w:hAnsi="GHEA Grapalat" w:cs="Arial"/>
          <w:b/>
          <w:i w:val="0"/>
          <w:lang w:val="hy-AM"/>
        </w:rPr>
        <w:t>**</w:t>
      </w:r>
    </w:p>
    <w:p w14:paraId="66F290CF" w14:textId="4263711B" w:rsidR="008B7CFE" w:rsidRPr="000E2660" w:rsidRDefault="008B7CFE" w:rsidP="008B7CFE">
      <w:pPr>
        <w:pStyle w:val="BodyTextIndent3"/>
        <w:spacing w:line="240" w:lineRule="auto"/>
        <w:jc w:val="right"/>
        <w:rPr>
          <w:rFonts w:ascii="GHEA Grapalat" w:hAnsi="GHEA Grapalat" w:cs="Arial"/>
          <w:b/>
          <w:highlight w:val="yellow"/>
          <w:lang w:val="hy-AM"/>
        </w:rPr>
      </w:pPr>
      <w:r w:rsidRPr="000E2660">
        <w:rPr>
          <w:rFonts w:ascii="GHEA Grapalat" w:hAnsi="GHEA Grapalat"/>
          <w:sz w:val="24"/>
          <w:szCs w:val="24"/>
          <w:highlight w:val="yellow"/>
          <w:lang w:val="hy-AM"/>
        </w:rPr>
        <w:t>«</w:t>
      </w:r>
      <w:r w:rsidR="00A05E6A" w:rsidRPr="000E2660">
        <w:rPr>
          <w:rFonts w:ascii="GHEA Grapalat" w:hAnsi="GHEA Grapalat"/>
          <w:b/>
          <w:highlight w:val="yellow"/>
          <w:lang w:val="es-ES"/>
        </w:rPr>
        <w:t>ԵՔ-ԳՀԱՊՁԲ-2</w:t>
      </w:r>
      <w:r w:rsidR="001326FB" w:rsidRPr="000E2660">
        <w:rPr>
          <w:rFonts w:ascii="GHEA Grapalat" w:hAnsi="GHEA Grapalat"/>
          <w:b/>
          <w:highlight w:val="yellow"/>
          <w:lang w:val="es-ES"/>
        </w:rPr>
        <w:t>6</w:t>
      </w:r>
      <w:r w:rsidR="00A05E6A" w:rsidRPr="000E2660">
        <w:rPr>
          <w:rFonts w:ascii="GHEA Grapalat" w:hAnsi="GHEA Grapalat"/>
          <w:b/>
          <w:highlight w:val="yellow"/>
          <w:lang w:val="es-ES"/>
        </w:rPr>
        <w:t>/</w:t>
      </w:r>
      <w:r w:rsidR="001326FB" w:rsidRPr="000E2660">
        <w:rPr>
          <w:rFonts w:ascii="GHEA Grapalat" w:hAnsi="GHEA Grapalat"/>
          <w:b/>
          <w:highlight w:val="yellow"/>
          <w:lang w:val="es-ES"/>
        </w:rPr>
        <w:t>3</w:t>
      </w:r>
      <w:r w:rsidRPr="000E2660">
        <w:rPr>
          <w:rFonts w:ascii="GHEA Grapalat" w:hAnsi="GHEA Grapalat"/>
          <w:sz w:val="24"/>
          <w:szCs w:val="24"/>
          <w:highlight w:val="yellow"/>
          <w:lang w:val="hy-AM"/>
        </w:rPr>
        <w:t>»</w:t>
      </w:r>
      <w:r w:rsidRPr="000E2660">
        <w:rPr>
          <w:rFonts w:ascii="GHEA Grapalat" w:hAnsi="GHEA Grapalat" w:cs="Sylfaen"/>
          <w:b/>
          <w:highlight w:val="yellow"/>
          <w:lang w:val="hy-AM"/>
        </w:rPr>
        <w:t>*</w:t>
      </w:r>
      <w:r w:rsidRPr="000E2660">
        <w:rPr>
          <w:rFonts w:ascii="GHEA Grapalat" w:hAnsi="GHEA Grapalat"/>
          <w:b/>
          <w:highlight w:val="yellow"/>
          <w:lang w:val="hy-AM"/>
        </w:rPr>
        <w:t xml:space="preserve">  </w:t>
      </w:r>
      <w:r w:rsidRPr="000E2660">
        <w:rPr>
          <w:rFonts w:ascii="GHEA Grapalat" w:hAnsi="GHEA Grapalat" w:cs="Sylfaen"/>
          <w:b/>
          <w:highlight w:val="yellow"/>
          <w:lang w:val="hy-AM"/>
        </w:rPr>
        <w:t>ծածկագրով</w:t>
      </w:r>
    </w:p>
    <w:p w14:paraId="02AA534F" w14:textId="3C62FB5C" w:rsidR="008B7CFE" w:rsidRDefault="00F0744D" w:rsidP="008B7CFE">
      <w:pPr>
        <w:pStyle w:val="BodyTextIndent3"/>
        <w:spacing w:line="240" w:lineRule="auto"/>
        <w:jc w:val="right"/>
        <w:rPr>
          <w:rFonts w:ascii="GHEA Grapalat" w:hAnsi="GHEA Grapalat" w:cs="Sylfaen"/>
          <w:b/>
          <w:lang w:val="hy-AM"/>
        </w:rPr>
      </w:pPr>
      <w:r w:rsidRPr="000E2660">
        <w:rPr>
          <w:rFonts w:ascii="GHEA Grapalat" w:hAnsi="GHEA Grapalat" w:cs="Sylfaen"/>
          <w:b/>
          <w:highlight w:val="yellow"/>
          <w:lang w:val="hy-AM"/>
        </w:rPr>
        <w:t>գնանշման հարցման</w:t>
      </w:r>
      <w:r>
        <w:rPr>
          <w:rFonts w:ascii="GHEA Grapalat" w:hAnsi="GHEA Grapalat" w:cs="Sylfaen"/>
          <w:b/>
          <w:lang w:val="hy-AM"/>
        </w:rPr>
        <w:t xml:space="preserve"> </w:t>
      </w:r>
      <w:r w:rsidR="002B61FC" w:rsidRPr="005E1F72">
        <w:rPr>
          <w:rFonts w:ascii="GHEA Grapalat" w:hAnsi="GHEA Grapalat" w:cs="Sylfaen"/>
          <w:b/>
          <w:lang w:val="hy-AM"/>
        </w:rPr>
        <w:t>հր</w:t>
      </w:r>
      <w:r w:rsidR="008B7CFE" w:rsidRPr="005E1F72">
        <w:rPr>
          <w:rFonts w:ascii="GHEA Grapalat" w:hAnsi="GHEA Grapalat" w:cs="Sylfaen"/>
          <w:b/>
          <w:lang w:val="hy-AM"/>
        </w:rPr>
        <w:t>ավերի</w:t>
      </w:r>
    </w:p>
    <w:p w14:paraId="5B4AA5B6" w14:textId="77777777" w:rsidR="008B7CFE" w:rsidRDefault="008B7CFE" w:rsidP="008B7CFE">
      <w:pPr>
        <w:pStyle w:val="BodyTextIndent3"/>
        <w:spacing w:line="240" w:lineRule="auto"/>
        <w:jc w:val="right"/>
        <w:rPr>
          <w:rFonts w:ascii="GHEA Grapalat" w:hAnsi="GHEA Grapalat" w:cs="Sylfaen"/>
          <w:b/>
          <w:lang w:val="hy-AM"/>
        </w:rPr>
      </w:pPr>
    </w:p>
    <w:p w14:paraId="59C410CF" w14:textId="77777777" w:rsidR="00427635" w:rsidRPr="007F07D4" w:rsidRDefault="00427635" w:rsidP="00427635">
      <w:pPr>
        <w:ind w:left="360" w:hanging="360"/>
        <w:jc w:val="center"/>
        <w:rPr>
          <w:rFonts w:ascii="GHEA Grapalat" w:eastAsia="GHEA Grapalat" w:hAnsi="GHEA Grapalat" w:cs="GHEA Grapalat"/>
          <w:lang w:val="hy-AM"/>
        </w:rPr>
      </w:pPr>
      <w:r>
        <w:rPr>
          <w:rFonts w:ascii="GHEA Grapalat" w:hAnsi="GHEA Grapalat" w:cs="Sylfaen"/>
          <w:b/>
          <w:lang w:val="hy-AM"/>
        </w:rPr>
        <w:tab/>
      </w:r>
      <w:r w:rsidRPr="007F07D4">
        <w:rPr>
          <w:rFonts w:ascii="GHEA Grapalat" w:eastAsia="GHEA Grapalat" w:hAnsi="GHEA Grapalat" w:cs="GHEA Grapalat"/>
          <w:lang w:val="hy-AM"/>
        </w:rPr>
        <w:t>ՁԵՎ</w:t>
      </w:r>
    </w:p>
    <w:p w14:paraId="51C5AFF0" w14:textId="77777777" w:rsidR="008B7CFE" w:rsidRDefault="008B7CFE" w:rsidP="00B3390B">
      <w:pPr>
        <w:pStyle w:val="BodyTextIndent3"/>
        <w:tabs>
          <w:tab w:val="left" w:pos="4792"/>
        </w:tabs>
        <w:spacing w:line="240" w:lineRule="auto"/>
        <w:jc w:val="left"/>
        <w:rPr>
          <w:rFonts w:ascii="GHEA Grapalat" w:hAnsi="GHEA Grapalat" w:cs="Sylfaen"/>
          <w:b/>
          <w:lang w:val="hy-AM"/>
        </w:rPr>
      </w:pPr>
    </w:p>
    <w:p w14:paraId="27FB62C1" w14:textId="77777777" w:rsidR="008B7CFE" w:rsidRPr="00B3390B" w:rsidRDefault="008B7CFE" w:rsidP="008B7CFE">
      <w:pPr>
        <w:ind w:left="360" w:hanging="360"/>
        <w:jc w:val="center"/>
        <w:rPr>
          <w:rFonts w:ascii="GHEA Grapalat" w:eastAsia="GHEA Grapalat" w:hAnsi="GHEA Grapalat" w:cs="GHEA Grapalat"/>
          <w:lang w:val="hy-AM"/>
        </w:rPr>
      </w:pPr>
      <w:r w:rsidRPr="00B3390B">
        <w:rPr>
          <w:rFonts w:ascii="GHEA Grapalat" w:eastAsia="GHEA Grapalat" w:hAnsi="GHEA Grapalat" w:cs="GHEA Grapalat"/>
          <w:lang w:val="hy-AM"/>
        </w:rPr>
        <w:t xml:space="preserve">ԻՐԱԿԱՆ ՇԱՀԱՌՈՒՆԵՐԻ ՎԵՐԱԲԵՐՅԱԼ </w:t>
      </w:r>
      <w:r w:rsidR="00427635">
        <w:rPr>
          <w:rFonts w:ascii="GHEA Grapalat" w:eastAsia="GHEA Grapalat" w:hAnsi="GHEA Grapalat" w:cs="GHEA Grapalat"/>
          <w:lang w:val="hy-AM"/>
        </w:rPr>
        <w:t>ՀԱՅՏԱՐԱՐԱԳՐԻ</w:t>
      </w:r>
    </w:p>
    <w:p w14:paraId="72085469" w14:textId="77777777" w:rsidR="008B7CFE" w:rsidRPr="00B3390B" w:rsidRDefault="008B7CFE" w:rsidP="008B7CFE">
      <w:pPr>
        <w:ind w:left="360" w:hanging="360"/>
        <w:jc w:val="center"/>
        <w:rPr>
          <w:rFonts w:ascii="GHEA Grapalat" w:eastAsia="GHEA Grapalat" w:hAnsi="GHEA Grapalat" w:cs="GHEA Grapalat"/>
          <w:lang w:val="hy-AM"/>
        </w:rPr>
      </w:pPr>
    </w:p>
    <w:p w14:paraId="449B393B" w14:textId="77777777" w:rsidR="008B7CFE" w:rsidRPr="00FD1EE4" w:rsidRDefault="008B7CFE" w:rsidP="00A832D3">
      <w:pPr>
        <w:numPr>
          <w:ilvl w:val="0"/>
          <w:numId w:val="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11EF544B"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B7CFE" w:rsidRPr="00FD1EE4" w14:paraId="33E7BA4E" w14:textId="77777777" w:rsidTr="00D46CE9">
        <w:tc>
          <w:tcPr>
            <w:tcW w:w="2836" w:type="dxa"/>
            <w:shd w:val="clear" w:color="auto" w:fill="D9E2F3"/>
            <w:vAlign w:val="center"/>
          </w:tcPr>
          <w:p w14:paraId="25817C24"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3844213"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36C002" w14:textId="77777777" w:rsidTr="00D46CE9">
        <w:tc>
          <w:tcPr>
            <w:tcW w:w="2836" w:type="dxa"/>
            <w:shd w:val="clear" w:color="auto" w:fill="D9E2F3"/>
            <w:vAlign w:val="center"/>
          </w:tcPr>
          <w:p w14:paraId="5BE30F49"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0CE524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62F22C2" w14:textId="77777777" w:rsidTr="00D46CE9">
        <w:tc>
          <w:tcPr>
            <w:tcW w:w="2836" w:type="dxa"/>
            <w:shd w:val="clear" w:color="auto" w:fill="D9E2F3"/>
            <w:vAlign w:val="center"/>
          </w:tcPr>
          <w:p w14:paraId="2D710D9B"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6523B6F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7E00F80" w14:textId="77777777" w:rsidTr="00D46CE9">
        <w:tc>
          <w:tcPr>
            <w:tcW w:w="2836" w:type="dxa"/>
            <w:shd w:val="clear" w:color="auto" w:fill="D9E2F3"/>
            <w:vAlign w:val="center"/>
          </w:tcPr>
          <w:p w14:paraId="79553E12"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563B3153"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110ECA4A" w14:textId="77777777" w:rsidTr="00D46CE9">
        <w:tc>
          <w:tcPr>
            <w:tcW w:w="2836" w:type="dxa"/>
            <w:shd w:val="clear" w:color="auto" w:fill="D9E2F3"/>
            <w:vAlign w:val="center"/>
          </w:tcPr>
          <w:p w14:paraId="29BF6CE1" w14:textId="77777777" w:rsidR="008B7CFE" w:rsidRPr="00FD1EE4" w:rsidRDefault="008B7CFE" w:rsidP="00A832D3">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C0C33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93E97C0" w14:textId="77777777" w:rsidTr="00D46CE9">
        <w:tc>
          <w:tcPr>
            <w:tcW w:w="2836" w:type="dxa"/>
            <w:shd w:val="clear" w:color="auto" w:fill="D9E2F3"/>
            <w:vAlign w:val="center"/>
          </w:tcPr>
          <w:p w14:paraId="7F732529" w14:textId="77777777" w:rsidR="008B7CFE" w:rsidRPr="00FD1EE4" w:rsidRDefault="008B7CFE" w:rsidP="00A832D3">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7F65A38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0A06966" w14:textId="77777777" w:rsidTr="00D46CE9">
        <w:tc>
          <w:tcPr>
            <w:tcW w:w="2836" w:type="dxa"/>
            <w:shd w:val="clear" w:color="auto" w:fill="D9E2F3"/>
            <w:vAlign w:val="center"/>
          </w:tcPr>
          <w:p w14:paraId="7150A5BF" w14:textId="77777777" w:rsidR="008B7CFE" w:rsidRPr="00FD1EE4" w:rsidRDefault="008B7CFE" w:rsidP="00A832D3">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F37A1C" w14:textId="77777777" w:rsidR="008B7CFE" w:rsidRPr="00FD1EE4" w:rsidRDefault="008B7CFE" w:rsidP="00D46CE9">
            <w:pPr>
              <w:spacing w:before="240" w:after="240"/>
              <w:rPr>
                <w:rFonts w:ascii="GHEA Grapalat" w:eastAsia="GHEA Grapalat" w:hAnsi="GHEA Grapalat" w:cs="GHEA Grapalat"/>
              </w:rPr>
            </w:pPr>
          </w:p>
        </w:tc>
      </w:tr>
    </w:tbl>
    <w:p w14:paraId="64F8571A"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6274243C" w14:textId="77777777" w:rsidTr="00D46CE9">
        <w:tc>
          <w:tcPr>
            <w:tcW w:w="2835" w:type="dxa"/>
            <w:shd w:val="clear" w:color="auto" w:fill="D9E2F3"/>
            <w:vAlign w:val="center"/>
          </w:tcPr>
          <w:p w14:paraId="2632739D"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88A087A"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02FE6DB" w14:textId="77777777" w:rsidTr="00D46CE9">
        <w:tc>
          <w:tcPr>
            <w:tcW w:w="2835" w:type="dxa"/>
            <w:shd w:val="clear" w:color="auto" w:fill="D9E2F3"/>
            <w:vAlign w:val="center"/>
          </w:tcPr>
          <w:p w14:paraId="1C9EEBA3"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17C29DE4" w14:textId="77777777" w:rsidR="008B7CFE" w:rsidRPr="00FD1EE4" w:rsidRDefault="008B7CFE" w:rsidP="00D46CE9">
            <w:pPr>
              <w:spacing w:before="240" w:after="240"/>
              <w:rPr>
                <w:rFonts w:ascii="GHEA Grapalat" w:eastAsia="GHEA Grapalat" w:hAnsi="GHEA Grapalat" w:cs="GHEA Grapalat"/>
              </w:rPr>
            </w:pPr>
          </w:p>
        </w:tc>
      </w:tr>
    </w:tbl>
    <w:p w14:paraId="68B82DC8"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667B7B50" w14:textId="77777777" w:rsidTr="00D46CE9">
        <w:tc>
          <w:tcPr>
            <w:tcW w:w="2835" w:type="dxa"/>
            <w:shd w:val="clear" w:color="auto" w:fill="D9E2F3"/>
            <w:vAlign w:val="center"/>
          </w:tcPr>
          <w:p w14:paraId="7CC143C5"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D51CEE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F79CBAC" w14:textId="77777777" w:rsidTr="00D46CE9">
        <w:tc>
          <w:tcPr>
            <w:tcW w:w="2835" w:type="dxa"/>
            <w:shd w:val="clear" w:color="auto" w:fill="D9E2F3"/>
            <w:vAlign w:val="center"/>
          </w:tcPr>
          <w:p w14:paraId="2A368E85"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0A0651B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C1D9E41" w14:textId="77777777" w:rsidTr="00D46CE9">
        <w:tc>
          <w:tcPr>
            <w:tcW w:w="2835" w:type="dxa"/>
            <w:shd w:val="clear" w:color="auto" w:fill="D9E2F3"/>
            <w:vAlign w:val="center"/>
          </w:tcPr>
          <w:p w14:paraId="6E87586D"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95850B9" w14:textId="77777777" w:rsidR="008B7CFE" w:rsidRPr="00FD1EE4" w:rsidRDefault="008B7CFE" w:rsidP="00D46CE9">
            <w:pPr>
              <w:spacing w:before="240" w:after="240"/>
              <w:rPr>
                <w:rFonts w:ascii="GHEA Grapalat" w:eastAsia="GHEA Grapalat" w:hAnsi="GHEA Grapalat" w:cs="GHEA Grapalat"/>
              </w:rPr>
            </w:pPr>
          </w:p>
        </w:tc>
      </w:tr>
    </w:tbl>
    <w:p w14:paraId="074CDD50" w14:textId="77777777" w:rsidR="008B7CFE" w:rsidRPr="00FD1EE4" w:rsidRDefault="008B7CFE" w:rsidP="008B7CFE">
      <w:pPr>
        <w:rPr>
          <w:rFonts w:ascii="GHEA Grapalat" w:eastAsia="GHEA Grapalat" w:hAnsi="GHEA Grapalat" w:cs="GHEA Grapalat"/>
        </w:rPr>
      </w:pPr>
    </w:p>
    <w:p w14:paraId="2AD2F44B" w14:textId="6DFAAD07" w:rsidR="008B7CFE" w:rsidRPr="00FD1EE4" w:rsidRDefault="008B7CFE" w:rsidP="008B7CFE">
      <w:pPr>
        <w:rPr>
          <w:rFonts w:ascii="GHEA Grapalat" w:eastAsia="GHEA Grapalat" w:hAnsi="GHEA Grapalat" w:cs="GHEA Grapalat"/>
        </w:rPr>
      </w:pPr>
    </w:p>
    <w:p w14:paraId="79F2BDDB" w14:textId="77777777" w:rsidR="008B7CFE" w:rsidRPr="00FD1EE4" w:rsidRDefault="008B7CFE" w:rsidP="00A832D3">
      <w:pPr>
        <w:numPr>
          <w:ilvl w:val="0"/>
          <w:numId w:val="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06A67E0"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3A0D5013" w14:textId="77777777" w:rsidTr="00D46CE9">
        <w:tc>
          <w:tcPr>
            <w:tcW w:w="2835" w:type="dxa"/>
            <w:shd w:val="clear" w:color="auto" w:fill="D9E2F3"/>
            <w:vAlign w:val="center"/>
          </w:tcPr>
          <w:p w14:paraId="3D1FFD2D"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F408A7B"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BE068A3" w14:textId="77777777" w:rsidTr="00D46CE9">
        <w:tc>
          <w:tcPr>
            <w:tcW w:w="2835" w:type="dxa"/>
            <w:shd w:val="clear" w:color="auto" w:fill="D9E2F3"/>
            <w:vAlign w:val="center"/>
          </w:tcPr>
          <w:p w14:paraId="2BC5B601"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5AE41AAE" w14:textId="77777777" w:rsidR="008B7CFE" w:rsidRPr="00FD1EE4" w:rsidRDefault="008B7CFE" w:rsidP="00D46CE9">
            <w:pPr>
              <w:spacing w:before="240" w:after="240"/>
              <w:rPr>
                <w:rFonts w:ascii="GHEA Grapalat" w:eastAsia="GHEA Grapalat" w:hAnsi="GHEA Grapalat" w:cs="GHEA Grapalat"/>
              </w:rPr>
            </w:pPr>
          </w:p>
        </w:tc>
      </w:tr>
    </w:tbl>
    <w:p w14:paraId="6B1B36D7"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55DB8632" w14:textId="77777777" w:rsidTr="00D46CE9">
        <w:tc>
          <w:tcPr>
            <w:tcW w:w="2835" w:type="dxa"/>
            <w:shd w:val="clear" w:color="auto" w:fill="D9E2F3"/>
            <w:vAlign w:val="center"/>
          </w:tcPr>
          <w:p w14:paraId="0E13B93D"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5B618A0"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B70CFCF" w14:textId="77777777" w:rsidTr="00D46CE9">
        <w:tc>
          <w:tcPr>
            <w:tcW w:w="2835" w:type="dxa"/>
            <w:shd w:val="clear" w:color="auto" w:fill="D9E2F3"/>
            <w:vAlign w:val="center"/>
          </w:tcPr>
          <w:p w14:paraId="61B7FE5C"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AA5F33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175736" w14:textId="77777777" w:rsidTr="00D46CE9">
        <w:tc>
          <w:tcPr>
            <w:tcW w:w="2835" w:type="dxa"/>
            <w:shd w:val="clear" w:color="auto" w:fill="D9E2F3"/>
            <w:vAlign w:val="center"/>
          </w:tcPr>
          <w:p w14:paraId="31E12CF0"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685CD07"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571625C" w14:textId="77777777" w:rsidTr="00D46CE9">
        <w:tc>
          <w:tcPr>
            <w:tcW w:w="2835" w:type="dxa"/>
            <w:shd w:val="clear" w:color="auto" w:fill="D9E2F3"/>
            <w:vAlign w:val="center"/>
          </w:tcPr>
          <w:p w14:paraId="7879B25E"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FBCB4CF"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7E2B971" w14:textId="77777777" w:rsidTr="00D46CE9">
        <w:tc>
          <w:tcPr>
            <w:tcW w:w="2835" w:type="dxa"/>
            <w:shd w:val="clear" w:color="auto" w:fill="D9E2F3"/>
            <w:vAlign w:val="center"/>
          </w:tcPr>
          <w:p w14:paraId="59D73252"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B257E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D4B7C3" w14:textId="77777777" w:rsidTr="00D46CE9">
        <w:tc>
          <w:tcPr>
            <w:tcW w:w="2835" w:type="dxa"/>
            <w:shd w:val="clear" w:color="auto" w:fill="D9E2F3"/>
            <w:vAlign w:val="center"/>
          </w:tcPr>
          <w:p w14:paraId="7FF1084D"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CD87386"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11B51549" w14:textId="77777777" w:rsidTr="00D46CE9">
        <w:tc>
          <w:tcPr>
            <w:tcW w:w="2835" w:type="dxa"/>
            <w:shd w:val="clear" w:color="auto" w:fill="D9E2F3"/>
            <w:vAlign w:val="center"/>
          </w:tcPr>
          <w:p w14:paraId="599ABD1B"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2055AC06" w14:textId="77777777" w:rsidR="008B7CFE" w:rsidRPr="00FD1EE4" w:rsidRDefault="008B7CFE" w:rsidP="00D46CE9">
            <w:pPr>
              <w:spacing w:before="240" w:after="240"/>
              <w:rPr>
                <w:rFonts w:ascii="GHEA Grapalat" w:eastAsia="GHEA Grapalat" w:hAnsi="GHEA Grapalat" w:cs="GHEA Grapalat"/>
              </w:rPr>
            </w:pPr>
          </w:p>
        </w:tc>
      </w:tr>
    </w:tbl>
    <w:p w14:paraId="6AFE4059" w14:textId="77777777" w:rsidR="008B7CFE" w:rsidRPr="00574FF7"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B7CFE" w:rsidRPr="00FD1EE4" w14:paraId="18BD6003" w14:textId="77777777" w:rsidTr="00D46CE9">
        <w:tc>
          <w:tcPr>
            <w:tcW w:w="2836" w:type="dxa"/>
            <w:shd w:val="clear" w:color="auto" w:fill="D9E2F3"/>
            <w:vAlign w:val="center"/>
          </w:tcPr>
          <w:p w14:paraId="36F78454"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509C56DE"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0CAA617" w14:textId="77777777" w:rsidTr="00D46CE9">
        <w:tc>
          <w:tcPr>
            <w:tcW w:w="2836" w:type="dxa"/>
            <w:shd w:val="clear" w:color="auto" w:fill="D9E2F3"/>
            <w:vAlign w:val="center"/>
          </w:tcPr>
          <w:p w14:paraId="34191301" w14:textId="77777777" w:rsidR="008B7CFE" w:rsidRPr="00FD1EE4" w:rsidRDefault="008B7CFE" w:rsidP="00A832D3">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0FAE4E1"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8B7CFE">
                  <w:rPr>
                    <w:rFonts w:ascii="MS Gothic" w:eastAsia="MS Gothic" w:hAnsi="MS Gothic" w:cs="GHEA Grapalat" w:hint="eastAsia"/>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p w14:paraId="742B6B92"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8B7CFE">
                  <w:rPr>
                    <w:rFonts w:ascii="MS Gothic" w:eastAsia="MS Gothic" w:hAnsi="MS Gothic" w:cs="GHEA Grapalat" w:hint="eastAsia"/>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tc>
      </w:tr>
    </w:tbl>
    <w:p w14:paraId="3952A97B" w14:textId="19ED2C65" w:rsidR="008B7CFE" w:rsidRPr="00FD1EE4" w:rsidRDefault="008B7CFE" w:rsidP="008B7CFE">
      <w:pPr>
        <w:pBdr>
          <w:top w:val="nil"/>
          <w:left w:val="nil"/>
          <w:bottom w:val="nil"/>
          <w:right w:val="nil"/>
          <w:between w:val="nil"/>
        </w:pBdr>
        <w:spacing w:before="240"/>
        <w:rPr>
          <w:rFonts w:ascii="GHEA Grapalat" w:eastAsia="GHEA Grapalat" w:hAnsi="GHEA Grapalat" w:cs="GHEA Grapalat"/>
        </w:rPr>
      </w:pPr>
    </w:p>
    <w:p w14:paraId="333CA774" w14:textId="77777777" w:rsidR="008B7CFE" w:rsidRPr="00FD1EE4" w:rsidRDefault="008B7CFE" w:rsidP="00A832D3">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38F0E9D4"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498ABE35" w14:textId="77777777" w:rsidTr="00D46CE9">
        <w:tc>
          <w:tcPr>
            <w:tcW w:w="2837" w:type="dxa"/>
            <w:shd w:val="clear" w:color="auto" w:fill="D9E2F3"/>
            <w:vAlign w:val="center"/>
          </w:tcPr>
          <w:p w14:paraId="0D4737F2"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039EECC"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2A8F3CC" w14:textId="77777777" w:rsidTr="00D46CE9">
        <w:tc>
          <w:tcPr>
            <w:tcW w:w="2837" w:type="dxa"/>
            <w:shd w:val="clear" w:color="auto" w:fill="D9E2F3"/>
            <w:vAlign w:val="center"/>
          </w:tcPr>
          <w:p w14:paraId="6AAFD6A3"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CA1C3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A75700A" w14:textId="77777777" w:rsidTr="00D46CE9">
        <w:tc>
          <w:tcPr>
            <w:tcW w:w="2837" w:type="dxa"/>
            <w:shd w:val="clear" w:color="auto" w:fill="D9E2F3"/>
            <w:vAlign w:val="center"/>
          </w:tcPr>
          <w:p w14:paraId="669DAB27"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9BBF366"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E6FE1E9" w14:textId="77777777" w:rsidTr="00D46CE9">
        <w:tc>
          <w:tcPr>
            <w:tcW w:w="2837" w:type="dxa"/>
            <w:shd w:val="clear" w:color="auto" w:fill="D9E2F3"/>
            <w:vAlign w:val="center"/>
          </w:tcPr>
          <w:p w14:paraId="1657FD43" w14:textId="77777777" w:rsidR="008B7CFE" w:rsidRPr="00FD1EE4" w:rsidRDefault="008B7CFE" w:rsidP="00A832D3">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89BADB5"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p w14:paraId="1763E5B4"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tc>
      </w:tr>
    </w:tbl>
    <w:p w14:paraId="553A9856"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2C9A30DE" w14:textId="77777777" w:rsidTr="00D46CE9">
        <w:tc>
          <w:tcPr>
            <w:tcW w:w="2837" w:type="dxa"/>
            <w:shd w:val="clear" w:color="auto" w:fill="D9E2F3"/>
            <w:vAlign w:val="center"/>
          </w:tcPr>
          <w:p w14:paraId="43F2FC46"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BC4EBE2"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0E35C77" w14:textId="77777777" w:rsidTr="00D46CE9">
        <w:tc>
          <w:tcPr>
            <w:tcW w:w="2837" w:type="dxa"/>
            <w:shd w:val="clear" w:color="auto" w:fill="D9E2F3"/>
            <w:vAlign w:val="center"/>
          </w:tcPr>
          <w:p w14:paraId="3251807A" w14:textId="77777777" w:rsidR="008B7CFE" w:rsidRPr="00FD1EE4" w:rsidRDefault="008B7CFE" w:rsidP="00A832D3">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BBA9B43"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7509F27" w14:textId="77777777" w:rsidTr="00D46CE9">
        <w:tc>
          <w:tcPr>
            <w:tcW w:w="2837" w:type="dxa"/>
            <w:shd w:val="clear" w:color="auto" w:fill="D9E2F3"/>
            <w:vAlign w:val="center"/>
          </w:tcPr>
          <w:p w14:paraId="6D5F1646"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3E65B7C"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53D34222" w14:textId="77777777" w:rsidTr="00D46CE9">
        <w:tc>
          <w:tcPr>
            <w:tcW w:w="2837" w:type="dxa"/>
            <w:shd w:val="clear" w:color="auto" w:fill="D9E2F3"/>
            <w:vAlign w:val="center"/>
          </w:tcPr>
          <w:p w14:paraId="1AF685CB" w14:textId="77777777" w:rsidR="008B7CFE" w:rsidRPr="00FD1EE4" w:rsidRDefault="008B7CFE" w:rsidP="00A832D3">
            <w:pPr>
              <w:numPr>
                <w:ilvl w:val="2"/>
                <w:numId w:val="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E77826D"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p w14:paraId="49D38CF4"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tc>
      </w:tr>
    </w:tbl>
    <w:p w14:paraId="6A9CF5DB" w14:textId="44CCD20A" w:rsidR="008B7CFE" w:rsidRPr="00FD1EE4" w:rsidRDefault="008B7CFE" w:rsidP="008B7CFE">
      <w:pPr>
        <w:rPr>
          <w:rFonts w:ascii="GHEA Grapalat" w:eastAsia="GHEA Grapalat" w:hAnsi="GHEA Grapalat" w:cs="GHEA Grapalat"/>
          <w:b/>
        </w:rPr>
      </w:pPr>
    </w:p>
    <w:p w14:paraId="2290B4CB" w14:textId="77777777" w:rsidR="008B7CFE" w:rsidRPr="00FD1EE4" w:rsidRDefault="008B7CFE" w:rsidP="00A832D3">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2474883E"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B7CFE" w:rsidRPr="00FD1EE4" w14:paraId="43EC514D" w14:textId="77777777" w:rsidTr="00D46CE9">
        <w:tc>
          <w:tcPr>
            <w:tcW w:w="2836" w:type="dxa"/>
            <w:shd w:val="clear" w:color="auto" w:fill="D9E2F3"/>
            <w:vAlign w:val="center"/>
          </w:tcPr>
          <w:p w14:paraId="259B8AB7"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5B25604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4DD7329" w14:textId="77777777" w:rsidTr="00D46CE9">
        <w:tc>
          <w:tcPr>
            <w:tcW w:w="2836" w:type="dxa"/>
            <w:shd w:val="clear" w:color="auto" w:fill="D9E2F3"/>
            <w:vAlign w:val="center"/>
          </w:tcPr>
          <w:p w14:paraId="5BF7BCF4"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Ազգանունը</w:t>
            </w:r>
            <w:proofErr w:type="spellEnd"/>
          </w:p>
        </w:tc>
        <w:tc>
          <w:tcPr>
            <w:tcW w:w="6178" w:type="dxa"/>
            <w:vAlign w:val="center"/>
          </w:tcPr>
          <w:p w14:paraId="4A18CF8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AA5C35C" w14:textId="77777777" w:rsidTr="00D46CE9">
        <w:tc>
          <w:tcPr>
            <w:tcW w:w="2836" w:type="dxa"/>
            <w:shd w:val="clear" w:color="auto" w:fill="D9E2F3"/>
            <w:vAlign w:val="center"/>
          </w:tcPr>
          <w:p w14:paraId="2E97C9EE"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102A87BB"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D3AB6CF" w14:textId="77777777" w:rsidTr="00D46CE9">
        <w:tc>
          <w:tcPr>
            <w:tcW w:w="2836" w:type="dxa"/>
            <w:shd w:val="clear" w:color="auto" w:fill="D9E2F3"/>
            <w:vAlign w:val="center"/>
          </w:tcPr>
          <w:p w14:paraId="544483A0"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637A7DD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105E436" w14:textId="77777777" w:rsidTr="00D46CE9">
        <w:tc>
          <w:tcPr>
            <w:tcW w:w="2836" w:type="dxa"/>
            <w:shd w:val="clear" w:color="auto" w:fill="D9E2F3"/>
            <w:vAlign w:val="center"/>
          </w:tcPr>
          <w:p w14:paraId="00842042"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67D63D9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6A18602" w14:textId="77777777" w:rsidTr="00D46CE9">
        <w:tc>
          <w:tcPr>
            <w:tcW w:w="2836" w:type="dxa"/>
            <w:shd w:val="clear" w:color="auto" w:fill="D9E2F3"/>
            <w:vAlign w:val="center"/>
          </w:tcPr>
          <w:p w14:paraId="7A10B172"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6D746DB4" w14:textId="77777777" w:rsidR="008B7CFE" w:rsidRPr="00FD1EE4" w:rsidRDefault="008B7CFE" w:rsidP="00D46CE9">
            <w:pPr>
              <w:spacing w:before="240" w:after="240"/>
              <w:rPr>
                <w:rFonts w:ascii="GHEA Grapalat" w:eastAsia="GHEA Grapalat" w:hAnsi="GHEA Grapalat" w:cs="GHEA Grapalat"/>
              </w:rPr>
            </w:pPr>
          </w:p>
        </w:tc>
      </w:tr>
    </w:tbl>
    <w:p w14:paraId="1D9EB8B2"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D1EE4" w14:paraId="34F71F14" w14:textId="77777777" w:rsidTr="00D46CE9">
        <w:tc>
          <w:tcPr>
            <w:tcW w:w="2837" w:type="dxa"/>
            <w:shd w:val="clear" w:color="auto" w:fill="D9E2F3"/>
            <w:vAlign w:val="center"/>
          </w:tcPr>
          <w:p w14:paraId="6D204074"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0955A066"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185B127" w14:textId="77777777" w:rsidTr="00D46CE9">
        <w:tc>
          <w:tcPr>
            <w:tcW w:w="2837" w:type="dxa"/>
            <w:shd w:val="clear" w:color="auto" w:fill="D9E2F3"/>
            <w:vAlign w:val="center"/>
          </w:tcPr>
          <w:p w14:paraId="07701AAF"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2BC6BEF"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0719AA90" w14:textId="77777777" w:rsidTr="00D46CE9">
        <w:tc>
          <w:tcPr>
            <w:tcW w:w="2837" w:type="dxa"/>
            <w:shd w:val="clear" w:color="auto" w:fill="D9E2F3"/>
            <w:vAlign w:val="center"/>
          </w:tcPr>
          <w:p w14:paraId="40E9EC6D"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691FE17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F8DB121" w14:textId="77777777" w:rsidTr="00D46CE9">
        <w:tc>
          <w:tcPr>
            <w:tcW w:w="2837" w:type="dxa"/>
            <w:shd w:val="clear" w:color="auto" w:fill="D9E2F3"/>
            <w:vAlign w:val="center"/>
          </w:tcPr>
          <w:p w14:paraId="7EB1145A"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6A66A9D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F6346D6" w14:textId="77777777" w:rsidTr="00D46CE9">
        <w:tc>
          <w:tcPr>
            <w:tcW w:w="2837" w:type="dxa"/>
            <w:shd w:val="clear" w:color="auto" w:fill="D9E2F3"/>
            <w:vAlign w:val="center"/>
          </w:tcPr>
          <w:p w14:paraId="79D14901"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6CEA9BAE" w14:textId="77777777" w:rsidR="008B7CFE" w:rsidRPr="00FD1EE4" w:rsidRDefault="008B7CFE" w:rsidP="00D46CE9">
            <w:pPr>
              <w:spacing w:before="240" w:after="240"/>
              <w:rPr>
                <w:rFonts w:ascii="GHEA Grapalat" w:eastAsia="GHEA Grapalat" w:hAnsi="GHEA Grapalat" w:cs="GHEA Grapalat"/>
              </w:rPr>
            </w:pPr>
          </w:p>
        </w:tc>
      </w:tr>
    </w:tbl>
    <w:p w14:paraId="1EA17DD9"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D1EE4" w14:paraId="79AD6F89" w14:textId="77777777" w:rsidTr="00D46CE9">
        <w:tc>
          <w:tcPr>
            <w:tcW w:w="2837" w:type="dxa"/>
            <w:shd w:val="clear" w:color="auto" w:fill="D9E2F3"/>
            <w:vAlign w:val="center"/>
          </w:tcPr>
          <w:p w14:paraId="3465BC48"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3DF4F6D0"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04686577" w14:textId="77777777" w:rsidTr="00D46CE9">
        <w:tc>
          <w:tcPr>
            <w:tcW w:w="2837" w:type="dxa"/>
            <w:shd w:val="clear" w:color="auto" w:fill="D9E2F3"/>
            <w:vAlign w:val="center"/>
          </w:tcPr>
          <w:p w14:paraId="0D9CE324"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6C2A60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0A2A0654" w14:textId="77777777" w:rsidTr="00D46CE9">
        <w:tc>
          <w:tcPr>
            <w:tcW w:w="2837" w:type="dxa"/>
            <w:shd w:val="clear" w:color="auto" w:fill="D9E2F3"/>
            <w:vAlign w:val="center"/>
          </w:tcPr>
          <w:p w14:paraId="34093091"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F98F63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D916AFB" w14:textId="77777777" w:rsidTr="00D46CE9">
        <w:tc>
          <w:tcPr>
            <w:tcW w:w="2837" w:type="dxa"/>
            <w:shd w:val="clear" w:color="auto" w:fill="D9E2F3"/>
            <w:vAlign w:val="center"/>
          </w:tcPr>
          <w:p w14:paraId="09418B67"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328D9B73" w14:textId="77777777" w:rsidR="008B7CFE" w:rsidRPr="00FD1EE4" w:rsidRDefault="008B7CFE" w:rsidP="00D46CE9">
            <w:pPr>
              <w:spacing w:before="240" w:after="240"/>
              <w:rPr>
                <w:rFonts w:ascii="GHEA Grapalat" w:eastAsia="GHEA Grapalat" w:hAnsi="GHEA Grapalat" w:cs="GHEA Grapalat"/>
              </w:rPr>
            </w:pPr>
          </w:p>
        </w:tc>
      </w:tr>
    </w:tbl>
    <w:p w14:paraId="4EC22814"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D1EE4" w14:paraId="77F0F1F1" w14:textId="77777777" w:rsidTr="00D46CE9">
        <w:tc>
          <w:tcPr>
            <w:tcW w:w="2837" w:type="dxa"/>
            <w:shd w:val="clear" w:color="auto" w:fill="D9E2F3"/>
            <w:vAlign w:val="center"/>
          </w:tcPr>
          <w:p w14:paraId="09885BB7"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4F3323CB"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5684DDD0" w14:textId="77777777" w:rsidTr="00D46CE9">
        <w:tc>
          <w:tcPr>
            <w:tcW w:w="2837" w:type="dxa"/>
            <w:shd w:val="clear" w:color="auto" w:fill="D9E2F3"/>
            <w:vAlign w:val="center"/>
          </w:tcPr>
          <w:p w14:paraId="717EAA87"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Համայնքը</w:t>
            </w:r>
            <w:proofErr w:type="spellEnd"/>
          </w:p>
        </w:tc>
        <w:tc>
          <w:tcPr>
            <w:tcW w:w="6178" w:type="dxa"/>
            <w:vAlign w:val="center"/>
          </w:tcPr>
          <w:p w14:paraId="2360E02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F4D4D2A" w14:textId="77777777" w:rsidTr="00D46CE9">
        <w:tc>
          <w:tcPr>
            <w:tcW w:w="2837" w:type="dxa"/>
            <w:shd w:val="clear" w:color="auto" w:fill="D9E2F3"/>
            <w:vAlign w:val="center"/>
          </w:tcPr>
          <w:p w14:paraId="423E48A2"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6A75410C"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1CDE0E91" w14:textId="77777777" w:rsidTr="00D46CE9">
        <w:tc>
          <w:tcPr>
            <w:tcW w:w="2837" w:type="dxa"/>
            <w:shd w:val="clear" w:color="auto" w:fill="D9E2F3"/>
            <w:vAlign w:val="center"/>
          </w:tcPr>
          <w:p w14:paraId="43961C00"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0BCFA5F" w14:textId="77777777" w:rsidR="008B7CFE" w:rsidRPr="00FD1EE4" w:rsidRDefault="008B7CFE" w:rsidP="00D46CE9">
            <w:pPr>
              <w:spacing w:before="240" w:after="240"/>
              <w:rPr>
                <w:rFonts w:ascii="GHEA Grapalat" w:eastAsia="GHEA Grapalat" w:hAnsi="GHEA Grapalat" w:cs="GHEA Grapalat"/>
              </w:rPr>
            </w:pPr>
          </w:p>
        </w:tc>
      </w:tr>
    </w:tbl>
    <w:p w14:paraId="0DE1947D" w14:textId="77777777" w:rsidR="008B7CFE" w:rsidRPr="00FD1EE4" w:rsidRDefault="008B7CFE" w:rsidP="00A832D3">
      <w:pPr>
        <w:numPr>
          <w:ilvl w:val="1"/>
          <w:numId w:val="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B7CFE" w:rsidRPr="00FD1EE4" w14:paraId="7E8546A8" w14:textId="77777777" w:rsidTr="00D46CE9">
        <w:trPr>
          <w:trHeight w:val="924"/>
        </w:trPr>
        <w:tc>
          <w:tcPr>
            <w:tcW w:w="9016" w:type="dxa"/>
            <w:gridSpan w:val="2"/>
            <w:vAlign w:val="center"/>
          </w:tcPr>
          <w:p w14:paraId="220A41A6"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w:t>
            </w:r>
            <w:r w:rsidR="008B7CFE" w:rsidRPr="00FD1EE4">
              <w:rPr>
                <w:rFonts w:ascii="Cambria Math" w:eastAsia="Cambria Math" w:hAnsi="Cambria Math" w:cs="Cambria Math"/>
              </w:rPr>
              <w:t>․</w:t>
            </w:r>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տիրապետում</w:t>
            </w:r>
            <w:proofErr w:type="spellEnd"/>
            <w:r w:rsidR="008B7CFE" w:rsidRPr="00FD1EE4">
              <w:rPr>
                <w:rFonts w:ascii="GHEA Grapalat" w:eastAsia="GHEA Grapalat" w:hAnsi="GHEA Grapalat" w:cs="GHEA Grapalat"/>
              </w:rPr>
              <w:t xml:space="preserve"> է </w:t>
            </w:r>
            <w:proofErr w:type="spellStart"/>
            <w:r w:rsidR="008B7CFE" w:rsidRPr="00FD1EE4">
              <w:rPr>
                <w:rFonts w:ascii="GHEA Grapalat" w:eastAsia="GHEA Grapalat" w:hAnsi="GHEA Grapalat" w:cs="GHEA Grapalat"/>
              </w:rPr>
              <w:t>տվյալ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ձայնի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իրավունք</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տվող</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բաժնեմասերի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բաժնետոմսերի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փայերի</w:t>
            </w:r>
            <w:proofErr w:type="spellEnd"/>
            <w:r w:rsidR="008B7CFE" w:rsidRPr="00FD1EE4">
              <w:rPr>
                <w:rFonts w:ascii="GHEA Grapalat" w:eastAsia="GHEA Grapalat" w:hAnsi="GHEA Grapalat" w:cs="GHEA Grapalat"/>
              </w:rPr>
              <w:t xml:space="preserve">) 20 և </w:t>
            </w:r>
            <w:proofErr w:type="spellStart"/>
            <w:r w:rsidR="008B7CFE" w:rsidRPr="00FD1EE4">
              <w:rPr>
                <w:rFonts w:ascii="GHEA Grapalat" w:eastAsia="GHEA Grapalat" w:hAnsi="GHEA Grapalat" w:cs="GHEA Grapalat"/>
              </w:rPr>
              <w:t>ավելի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տոկոսին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կերպով</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ունի</w:t>
            </w:r>
            <w:proofErr w:type="spellEnd"/>
            <w:r w:rsidR="008B7CFE" w:rsidRPr="00FD1EE4">
              <w:rPr>
                <w:rFonts w:ascii="GHEA Grapalat" w:eastAsia="GHEA Grapalat" w:hAnsi="GHEA Grapalat" w:cs="GHEA Grapalat"/>
              </w:rPr>
              <w:t xml:space="preserve"> 20 և </w:t>
            </w:r>
            <w:proofErr w:type="spellStart"/>
            <w:r w:rsidR="008B7CFE" w:rsidRPr="00FD1EE4">
              <w:rPr>
                <w:rFonts w:ascii="GHEA Grapalat" w:eastAsia="GHEA Grapalat" w:hAnsi="GHEA Grapalat" w:cs="GHEA Grapalat"/>
              </w:rPr>
              <w:t>ավելի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տոկոս</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կանոնադրական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կապիտալում</w:t>
            </w:r>
            <w:proofErr w:type="spellEnd"/>
          </w:p>
        </w:tc>
      </w:tr>
      <w:tr w:rsidR="008B7CFE" w:rsidRPr="00FD1EE4" w14:paraId="34CCAA75" w14:textId="77777777" w:rsidTr="00D46CE9">
        <w:trPr>
          <w:trHeight w:val="684"/>
        </w:trPr>
        <w:tc>
          <w:tcPr>
            <w:tcW w:w="4508" w:type="dxa"/>
            <w:shd w:val="clear" w:color="auto" w:fill="D9E2F3"/>
            <w:vAlign w:val="center"/>
          </w:tcPr>
          <w:p w14:paraId="59F49490"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16F44A22"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F98A92B" w14:textId="77777777" w:rsidTr="00D46CE9">
        <w:trPr>
          <w:trHeight w:val="1282"/>
        </w:trPr>
        <w:tc>
          <w:tcPr>
            <w:tcW w:w="4508" w:type="dxa"/>
            <w:shd w:val="clear" w:color="auto" w:fill="D9E2F3"/>
            <w:vAlign w:val="center"/>
          </w:tcPr>
          <w:p w14:paraId="2AB41582"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59A9EF3F"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p w14:paraId="674C279D"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tc>
      </w:tr>
      <w:tr w:rsidR="008B7CFE" w:rsidRPr="00FD1EE4" w14:paraId="3D8A7B13" w14:textId="77777777" w:rsidTr="00D46CE9">
        <w:tc>
          <w:tcPr>
            <w:tcW w:w="9016" w:type="dxa"/>
            <w:gridSpan w:val="2"/>
            <w:vAlign w:val="center"/>
          </w:tcPr>
          <w:p w14:paraId="4E9ECF7B"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բ</w:t>
            </w:r>
            <w:r w:rsidR="008B7CFE" w:rsidRPr="00FD1EE4">
              <w:rPr>
                <w:rFonts w:ascii="Cambria Math" w:eastAsia="Cambria Math" w:hAnsi="Cambria Math" w:cs="Cambria Math"/>
              </w:rPr>
              <w:t>․</w:t>
            </w:r>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տվյալ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նկատմամբ</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իրականացնում</w:t>
            </w:r>
            <w:proofErr w:type="spellEnd"/>
            <w:r w:rsidR="008B7CFE" w:rsidRPr="00FD1EE4">
              <w:rPr>
                <w:rFonts w:ascii="GHEA Grapalat" w:eastAsia="GHEA Grapalat" w:hAnsi="GHEA Grapalat" w:cs="GHEA Grapalat"/>
              </w:rPr>
              <w:t xml:space="preserve"> է </w:t>
            </w:r>
            <w:proofErr w:type="spellStart"/>
            <w:r w:rsidR="008B7CFE" w:rsidRPr="00FD1EE4">
              <w:rPr>
                <w:rFonts w:ascii="GHEA Grapalat" w:eastAsia="GHEA Grapalat" w:hAnsi="GHEA Grapalat" w:cs="GHEA Grapalat"/>
              </w:rPr>
              <w:t>իրական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փաստացի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վերահսկողություն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այլ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միջոցներով</w:t>
            </w:r>
            <w:proofErr w:type="spellEnd"/>
          </w:p>
        </w:tc>
      </w:tr>
      <w:tr w:rsidR="008B7CFE" w:rsidRPr="00FD1EE4" w14:paraId="1614FBBE" w14:textId="77777777" w:rsidTr="00D46CE9">
        <w:tc>
          <w:tcPr>
            <w:tcW w:w="9016" w:type="dxa"/>
            <w:gridSpan w:val="2"/>
            <w:vAlign w:val="center"/>
          </w:tcPr>
          <w:p w14:paraId="04A05622"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գ</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proofErr w:type="spellStart"/>
            <w:r w:rsidR="008B7CFE" w:rsidRPr="00FD1EE4">
              <w:rPr>
                <w:rFonts w:ascii="GHEA Grapalat" w:eastAsia="GHEA Grapalat" w:hAnsi="GHEA Grapalat" w:cs="GHEA Grapalat"/>
              </w:rPr>
              <w:t>հանդիսանում</w:t>
            </w:r>
            <w:proofErr w:type="spellEnd"/>
            <w:r w:rsidR="008B7CFE" w:rsidRPr="00FD1EE4">
              <w:rPr>
                <w:rFonts w:ascii="GHEA Grapalat" w:eastAsia="GHEA Grapalat" w:hAnsi="GHEA Grapalat" w:cs="GHEA Grapalat"/>
              </w:rPr>
              <w:t xml:space="preserve"> է </w:t>
            </w:r>
            <w:proofErr w:type="spellStart"/>
            <w:r w:rsidR="008B7CFE" w:rsidRPr="00FD1EE4">
              <w:rPr>
                <w:rFonts w:ascii="GHEA Grapalat" w:eastAsia="GHEA Grapalat" w:hAnsi="GHEA Grapalat" w:cs="GHEA Grapalat"/>
              </w:rPr>
              <w:t>տվյալ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գործունեության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ընդհանուր</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ընթացիկ</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ղեկավարումն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իրականացնող</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պաշտոնատար</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w:t>
            </w:r>
            <w:proofErr w:type="spellEnd"/>
            <w:r w:rsidR="008B7CFE" w:rsidRPr="00FD1EE4">
              <w:rPr>
                <w:rFonts w:ascii="GHEA Grapalat" w:hAnsi="GHEA Grapalat"/>
              </w:rPr>
              <w:t xml:space="preserve"> </w:t>
            </w:r>
            <w:proofErr w:type="spellStart"/>
            <w:r w:rsidR="008B7CFE" w:rsidRPr="00FD1EE4">
              <w:rPr>
                <w:rFonts w:ascii="GHEA Grapalat" w:eastAsia="GHEA Grapalat" w:hAnsi="GHEA Grapalat" w:cs="GHEA Grapalat"/>
              </w:rPr>
              <w:t>այն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դեպքում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երբ</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առկա</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չէ</w:t>
            </w:r>
            <w:proofErr w:type="spellEnd"/>
            <w:r w:rsidR="008B7CFE" w:rsidRPr="00FD1EE4">
              <w:rPr>
                <w:rFonts w:ascii="GHEA Grapalat" w:eastAsia="GHEA Grapalat" w:hAnsi="GHEA Grapalat" w:cs="GHEA Grapalat"/>
              </w:rPr>
              <w:t xml:space="preserve"> «ա» և «բ» </w:t>
            </w:r>
            <w:proofErr w:type="spellStart"/>
            <w:r w:rsidR="008B7CFE" w:rsidRPr="00FD1EE4">
              <w:rPr>
                <w:rFonts w:ascii="GHEA Grapalat" w:eastAsia="GHEA Grapalat" w:hAnsi="GHEA Grapalat" w:cs="GHEA Grapalat"/>
              </w:rPr>
              <w:t>կետերի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պահանջներին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համապատասխանող</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ֆիզիկական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w:t>
            </w:r>
            <w:proofErr w:type="spellEnd"/>
          </w:p>
        </w:tc>
      </w:tr>
    </w:tbl>
    <w:p w14:paraId="3E0A7400"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B7CFE" w:rsidRPr="00FD1EE4" w14:paraId="51F5269F" w14:textId="77777777" w:rsidTr="00D46CE9">
        <w:trPr>
          <w:trHeight w:val="924"/>
        </w:trPr>
        <w:tc>
          <w:tcPr>
            <w:tcW w:w="9016" w:type="dxa"/>
            <w:gridSpan w:val="2"/>
            <w:vAlign w:val="center"/>
          </w:tcPr>
          <w:p w14:paraId="321104E2"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կերպով</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տիրապետում</w:t>
            </w:r>
            <w:proofErr w:type="spellEnd"/>
            <w:r w:rsidR="008B7CFE" w:rsidRPr="00FD1EE4">
              <w:rPr>
                <w:rFonts w:ascii="GHEA Grapalat" w:eastAsia="GHEA Grapalat" w:hAnsi="GHEA Grapalat" w:cs="GHEA Grapalat"/>
              </w:rPr>
              <w:t xml:space="preserve"> է </w:t>
            </w:r>
            <w:proofErr w:type="spellStart"/>
            <w:r w:rsidR="008B7CFE" w:rsidRPr="00FD1EE4">
              <w:rPr>
                <w:rFonts w:ascii="GHEA Grapalat" w:eastAsia="GHEA Grapalat" w:hAnsi="GHEA Grapalat" w:cs="GHEA Grapalat"/>
              </w:rPr>
              <w:t>տվյալ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ձայնի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իրավունք</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տվող</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բաժնեմասերի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բաժնետոմսերի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փայերի</w:t>
            </w:r>
            <w:proofErr w:type="spellEnd"/>
            <w:r w:rsidR="008B7CFE" w:rsidRPr="00FD1EE4">
              <w:rPr>
                <w:rFonts w:ascii="GHEA Grapalat" w:eastAsia="GHEA Grapalat" w:hAnsi="GHEA Grapalat" w:cs="GHEA Grapalat"/>
              </w:rPr>
              <w:t xml:space="preserve">) 10 և </w:t>
            </w:r>
            <w:proofErr w:type="spellStart"/>
            <w:r w:rsidR="008B7CFE" w:rsidRPr="00FD1EE4">
              <w:rPr>
                <w:rFonts w:ascii="GHEA Grapalat" w:eastAsia="GHEA Grapalat" w:hAnsi="GHEA Grapalat" w:cs="GHEA Grapalat"/>
              </w:rPr>
              <w:t>ավելի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տոկոսին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կերպով</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ունի</w:t>
            </w:r>
            <w:proofErr w:type="spellEnd"/>
            <w:r w:rsidR="008B7CFE" w:rsidRPr="00FD1EE4">
              <w:rPr>
                <w:rFonts w:ascii="GHEA Grapalat" w:eastAsia="GHEA Grapalat" w:hAnsi="GHEA Grapalat" w:cs="GHEA Grapalat"/>
              </w:rPr>
              <w:t xml:space="preserve"> 10 և </w:t>
            </w:r>
            <w:proofErr w:type="spellStart"/>
            <w:r w:rsidR="008B7CFE" w:rsidRPr="00FD1EE4">
              <w:rPr>
                <w:rFonts w:ascii="GHEA Grapalat" w:eastAsia="GHEA Grapalat" w:hAnsi="GHEA Grapalat" w:cs="GHEA Grapalat"/>
              </w:rPr>
              <w:t>ավելի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տոկոս</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կանոնադրական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կապիտալում</w:t>
            </w:r>
            <w:proofErr w:type="spellEnd"/>
          </w:p>
        </w:tc>
      </w:tr>
      <w:tr w:rsidR="008B7CFE" w:rsidRPr="00FD1EE4" w14:paraId="13C420EA" w14:textId="77777777" w:rsidTr="00D46CE9">
        <w:trPr>
          <w:trHeight w:val="684"/>
        </w:trPr>
        <w:tc>
          <w:tcPr>
            <w:tcW w:w="4508" w:type="dxa"/>
            <w:shd w:val="clear" w:color="auto" w:fill="D9E2F3"/>
            <w:vAlign w:val="center"/>
          </w:tcPr>
          <w:p w14:paraId="44D77768"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190C9BD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BC331A2" w14:textId="77777777" w:rsidTr="00D46CE9">
        <w:trPr>
          <w:trHeight w:val="1282"/>
        </w:trPr>
        <w:tc>
          <w:tcPr>
            <w:tcW w:w="4508" w:type="dxa"/>
            <w:shd w:val="clear" w:color="auto" w:fill="D9E2F3"/>
            <w:vAlign w:val="center"/>
          </w:tcPr>
          <w:p w14:paraId="662F6A40"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440C10C3"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p w14:paraId="1DEBD7D1"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tc>
      </w:tr>
      <w:tr w:rsidR="008B7CFE" w:rsidRPr="00FD1EE4" w14:paraId="54112B99" w14:textId="77777777" w:rsidTr="00D46CE9">
        <w:tc>
          <w:tcPr>
            <w:tcW w:w="9016" w:type="dxa"/>
            <w:gridSpan w:val="2"/>
            <w:vAlign w:val="center"/>
          </w:tcPr>
          <w:p w14:paraId="0A540359"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բ</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proofErr w:type="spellStart"/>
            <w:r w:rsidR="008B7CFE" w:rsidRPr="00FD1EE4">
              <w:rPr>
                <w:rFonts w:ascii="GHEA Grapalat" w:eastAsia="GHEA Grapalat" w:hAnsi="GHEA Grapalat" w:cs="GHEA Grapalat"/>
              </w:rPr>
              <w:t>իրավունք</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ունի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նշանակելու</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հեռացնելու</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կառավարման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մարմինների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անդամների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մեծամասնությանը</w:t>
            </w:r>
            <w:proofErr w:type="spellEnd"/>
          </w:p>
        </w:tc>
      </w:tr>
      <w:tr w:rsidR="008B7CFE" w:rsidRPr="00FD1EE4" w14:paraId="098CB2A9" w14:textId="77777777" w:rsidTr="00D46CE9">
        <w:tc>
          <w:tcPr>
            <w:tcW w:w="9016" w:type="dxa"/>
            <w:gridSpan w:val="2"/>
            <w:vAlign w:val="center"/>
          </w:tcPr>
          <w:p w14:paraId="31C26440"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գ</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անձից</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անհատույց</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ստացել</w:t>
            </w:r>
            <w:proofErr w:type="spellEnd"/>
            <w:r w:rsidR="008B7CFE" w:rsidRPr="00FD1EE4">
              <w:rPr>
                <w:rFonts w:ascii="GHEA Grapalat" w:eastAsia="GHEA Grapalat" w:hAnsi="GHEA Grapalat" w:cs="GHEA Grapalat"/>
              </w:rPr>
              <w:t xml:space="preserve"> է </w:t>
            </w:r>
            <w:proofErr w:type="spellStart"/>
            <w:r w:rsidR="008B7CFE" w:rsidRPr="00FD1EE4">
              <w:rPr>
                <w:rFonts w:ascii="GHEA Grapalat" w:eastAsia="GHEA Grapalat" w:hAnsi="GHEA Grapalat" w:cs="GHEA Grapalat"/>
              </w:rPr>
              <w:t>հաշվետու</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տարվան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նախորդող</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տարվա</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ընթացքում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տվյալ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ստացած</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շահույթի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առնվազն</w:t>
            </w:r>
            <w:proofErr w:type="spellEnd"/>
            <w:r w:rsidR="008B7CFE" w:rsidRPr="00FD1EE4">
              <w:rPr>
                <w:rFonts w:ascii="GHEA Grapalat" w:eastAsia="GHEA Grapalat" w:hAnsi="GHEA Grapalat" w:cs="GHEA Grapalat"/>
              </w:rPr>
              <w:t xml:space="preserve"> 15 </w:t>
            </w:r>
            <w:proofErr w:type="spellStart"/>
            <w:r w:rsidR="008B7CFE" w:rsidRPr="00FD1EE4">
              <w:rPr>
                <w:rFonts w:ascii="GHEA Grapalat" w:eastAsia="GHEA Grapalat" w:hAnsi="GHEA Grapalat" w:cs="GHEA Grapalat"/>
              </w:rPr>
              <w:t>տոկոսի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չափով</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օգուտ</w:t>
            </w:r>
            <w:proofErr w:type="spellEnd"/>
          </w:p>
        </w:tc>
      </w:tr>
      <w:tr w:rsidR="008B7CFE" w:rsidRPr="00FD1EE4" w14:paraId="4A5C85D4" w14:textId="77777777" w:rsidTr="00D46CE9">
        <w:tc>
          <w:tcPr>
            <w:tcW w:w="9016" w:type="dxa"/>
            <w:gridSpan w:val="2"/>
            <w:vAlign w:val="center"/>
          </w:tcPr>
          <w:p w14:paraId="75AEB4D7"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դ</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նկատմամբ</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իրականացնում</w:t>
            </w:r>
            <w:proofErr w:type="spellEnd"/>
            <w:r w:rsidR="008B7CFE" w:rsidRPr="00FD1EE4">
              <w:rPr>
                <w:rFonts w:ascii="GHEA Grapalat" w:eastAsia="GHEA Grapalat" w:hAnsi="GHEA Grapalat" w:cs="GHEA Grapalat"/>
              </w:rPr>
              <w:t xml:space="preserve"> է </w:t>
            </w:r>
            <w:proofErr w:type="spellStart"/>
            <w:r w:rsidR="008B7CFE" w:rsidRPr="00FD1EE4">
              <w:rPr>
                <w:rFonts w:ascii="GHEA Grapalat" w:eastAsia="GHEA Grapalat" w:hAnsi="GHEA Grapalat" w:cs="GHEA Grapalat"/>
              </w:rPr>
              <w:t>իրական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փաստացի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վերահսկողություն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այլ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միջոցներով</w:t>
            </w:r>
            <w:proofErr w:type="spellEnd"/>
          </w:p>
        </w:tc>
      </w:tr>
      <w:tr w:rsidR="008B7CFE" w:rsidRPr="00FD1EE4" w14:paraId="07616294" w14:textId="77777777" w:rsidTr="00D46CE9">
        <w:tc>
          <w:tcPr>
            <w:tcW w:w="9016" w:type="dxa"/>
            <w:gridSpan w:val="2"/>
            <w:vAlign w:val="center"/>
          </w:tcPr>
          <w:p w14:paraId="5A86FB3E"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ե</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proofErr w:type="spellStart"/>
            <w:r w:rsidR="008B7CFE" w:rsidRPr="00FD1EE4">
              <w:rPr>
                <w:rFonts w:ascii="GHEA Grapalat" w:eastAsia="GHEA Grapalat" w:hAnsi="GHEA Grapalat" w:cs="GHEA Grapalat"/>
              </w:rPr>
              <w:t>հանդիսանում</w:t>
            </w:r>
            <w:proofErr w:type="spellEnd"/>
            <w:r w:rsidR="008B7CFE" w:rsidRPr="00FD1EE4">
              <w:rPr>
                <w:rFonts w:ascii="GHEA Grapalat" w:eastAsia="GHEA Grapalat" w:hAnsi="GHEA Grapalat" w:cs="GHEA Grapalat"/>
              </w:rPr>
              <w:t xml:space="preserve"> է </w:t>
            </w:r>
            <w:proofErr w:type="spellStart"/>
            <w:r w:rsidR="008B7CFE" w:rsidRPr="00FD1EE4">
              <w:rPr>
                <w:rFonts w:ascii="GHEA Grapalat" w:eastAsia="GHEA Grapalat" w:hAnsi="GHEA Grapalat" w:cs="GHEA Grapalat"/>
              </w:rPr>
              <w:t>տվյալ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գործունեության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ընդհանուր</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ընթացիկ</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ղեկավարումն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իրականացնող</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պաշտոնատար</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այն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դեպքում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երբ</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առկա</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չէ</w:t>
            </w:r>
            <w:proofErr w:type="spellEnd"/>
            <w:r w:rsidR="008B7CFE" w:rsidRPr="00FD1EE4">
              <w:rPr>
                <w:rFonts w:ascii="GHEA Grapalat" w:eastAsia="GHEA Grapalat" w:hAnsi="GHEA Grapalat" w:cs="GHEA Grapalat"/>
              </w:rPr>
              <w:t xml:space="preserve"> «ա»-«դ» </w:t>
            </w:r>
            <w:proofErr w:type="spellStart"/>
            <w:r w:rsidR="008B7CFE" w:rsidRPr="00FD1EE4">
              <w:rPr>
                <w:rFonts w:ascii="GHEA Grapalat" w:eastAsia="GHEA Grapalat" w:hAnsi="GHEA Grapalat" w:cs="GHEA Grapalat"/>
              </w:rPr>
              <w:t>կետերի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պահանջներին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համապատասխանող</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ֆիզիկական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w:t>
            </w:r>
            <w:proofErr w:type="spellEnd"/>
          </w:p>
        </w:tc>
      </w:tr>
    </w:tbl>
    <w:p w14:paraId="3E0F6E34"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62FE909A" w14:textId="77777777" w:rsidTr="00D46CE9">
        <w:tc>
          <w:tcPr>
            <w:tcW w:w="2837" w:type="dxa"/>
            <w:shd w:val="clear" w:color="auto" w:fill="D9E2F3"/>
            <w:vAlign w:val="center"/>
          </w:tcPr>
          <w:p w14:paraId="7103A1B2"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335F1D9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736BA3E" w14:textId="77777777" w:rsidTr="00D46CE9">
        <w:tc>
          <w:tcPr>
            <w:tcW w:w="2837" w:type="dxa"/>
            <w:shd w:val="clear" w:color="auto" w:fill="D9E2F3"/>
            <w:vAlign w:val="center"/>
          </w:tcPr>
          <w:p w14:paraId="5AFE5BFB"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B1B8592"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Առանձին</w:t>
            </w:r>
            <w:proofErr w:type="spellEnd"/>
            <w:r w:rsidR="008B7CFE" w:rsidRPr="00FD1EE4">
              <w:rPr>
                <w:rFonts w:ascii="GHEA Grapalat" w:eastAsia="GHEA Grapalat" w:hAnsi="GHEA Grapalat" w:cs="GHEA Grapalat"/>
              </w:rPr>
              <w:t xml:space="preserve"> </w:t>
            </w:r>
          </w:p>
          <w:p w14:paraId="19E026A1" w14:textId="77777777" w:rsidR="008B7CFE" w:rsidRPr="00FD1EE4" w:rsidRDefault="00000000" w:rsidP="00D46CE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Փոխկապակցված</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անձանց</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հետ</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համատեղ</w:t>
            </w:r>
            <w:proofErr w:type="spellEnd"/>
          </w:p>
        </w:tc>
      </w:tr>
      <w:tr w:rsidR="008B7CFE" w:rsidRPr="00FD1EE4" w14:paraId="05097DE9" w14:textId="77777777" w:rsidTr="00D46CE9">
        <w:tc>
          <w:tcPr>
            <w:tcW w:w="2837" w:type="dxa"/>
            <w:shd w:val="clear" w:color="auto" w:fill="D9E2F3"/>
            <w:vAlign w:val="center"/>
          </w:tcPr>
          <w:p w14:paraId="1993A881"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50B41762"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Այո</w:t>
            </w:r>
            <w:proofErr w:type="spellEnd"/>
          </w:p>
          <w:p w14:paraId="27F1DF1F"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Ոչ</w:t>
            </w:r>
            <w:proofErr w:type="spellEnd"/>
          </w:p>
        </w:tc>
      </w:tr>
    </w:tbl>
    <w:p w14:paraId="582FF85C"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5D80DF42" w14:textId="77777777" w:rsidTr="00D46CE9">
        <w:tc>
          <w:tcPr>
            <w:tcW w:w="2837" w:type="dxa"/>
            <w:shd w:val="clear" w:color="auto" w:fill="D9E2F3"/>
            <w:vAlign w:val="center"/>
          </w:tcPr>
          <w:p w14:paraId="4357BB69"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7BD8AC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E700BD7" w14:textId="77777777" w:rsidTr="00D46CE9">
        <w:tc>
          <w:tcPr>
            <w:tcW w:w="2837" w:type="dxa"/>
            <w:shd w:val="clear" w:color="auto" w:fill="D9E2F3"/>
            <w:vAlign w:val="center"/>
          </w:tcPr>
          <w:p w14:paraId="3401DC51"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Հեռախոսահամար</w:t>
            </w:r>
            <w:r>
              <w:rPr>
                <w:rFonts w:ascii="GHEA Grapalat" w:eastAsia="GHEA Grapalat" w:hAnsi="GHEA Grapalat" w:cs="GHEA Grapalat"/>
                <w:color w:val="000000"/>
              </w:rPr>
              <w:t>ը</w:t>
            </w:r>
            <w:proofErr w:type="spellEnd"/>
          </w:p>
        </w:tc>
        <w:tc>
          <w:tcPr>
            <w:tcW w:w="6180" w:type="dxa"/>
            <w:vAlign w:val="center"/>
          </w:tcPr>
          <w:p w14:paraId="466DD423" w14:textId="77777777" w:rsidR="008B7CFE" w:rsidRPr="00FD1EE4" w:rsidRDefault="008B7CFE" w:rsidP="00D46CE9">
            <w:pPr>
              <w:spacing w:before="240" w:after="240"/>
              <w:rPr>
                <w:rFonts w:ascii="GHEA Grapalat" w:eastAsia="GHEA Grapalat" w:hAnsi="GHEA Grapalat" w:cs="GHEA Grapalat"/>
              </w:rPr>
            </w:pPr>
          </w:p>
        </w:tc>
      </w:tr>
    </w:tbl>
    <w:p w14:paraId="2B834219" w14:textId="51F2E550" w:rsidR="008B7CFE" w:rsidRPr="00FD1EE4" w:rsidRDefault="008B7CFE" w:rsidP="008B7CFE">
      <w:pPr>
        <w:pBdr>
          <w:top w:val="nil"/>
          <w:left w:val="nil"/>
          <w:bottom w:val="nil"/>
          <w:right w:val="nil"/>
          <w:between w:val="nil"/>
        </w:pBdr>
        <w:ind w:left="792"/>
        <w:rPr>
          <w:rFonts w:ascii="GHEA Grapalat" w:eastAsia="GHEA Grapalat" w:hAnsi="GHEA Grapalat" w:cs="GHEA Grapalat"/>
          <w:i/>
          <w:color w:val="000000"/>
        </w:rPr>
      </w:pPr>
    </w:p>
    <w:p w14:paraId="658B90D2" w14:textId="77777777" w:rsidR="008B7CFE" w:rsidRPr="00FD1EE4" w:rsidRDefault="008B7CFE" w:rsidP="00A832D3">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363FBD07"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694CA709" w14:textId="77777777" w:rsidTr="00D46CE9">
        <w:tc>
          <w:tcPr>
            <w:tcW w:w="2835" w:type="dxa"/>
            <w:shd w:val="clear" w:color="auto" w:fill="D9E2F3"/>
            <w:vAlign w:val="center"/>
          </w:tcPr>
          <w:p w14:paraId="46438F3B"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8DAB48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D0324EB" w14:textId="77777777" w:rsidTr="00D46CE9">
        <w:tc>
          <w:tcPr>
            <w:tcW w:w="2835" w:type="dxa"/>
            <w:shd w:val="clear" w:color="auto" w:fill="D9E2F3"/>
            <w:vAlign w:val="center"/>
          </w:tcPr>
          <w:p w14:paraId="3CB0F81C"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C2B1CF7"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5DAD577" w14:textId="77777777" w:rsidTr="00D46CE9">
        <w:tc>
          <w:tcPr>
            <w:tcW w:w="2835" w:type="dxa"/>
            <w:shd w:val="clear" w:color="auto" w:fill="D9E2F3"/>
            <w:vAlign w:val="center"/>
          </w:tcPr>
          <w:p w14:paraId="0CAC2883"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39AD49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558FE1" w14:textId="77777777" w:rsidTr="00D46CE9">
        <w:tc>
          <w:tcPr>
            <w:tcW w:w="2835" w:type="dxa"/>
            <w:shd w:val="clear" w:color="auto" w:fill="D9E2F3"/>
            <w:vAlign w:val="center"/>
          </w:tcPr>
          <w:p w14:paraId="573BEE93"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313C6E0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F741A5C" w14:textId="77777777" w:rsidTr="00D46CE9">
        <w:tc>
          <w:tcPr>
            <w:tcW w:w="2835" w:type="dxa"/>
            <w:shd w:val="clear" w:color="auto" w:fill="D9E2F3"/>
            <w:vAlign w:val="center"/>
          </w:tcPr>
          <w:p w14:paraId="4B7D9151"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B3C9D87"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90DA77C" w14:textId="77777777" w:rsidTr="00D46CE9">
        <w:tc>
          <w:tcPr>
            <w:tcW w:w="2835" w:type="dxa"/>
            <w:shd w:val="clear" w:color="auto" w:fill="D9E2F3"/>
            <w:vAlign w:val="center"/>
          </w:tcPr>
          <w:p w14:paraId="34241EDA"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68C06C7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C0C4C0E" w14:textId="77777777" w:rsidTr="00D46CE9">
        <w:tc>
          <w:tcPr>
            <w:tcW w:w="2835" w:type="dxa"/>
            <w:shd w:val="clear" w:color="auto" w:fill="D9E2F3"/>
            <w:vAlign w:val="center"/>
          </w:tcPr>
          <w:p w14:paraId="5BDF17DD"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8A34EA2" w14:textId="77777777" w:rsidR="008B7CFE" w:rsidRPr="00FD1EE4" w:rsidRDefault="008B7CFE" w:rsidP="00D46CE9">
            <w:pPr>
              <w:spacing w:before="240" w:after="240"/>
              <w:rPr>
                <w:rFonts w:ascii="GHEA Grapalat" w:eastAsia="GHEA Grapalat" w:hAnsi="GHEA Grapalat" w:cs="GHEA Grapalat"/>
              </w:rPr>
            </w:pPr>
          </w:p>
        </w:tc>
      </w:tr>
    </w:tbl>
    <w:p w14:paraId="0ECE9F90" w14:textId="77777777" w:rsidR="008B7CFE" w:rsidRPr="00FD1EE4"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4563BB3E" w14:textId="77777777" w:rsidTr="00D46CE9">
        <w:trPr>
          <w:trHeight w:val="853"/>
        </w:trPr>
        <w:tc>
          <w:tcPr>
            <w:tcW w:w="2835" w:type="dxa"/>
            <w:vMerge w:val="restart"/>
            <w:shd w:val="clear" w:color="auto" w:fill="D9E2F3"/>
            <w:vAlign w:val="center"/>
          </w:tcPr>
          <w:p w14:paraId="27CC0F10"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5A6A91AF"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B3F2FAE" w14:textId="77777777" w:rsidTr="00D46CE9">
        <w:trPr>
          <w:trHeight w:val="850"/>
        </w:trPr>
        <w:tc>
          <w:tcPr>
            <w:tcW w:w="2835" w:type="dxa"/>
            <w:vMerge/>
            <w:shd w:val="clear" w:color="auto" w:fill="D9E2F3"/>
            <w:vAlign w:val="center"/>
          </w:tcPr>
          <w:p w14:paraId="1E131D1B" w14:textId="77777777" w:rsidR="008B7CFE" w:rsidRPr="00FD1EE4" w:rsidRDefault="008B7CFE" w:rsidP="00A832D3">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5057A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16127F1" w14:textId="77777777" w:rsidTr="00D46CE9">
        <w:trPr>
          <w:trHeight w:val="850"/>
        </w:trPr>
        <w:tc>
          <w:tcPr>
            <w:tcW w:w="2835" w:type="dxa"/>
            <w:vMerge/>
            <w:shd w:val="clear" w:color="auto" w:fill="D9E2F3"/>
            <w:vAlign w:val="center"/>
          </w:tcPr>
          <w:p w14:paraId="5214FEC7" w14:textId="77777777" w:rsidR="008B7CFE" w:rsidRPr="00FD1EE4" w:rsidRDefault="008B7CFE" w:rsidP="00A832D3">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A7EE69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DE21BA1" w14:textId="77777777" w:rsidTr="00D46CE9">
        <w:trPr>
          <w:trHeight w:val="850"/>
        </w:trPr>
        <w:tc>
          <w:tcPr>
            <w:tcW w:w="2835" w:type="dxa"/>
            <w:vMerge/>
            <w:shd w:val="clear" w:color="auto" w:fill="D9E2F3"/>
            <w:vAlign w:val="center"/>
          </w:tcPr>
          <w:p w14:paraId="47461068" w14:textId="77777777" w:rsidR="008B7CFE" w:rsidRPr="00FD1EE4" w:rsidRDefault="008B7CFE" w:rsidP="00A832D3">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5F0470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EA4821D" w14:textId="77777777" w:rsidTr="00D46CE9">
        <w:trPr>
          <w:trHeight w:val="850"/>
        </w:trPr>
        <w:tc>
          <w:tcPr>
            <w:tcW w:w="2835" w:type="dxa"/>
            <w:vMerge/>
            <w:shd w:val="clear" w:color="auto" w:fill="D9E2F3"/>
            <w:vAlign w:val="center"/>
          </w:tcPr>
          <w:p w14:paraId="764AD6E3" w14:textId="77777777" w:rsidR="008B7CFE" w:rsidRPr="00FD1EE4" w:rsidRDefault="008B7CFE" w:rsidP="00A832D3">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022B5C8" w14:textId="77777777" w:rsidR="008B7CFE" w:rsidRPr="00FD1EE4" w:rsidRDefault="008B7CFE" w:rsidP="00D46CE9">
            <w:pPr>
              <w:spacing w:before="240" w:after="240"/>
              <w:rPr>
                <w:rFonts w:ascii="GHEA Grapalat" w:eastAsia="GHEA Grapalat" w:hAnsi="GHEA Grapalat" w:cs="GHEA Grapalat"/>
              </w:rPr>
            </w:pPr>
          </w:p>
        </w:tc>
      </w:tr>
    </w:tbl>
    <w:p w14:paraId="48205ED0" w14:textId="77777777" w:rsidR="008B7CFE" w:rsidRDefault="008B7CFE" w:rsidP="00A832D3">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11A5A4C7" w14:textId="77777777" w:rsidTr="00D46CE9">
        <w:tc>
          <w:tcPr>
            <w:tcW w:w="2835" w:type="dxa"/>
            <w:shd w:val="clear" w:color="auto" w:fill="D9E2F3"/>
            <w:vAlign w:val="center"/>
          </w:tcPr>
          <w:p w14:paraId="1CE227F5"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B23A60A"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573FC1AA" w14:textId="77777777" w:rsidTr="00D46CE9">
        <w:tc>
          <w:tcPr>
            <w:tcW w:w="2835" w:type="dxa"/>
            <w:shd w:val="clear" w:color="auto" w:fill="D9E2F3"/>
            <w:vAlign w:val="center"/>
          </w:tcPr>
          <w:p w14:paraId="1AAF234A" w14:textId="77777777" w:rsidR="008B7CFE" w:rsidRPr="00FD1EE4" w:rsidRDefault="008B7CFE" w:rsidP="00A832D3">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4BE97BD0" w14:textId="77777777" w:rsidR="008B7CFE" w:rsidRPr="00FD1EE4" w:rsidRDefault="008B7CFE" w:rsidP="00D46CE9">
            <w:pPr>
              <w:spacing w:before="240" w:after="240"/>
              <w:rPr>
                <w:rFonts w:ascii="GHEA Grapalat" w:eastAsia="GHEA Grapalat" w:hAnsi="GHEA Grapalat" w:cs="GHEA Grapalat"/>
              </w:rPr>
            </w:pPr>
          </w:p>
        </w:tc>
      </w:tr>
    </w:tbl>
    <w:p w14:paraId="43F56E33" w14:textId="5A1BB666" w:rsidR="008B7CFE" w:rsidRPr="00FD1EE4" w:rsidRDefault="008B7CFE" w:rsidP="008B7CFE">
      <w:pPr>
        <w:pBdr>
          <w:top w:val="nil"/>
          <w:left w:val="nil"/>
          <w:bottom w:val="nil"/>
          <w:right w:val="nil"/>
          <w:between w:val="nil"/>
        </w:pBdr>
        <w:spacing w:before="240"/>
        <w:rPr>
          <w:rFonts w:ascii="GHEA Grapalat" w:eastAsia="GHEA Grapalat" w:hAnsi="GHEA Grapalat" w:cs="GHEA Grapalat"/>
          <w:i/>
        </w:rPr>
      </w:pPr>
    </w:p>
    <w:p w14:paraId="39917365" w14:textId="77777777" w:rsidR="008B7CFE" w:rsidRPr="00FD1EE4" w:rsidRDefault="008B7CFE" w:rsidP="00A832D3">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1C04AD81" w14:textId="77777777" w:rsidR="008B7CFE" w:rsidRPr="00FD1EE4" w:rsidRDefault="008B7CFE" w:rsidP="008B7CF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B7CFE" w:rsidRPr="00FD1EE4" w14:paraId="3F87DECD" w14:textId="77777777" w:rsidTr="00D46CE9">
        <w:tc>
          <w:tcPr>
            <w:tcW w:w="9016" w:type="dxa"/>
            <w:shd w:val="clear" w:color="auto" w:fill="DBE5F1" w:themeFill="accent1" w:themeFillTint="33"/>
          </w:tcPr>
          <w:p w14:paraId="7A80F019" w14:textId="77777777" w:rsidR="008B7CFE" w:rsidRPr="00FD1EE4" w:rsidRDefault="008B7CFE" w:rsidP="00D46CE9">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8B7CFE" w:rsidRPr="00FD1EE4" w14:paraId="432F321D" w14:textId="77777777" w:rsidTr="00D46CE9">
        <w:trPr>
          <w:trHeight w:val="10187"/>
        </w:trPr>
        <w:tc>
          <w:tcPr>
            <w:tcW w:w="9016" w:type="dxa"/>
          </w:tcPr>
          <w:p w14:paraId="5A7B31B7" w14:textId="77777777" w:rsidR="008B7CFE" w:rsidRPr="00FD1EE4" w:rsidRDefault="008B7CFE" w:rsidP="00D46CE9">
            <w:pPr>
              <w:rPr>
                <w:rFonts w:ascii="GHEA Grapalat" w:eastAsia="GHEA Grapalat" w:hAnsi="GHEA Grapalat" w:cs="GHEA Grapalat"/>
                <w:b/>
                <w:color w:val="000000"/>
              </w:rPr>
            </w:pPr>
          </w:p>
        </w:tc>
      </w:tr>
    </w:tbl>
    <w:p w14:paraId="04A26D50" w14:textId="77777777" w:rsidR="008B7CFE" w:rsidRPr="00FD1EE4" w:rsidRDefault="008B7CFE" w:rsidP="008B7CFE">
      <w:pPr>
        <w:pBdr>
          <w:top w:val="nil"/>
          <w:left w:val="nil"/>
          <w:bottom w:val="nil"/>
          <w:right w:val="nil"/>
          <w:between w:val="nil"/>
        </w:pBdr>
        <w:rPr>
          <w:rFonts w:ascii="GHEA Grapalat" w:eastAsia="GHEA Grapalat" w:hAnsi="GHEA Grapalat" w:cs="GHEA Grapalat"/>
          <w:b/>
          <w:color w:val="000000"/>
        </w:rPr>
      </w:pPr>
    </w:p>
    <w:p w14:paraId="2521C825" w14:textId="77777777" w:rsidR="00213F87" w:rsidRDefault="00213F87" w:rsidP="008B7CFE">
      <w:pPr>
        <w:spacing w:line="360" w:lineRule="auto"/>
        <w:jc w:val="center"/>
        <w:rPr>
          <w:rFonts w:ascii="GHEA Grapalat" w:eastAsia="GHEA Grapalat" w:hAnsi="GHEA Grapalat" w:cs="GHEA Grapalat"/>
          <w:b/>
        </w:rPr>
      </w:pPr>
    </w:p>
    <w:p w14:paraId="1C08038B" w14:textId="77777777" w:rsidR="008B7CFE" w:rsidRDefault="008B7CFE" w:rsidP="008B7CF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7A7CA5A3" w14:textId="77777777" w:rsidR="008B7CFE" w:rsidRDefault="008B7CFE" w:rsidP="008B7CF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1AEB5C9F" w14:textId="77777777" w:rsidR="008B7CFE" w:rsidRDefault="008B7CFE" w:rsidP="00A832D3">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4D03B9" w14:textId="77777777" w:rsidR="008B7CFE" w:rsidRPr="00646A9A"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sidRPr="00646A9A">
        <w:rPr>
          <w:rFonts w:ascii="GHEA Grapalat" w:eastAsia="GHEA Grapalat" w:hAnsi="GHEA Grapalat" w:cs="GHEA Grapalat"/>
        </w:rPr>
        <w:t>տվյալները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ներառյալ</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նշում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կազմակերպաիրավական</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ձևի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մասին</w:t>
      </w:r>
      <w:proofErr w:type="spellEnd"/>
      <w:r w:rsidRPr="00646A9A">
        <w:rPr>
          <w:rFonts w:ascii="GHEA Grapalat" w:eastAsia="GHEA Grapalat" w:hAnsi="GHEA Grapalat" w:cs="GHEA Grapalat"/>
        </w:rPr>
        <w:t>.</w:t>
      </w:r>
    </w:p>
    <w:p w14:paraId="6F94A061" w14:textId="77777777" w:rsidR="008B7CFE" w:rsidRPr="00646A9A" w:rsidRDefault="008B7CFE" w:rsidP="00A832D3">
      <w:pPr>
        <w:numPr>
          <w:ilvl w:val="1"/>
          <w:numId w:val="9"/>
        </w:numPr>
        <w:spacing w:line="360" w:lineRule="auto"/>
        <w:ind w:left="0" w:firstLine="567"/>
        <w:jc w:val="both"/>
        <w:rPr>
          <w:rFonts w:ascii="GHEA Grapalat" w:eastAsia="GHEA Grapalat" w:hAnsi="GHEA Grapalat" w:cs="GHEA Grapalat"/>
        </w:rPr>
      </w:pPr>
      <w:r w:rsidRPr="00646A9A">
        <w:rPr>
          <w:rFonts w:ascii="GHEA Grapalat" w:eastAsia="GHEA Grapalat" w:hAnsi="GHEA Grapalat" w:cs="GHEA Grapalat"/>
        </w:rPr>
        <w:t>«</w:t>
      </w:r>
      <w:proofErr w:type="spellStart"/>
      <w:r w:rsidRPr="00646A9A">
        <w:rPr>
          <w:rFonts w:ascii="GHEA Grapalat" w:eastAsia="GHEA Grapalat" w:hAnsi="GHEA Grapalat" w:cs="GHEA Grapalat"/>
        </w:rPr>
        <w:t>Հայտարարագիրը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ներկայացնող</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անձը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ենթաբաժնում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լրացվում</w:t>
      </w:r>
      <w:proofErr w:type="spellEnd"/>
      <w:r w:rsidRPr="00646A9A">
        <w:rPr>
          <w:rFonts w:ascii="GHEA Grapalat" w:eastAsia="GHEA Grapalat" w:hAnsi="GHEA Grapalat" w:cs="GHEA Grapalat"/>
        </w:rPr>
        <w:t xml:space="preserve"> է </w:t>
      </w:r>
      <w:proofErr w:type="spellStart"/>
      <w:r w:rsidRPr="00646A9A">
        <w:rPr>
          <w:rFonts w:ascii="GHEA Grapalat" w:eastAsia="GHEA Grapalat" w:hAnsi="GHEA Grapalat" w:cs="GHEA Grapalat"/>
        </w:rPr>
        <w:t>այն</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ֆիզիկական</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անձի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տվյալները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ով</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ստորագրում</w:t>
      </w:r>
      <w:proofErr w:type="spellEnd"/>
      <w:r w:rsidRPr="00646A9A">
        <w:rPr>
          <w:rFonts w:ascii="GHEA Grapalat" w:eastAsia="GHEA Grapalat" w:hAnsi="GHEA Grapalat" w:cs="GHEA Grapalat"/>
        </w:rPr>
        <w:t xml:space="preserve"> է </w:t>
      </w:r>
      <w:r w:rsidR="0027288B" w:rsidRPr="00646A9A">
        <w:rPr>
          <w:rFonts w:ascii="GHEA Grapalat" w:eastAsia="GHEA Grapalat" w:hAnsi="GHEA Grapalat" w:cs="GHEA Grapalat"/>
          <w:lang w:val="hy-AM"/>
        </w:rPr>
        <w:t xml:space="preserve">սույն ընթացակարգի </w:t>
      </w:r>
      <w:proofErr w:type="spellStart"/>
      <w:r w:rsidRPr="00646A9A">
        <w:rPr>
          <w:rFonts w:ascii="GHEA Grapalat" w:eastAsia="GHEA Grapalat" w:hAnsi="GHEA Grapalat" w:cs="GHEA Grapalat"/>
        </w:rPr>
        <w:t>հայտում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ներառվող</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փաստաթղթերը</w:t>
      </w:r>
      <w:proofErr w:type="spellEnd"/>
      <w:r w:rsidRPr="00646A9A">
        <w:rPr>
          <w:rFonts w:ascii="GHEA Grapalat" w:eastAsia="GHEA Grapalat" w:hAnsi="GHEA Grapalat" w:cs="GHEA Grapalat"/>
        </w:rPr>
        <w:t>.</w:t>
      </w:r>
    </w:p>
    <w:p w14:paraId="33D990B7" w14:textId="77777777" w:rsidR="008B7CFE" w:rsidRDefault="008B7CFE" w:rsidP="00A832D3">
      <w:pPr>
        <w:numPr>
          <w:ilvl w:val="1"/>
          <w:numId w:val="9"/>
        </w:numPr>
        <w:spacing w:line="360" w:lineRule="auto"/>
        <w:ind w:left="0" w:firstLine="567"/>
        <w:jc w:val="both"/>
        <w:rPr>
          <w:rFonts w:ascii="GHEA Grapalat" w:eastAsia="GHEA Grapalat" w:hAnsi="GHEA Grapalat" w:cs="GHEA Grapalat"/>
        </w:rPr>
      </w:pPr>
      <w:r w:rsidRPr="00646A9A">
        <w:rPr>
          <w:rFonts w:ascii="GHEA Grapalat" w:eastAsia="GHEA Grapalat" w:hAnsi="GHEA Grapalat" w:cs="GHEA Grapalat"/>
        </w:rPr>
        <w:t>«</w:t>
      </w:r>
      <w:proofErr w:type="spellStart"/>
      <w:r w:rsidRPr="00646A9A">
        <w:rPr>
          <w:rFonts w:ascii="GHEA Grapalat" w:eastAsia="GHEA Grapalat" w:hAnsi="GHEA Grapalat" w:cs="GHEA Grapalat"/>
        </w:rPr>
        <w:t>Հայտարարագրի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ներկայացումը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ենթաբաժնում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լրացվում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են</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հայտարարագրի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ստորագրման</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օրը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ամիսը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3C91907A" w14:textId="77777777" w:rsidR="008B7CFE" w:rsidRDefault="008B7CFE" w:rsidP="008B7CFE">
      <w:pPr>
        <w:spacing w:line="276" w:lineRule="auto"/>
        <w:ind w:firstLine="567"/>
        <w:jc w:val="both"/>
        <w:rPr>
          <w:rFonts w:ascii="GHEA Grapalat" w:eastAsia="GHEA Grapalat" w:hAnsi="GHEA Grapalat" w:cs="GHEA Grapalat"/>
        </w:rPr>
      </w:pPr>
    </w:p>
    <w:p w14:paraId="3760638D" w14:textId="77777777" w:rsidR="008B7CFE" w:rsidRDefault="008B7CFE" w:rsidP="00A832D3">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07D7D9CA" w14:textId="77777777" w:rsidR="008B7CFE"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ECACB62" w14:textId="77777777" w:rsidR="008B7CFE"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44E966DD" w14:textId="77777777" w:rsidR="008B7CFE"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91BF44B" w14:textId="77777777" w:rsidR="008B7CFE"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p>
    <w:p w14:paraId="5077AA13" w14:textId="77777777" w:rsidR="008B7CFE" w:rsidRDefault="008B7CFE" w:rsidP="00A832D3">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C48A06" w14:textId="77777777" w:rsidR="008B7CFE"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23EFC9F8" w14:textId="77777777" w:rsidR="008B7CFE"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23F501" w14:textId="77777777"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7AECE6" w14:textId="77777777" w:rsidR="008B7CFE" w:rsidRDefault="008B7CFE" w:rsidP="00A832D3">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EFC9C" w14:textId="77777777" w:rsidR="008B7CFE"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668DCA55" w14:textId="77777777" w:rsidR="008B7CFE"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897FAAA" w14:textId="77777777" w:rsidR="008B7CFE"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29783928" w14:textId="77777777" w:rsidR="008B7CFE"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04356E81" w14:textId="77777777" w:rsidR="008B7CFE"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10DCFC78"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sidR="00427635">
        <w:rPr>
          <w:rFonts w:ascii="GHEA Grapalat" w:eastAsia="GHEA Grapalat" w:hAnsi="GHEA Grapalat" w:cs="GHEA Grapalat"/>
        </w:rPr>
        <w:t>ա</w:t>
      </w:r>
      <w:r>
        <w:rPr>
          <w:rFonts w:ascii="GHEA Grapalat" w:eastAsia="GHEA Grapalat" w:hAnsi="GHEA Grapalat" w:cs="GHEA Grapalat"/>
        </w:rPr>
        <w:t>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8CE4484"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sidR="00427635">
        <w:rPr>
          <w:rFonts w:ascii="GHEA Grapalat" w:eastAsia="GHEA Grapalat" w:hAnsi="GHEA Grapalat" w:cs="GHEA Grapalat"/>
        </w:rPr>
        <w:t>ա</w:t>
      </w:r>
      <w:r>
        <w:rPr>
          <w:rFonts w:ascii="GHEA Grapalat" w:eastAsia="GHEA Grapalat" w:hAnsi="GHEA Grapalat" w:cs="GHEA Grapalat"/>
        </w:rPr>
        <w:t>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6C2722EA"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sidR="00427635">
        <w:rPr>
          <w:rFonts w:ascii="GHEA Grapalat" w:eastAsia="GHEA Grapalat" w:hAnsi="GHEA Grapalat" w:cs="GHEA Grapalat"/>
        </w:rPr>
        <w:t>ա</w:t>
      </w:r>
      <w:r>
        <w:rPr>
          <w:rFonts w:ascii="GHEA Grapalat" w:eastAsia="GHEA Grapalat" w:hAnsi="GHEA Grapalat" w:cs="GHEA Grapalat"/>
        </w:rPr>
        <w:t>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3473563B" w14:textId="77777777" w:rsidR="008B7CFE" w:rsidRPr="008C104F"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Ընդերքի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47BFEC93"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sidR="00427635">
        <w:rPr>
          <w:rFonts w:ascii="GHEA Grapalat" w:eastAsia="GHEA Grapalat" w:hAnsi="GHEA Grapalat" w:cs="GHEA Grapalat"/>
        </w:rPr>
        <w:t>ա</w:t>
      </w:r>
      <w:r>
        <w:rPr>
          <w:rFonts w:ascii="GHEA Grapalat" w:eastAsia="GHEA Grapalat" w:hAnsi="GHEA Grapalat" w:cs="GHEA Grapalat"/>
        </w:rPr>
        <w:t>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28E3A6C2"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sidR="00427635">
        <w:rPr>
          <w:rFonts w:ascii="GHEA Grapalat" w:eastAsia="GHEA Grapalat" w:hAnsi="GHEA Grapalat" w:cs="GHEA Grapalat"/>
        </w:rPr>
        <w:t>ա</w:t>
      </w:r>
      <w:r>
        <w:rPr>
          <w:rFonts w:ascii="GHEA Grapalat" w:eastAsia="GHEA Grapalat" w:hAnsi="GHEA Grapalat" w:cs="GHEA Grapalat"/>
        </w:rPr>
        <w:t>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408134C5"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sidR="00427635">
        <w:rPr>
          <w:rFonts w:ascii="GHEA Grapalat" w:eastAsia="GHEA Grapalat" w:hAnsi="GHEA Grapalat" w:cs="GHEA Grapalat"/>
        </w:rPr>
        <w:t>ա</w:t>
      </w:r>
      <w:r>
        <w:rPr>
          <w:rFonts w:ascii="GHEA Grapalat" w:eastAsia="GHEA Grapalat" w:hAnsi="GHEA Grapalat" w:cs="GHEA Grapalat"/>
        </w:rPr>
        <w:t>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37D250AB"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A6D8791"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ե</w:t>
      </w:r>
      <w:r>
        <w:rPr>
          <w:rFonts w:ascii="Cambria Math" w:eastAsia="GHEA Grapalat" w:hAnsi="Cambria Math" w:cs="GHEA Grapalat"/>
        </w:rPr>
        <w:t xml:space="preserve">․ </w:t>
      </w:r>
      <w:r w:rsidR="00427635">
        <w:rPr>
          <w:rFonts w:ascii="GHEA Grapalat" w:eastAsia="GHEA Grapalat" w:hAnsi="GHEA Grapalat" w:cs="GHEA Grapalat"/>
          <w:lang w:val="hy-AM"/>
        </w:rPr>
        <w:t>ա</w:t>
      </w:r>
      <w:proofErr w:type="spellStart"/>
      <w:r>
        <w:rPr>
          <w:rFonts w:ascii="GHEA Grapalat" w:eastAsia="GHEA Grapalat" w:hAnsi="GHEA Grapalat" w:cs="GHEA Grapalat"/>
        </w:rPr>
        <w:t>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6F6782D" w14:textId="77777777" w:rsidR="008B7CFE"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Ընդերքի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86D4085" w14:textId="77777777" w:rsidR="008B7CFE"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425116FE" w14:textId="77777777"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BEBDE99" w14:textId="77777777" w:rsidR="008B7CFE" w:rsidRDefault="008B7CFE" w:rsidP="00A832D3">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2C762A1" w14:textId="77777777" w:rsidR="008B7CFE"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161FAC88" w14:textId="77777777" w:rsidR="008B7CFE"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582AA26A" w14:textId="77777777" w:rsidR="008B7CFE" w:rsidRPr="005B15D8" w:rsidRDefault="008B7CFE" w:rsidP="00A832D3">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76A5A182" w14:textId="77777777"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B31F2BC" w14:textId="77777777" w:rsidR="008B7CFE" w:rsidRPr="00646A9A" w:rsidRDefault="008B7CFE" w:rsidP="00A832D3">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r w:rsidRPr="00646A9A">
        <w:rPr>
          <w:rFonts w:ascii="GHEA Grapalat" w:eastAsia="GHEA Grapalat" w:hAnsi="GHEA Grapalat" w:cs="GHEA Grapalat"/>
        </w:rPr>
        <w:t xml:space="preserve">է </w:t>
      </w:r>
      <w:proofErr w:type="spellStart"/>
      <w:r w:rsidRPr="00646A9A">
        <w:rPr>
          <w:rFonts w:ascii="GHEA Grapalat" w:eastAsia="GHEA Grapalat" w:hAnsi="GHEA Grapalat" w:cs="GHEA Grapalat"/>
        </w:rPr>
        <w:t>պետության</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կամ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համայնքի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ուղղակի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կամ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անուղղակի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մասնակցություն</w:t>
      </w:r>
      <w:proofErr w:type="spellEnd"/>
      <w:r w:rsidRPr="00646A9A">
        <w:rPr>
          <w:rFonts w:ascii="GHEA Grapalat" w:eastAsia="GHEA Grapalat" w:hAnsi="GHEA Grapalat" w:cs="GHEA Grapalat"/>
        </w:rPr>
        <w:t xml:space="preserve">, և </w:t>
      </w:r>
      <w:proofErr w:type="spellStart"/>
      <w:r w:rsidRPr="00646A9A">
        <w:rPr>
          <w:rFonts w:ascii="GHEA Grapalat" w:eastAsia="GHEA Grapalat" w:hAnsi="GHEA Grapalat" w:cs="GHEA Grapalat"/>
        </w:rPr>
        <w:t>այլ</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պարազաբանումներ</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հայտարարագրի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առնչությամբ</w:t>
      </w:r>
      <w:proofErr w:type="spellEnd"/>
      <w:r w:rsidRPr="00646A9A">
        <w:rPr>
          <w:rFonts w:ascii="GHEA Grapalat" w:eastAsia="GHEA Grapalat" w:hAnsi="GHEA Grapalat" w:cs="GHEA Grapalat"/>
        </w:rPr>
        <w:t>։</w:t>
      </w:r>
    </w:p>
    <w:p w14:paraId="5639EF89" w14:textId="77777777" w:rsidR="008B7CFE" w:rsidRPr="00646A9A" w:rsidRDefault="008B7CFE" w:rsidP="00A832D3">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46A9A">
        <w:rPr>
          <w:rFonts w:ascii="GHEA Grapalat" w:eastAsia="GHEA Grapalat" w:hAnsi="GHEA Grapalat" w:cs="GHEA Grapalat"/>
        </w:rPr>
        <w:t>Հայտարարագիրը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լրացնում</w:t>
      </w:r>
      <w:proofErr w:type="spellEnd"/>
      <w:r w:rsidRPr="00646A9A">
        <w:rPr>
          <w:rFonts w:ascii="GHEA Grapalat" w:eastAsia="GHEA Grapalat" w:hAnsi="GHEA Grapalat" w:cs="GHEA Grapalat"/>
        </w:rPr>
        <w:t xml:space="preserve"> և </w:t>
      </w:r>
      <w:proofErr w:type="spellStart"/>
      <w:r w:rsidRPr="00646A9A">
        <w:rPr>
          <w:rFonts w:ascii="GHEA Grapalat" w:eastAsia="GHEA Grapalat" w:hAnsi="GHEA Grapalat" w:cs="GHEA Grapalat"/>
        </w:rPr>
        <w:t>ստորագրում</w:t>
      </w:r>
      <w:proofErr w:type="spellEnd"/>
      <w:r w:rsidRPr="00646A9A">
        <w:rPr>
          <w:rFonts w:ascii="GHEA Grapalat" w:eastAsia="GHEA Grapalat" w:hAnsi="GHEA Grapalat" w:cs="GHEA Grapalat"/>
        </w:rPr>
        <w:t xml:space="preserve"> է </w:t>
      </w:r>
      <w:proofErr w:type="spellStart"/>
      <w:r w:rsidRPr="00646A9A">
        <w:rPr>
          <w:rFonts w:ascii="GHEA Grapalat" w:eastAsia="GHEA Grapalat" w:hAnsi="GHEA Grapalat" w:cs="GHEA Grapalat"/>
        </w:rPr>
        <w:t>հայտը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ներկայացնող</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անձը</w:t>
      </w:r>
      <w:proofErr w:type="spellEnd"/>
      <w:r w:rsidRPr="00646A9A">
        <w:rPr>
          <w:rFonts w:ascii="GHEA Grapalat" w:eastAsia="GHEA Grapalat" w:hAnsi="GHEA Grapalat" w:cs="GHEA Grapalat"/>
        </w:rPr>
        <w:t xml:space="preserve">։ </w:t>
      </w:r>
      <w:proofErr w:type="spellStart"/>
      <w:r w:rsidR="0027288B" w:rsidRPr="00646A9A">
        <w:rPr>
          <w:rFonts w:ascii="GHEA Grapalat" w:eastAsia="GHEA Grapalat" w:hAnsi="GHEA Grapalat" w:cs="GHEA Grapalat"/>
        </w:rPr>
        <w:t>Հ</w:t>
      </w:r>
      <w:r w:rsidRPr="00646A9A">
        <w:rPr>
          <w:rFonts w:ascii="GHEA Grapalat" w:eastAsia="GHEA Grapalat" w:hAnsi="GHEA Grapalat" w:cs="GHEA Grapalat"/>
        </w:rPr>
        <w:t>այտարարագրի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էջերի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համարակալումը</w:t>
      </w:r>
      <w:proofErr w:type="spellEnd"/>
      <w:r w:rsidRPr="00646A9A">
        <w:rPr>
          <w:rFonts w:ascii="GHEA Grapalat" w:eastAsia="GHEA Grapalat" w:hAnsi="GHEA Grapalat" w:cs="GHEA Grapalat"/>
        </w:rPr>
        <w:t xml:space="preserve"> և </w:t>
      </w:r>
      <w:proofErr w:type="spellStart"/>
      <w:r w:rsidRPr="00646A9A">
        <w:rPr>
          <w:rFonts w:ascii="GHEA Grapalat" w:eastAsia="GHEA Grapalat" w:hAnsi="GHEA Grapalat" w:cs="GHEA Grapalat"/>
        </w:rPr>
        <w:t>հայտարարագրում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էջերի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քանակի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մասին</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նշում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կատարելը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պարտադիր</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չէ</w:t>
      </w:r>
      <w:proofErr w:type="spellEnd"/>
      <w:r w:rsidRPr="00646A9A">
        <w:rPr>
          <w:rFonts w:ascii="GHEA Grapalat" w:eastAsia="GHEA Grapalat" w:hAnsi="GHEA Grapalat" w:cs="GHEA Grapalat"/>
        </w:rPr>
        <w:t>։</w:t>
      </w:r>
    </w:p>
    <w:p w14:paraId="07A7416D"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3685A03B"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3F60C2A9"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7E18B551"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14F0E229"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7820EA93"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21D405A3"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5DE8F7FC" w14:textId="77777777" w:rsidR="006B4368" w:rsidRPr="00646A9A" w:rsidRDefault="006B4368" w:rsidP="00B3390B">
      <w:pPr>
        <w:pStyle w:val="BodyTextIndent3"/>
        <w:spacing w:line="240" w:lineRule="auto"/>
        <w:ind w:left="360" w:firstLine="0"/>
        <w:rPr>
          <w:rFonts w:ascii="GHEA Grapalat" w:hAnsi="GHEA Grapalat"/>
          <w:i/>
          <w:sz w:val="16"/>
          <w:szCs w:val="16"/>
          <w:lang w:val="hy-AM"/>
        </w:rPr>
      </w:pPr>
      <w:r w:rsidRPr="00646A9A">
        <w:rPr>
          <w:rFonts w:ascii="GHEA Grapalat" w:hAnsi="GHEA Grapalat" w:cs="Sylfaen"/>
          <w:i/>
          <w:sz w:val="16"/>
          <w:szCs w:val="16"/>
          <w:lang w:val="hy-AM" w:eastAsia="ru-RU"/>
        </w:rPr>
        <w:t>*</w:t>
      </w:r>
      <w:r w:rsidRPr="00646A9A">
        <w:rPr>
          <w:rFonts w:ascii="GHEA Grapalat" w:hAnsi="GHEA Grapalat"/>
          <w:i/>
          <w:sz w:val="16"/>
          <w:szCs w:val="16"/>
          <w:lang w:val="af-ZA"/>
        </w:rPr>
        <w:t xml:space="preserve"> </w:t>
      </w:r>
      <w:r w:rsidRPr="00B3390B">
        <w:rPr>
          <w:rFonts w:ascii="GHEA Grapalat" w:hAnsi="GHEA Grapalat"/>
          <w:i/>
          <w:sz w:val="16"/>
          <w:szCs w:val="16"/>
          <w:lang w:val="hy-AM"/>
        </w:rPr>
        <w:t>լրացվում</w:t>
      </w:r>
      <w:r w:rsidRPr="00646A9A">
        <w:rPr>
          <w:rFonts w:ascii="GHEA Grapalat" w:hAnsi="GHEA Grapalat"/>
          <w:i/>
          <w:sz w:val="16"/>
          <w:szCs w:val="16"/>
          <w:lang w:val="af-ZA"/>
        </w:rPr>
        <w:t xml:space="preserve"> </w:t>
      </w:r>
      <w:r w:rsidRPr="00B3390B">
        <w:rPr>
          <w:rFonts w:ascii="GHEA Grapalat" w:hAnsi="GHEA Grapalat"/>
          <w:i/>
          <w:sz w:val="16"/>
          <w:szCs w:val="16"/>
          <w:lang w:val="hy-AM"/>
        </w:rPr>
        <w:t>է</w:t>
      </w:r>
      <w:r w:rsidRPr="00646A9A">
        <w:rPr>
          <w:rFonts w:ascii="GHEA Grapalat" w:hAnsi="GHEA Grapalat"/>
          <w:i/>
          <w:sz w:val="16"/>
          <w:szCs w:val="16"/>
          <w:lang w:val="af-ZA"/>
        </w:rPr>
        <w:t xml:space="preserve"> </w:t>
      </w:r>
      <w:r w:rsidRPr="00B3390B">
        <w:rPr>
          <w:rFonts w:ascii="GHEA Grapalat" w:hAnsi="GHEA Grapalat"/>
          <w:i/>
          <w:sz w:val="16"/>
          <w:szCs w:val="16"/>
          <w:lang w:val="hy-AM"/>
        </w:rPr>
        <w:t>հանձնաժողովի</w:t>
      </w:r>
      <w:r w:rsidRPr="00646A9A">
        <w:rPr>
          <w:rFonts w:ascii="GHEA Grapalat" w:hAnsi="GHEA Grapalat"/>
          <w:i/>
          <w:sz w:val="16"/>
          <w:szCs w:val="16"/>
          <w:lang w:val="af-ZA"/>
        </w:rPr>
        <w:t xml:space="preserve"> </w:t>
      </w:r>
      <w:r w:rsidRPr="00B3390B">
        <w:rPr>
          <w:rFonts w:ascii="GHEA Grapalat" w:hAnsi="GHEA Grapalat"/>
          <w:i/>
          <w:sz w:val="16"/>
          <w:szCs w:val="16"/>
          <w:lang w:val="hy-AM"/>
        </w:rPr>
        <w:t>քարտուղարի</w:t>
      </w:r>
      <w:r w:rsidRPr="00646A9A">
        <w:rPr>
          <w:rFonts w:ascii="GHEA Grapalat" w:hAnsi="GHEA Grapalat"/>
          <w:i/>
          <w:sz w:val="16"/>
          <w:szCs w:val="16"/>
          <w:lang w:val="af-ZA"/>
        </w:rPr>
        <w:t xml:space="preserve"> </w:t>
      </w:r>
      <w:r w:rsidRPr="00B3390B">
        <w:rPr>
          <w:rFonts w:ascii="GHEA Grapalat" w:hAnsi="GHEA Grapalat"/>
          <w:i/>
          <w:sz w:val="16"/>
          <w:szCs w:val="16"/>
          <w:lang w:val="hy-AM"/>
        </w:rPr>
        <w:t>կողմից</w:t>
      </w:r>
      <w:r w:rsidRPr="00646A9A">
        <w:rPr>
          <w:rFonts w:ascii="GHEA Grapalat" w:hAnsi="GHEA Grapalat"/>
          <w:i/>
          <w:sz w:val="16"/>
          <w:szCs w:val="16"/>
          <w:lang w:val="af-ZA"/>
        </w:rPr>
        <w:t xml:space="preserve">` </w:t>
      </w:r>
      <w:r w:rsidRPr="00B3390B">
        <w:rPr>
          <w:rFonts w:ascii="GHEA Grapalat" w:hAnsi="GHEA Grapalat"/>
          <w:i/>
          <w:sz w:val="16"/>
          <w:szCs w:val="16"/>
          <w:lang w:val="hy-AM"/>
        </w:rPr>
        <w:t>մինչև</w:t>
      </w:r>
      <w:r w:rsidRPr="00646A9A">
        <w:rPr>
          <w:rFonts w:ascii="GHEA Grapalat" w:hAnsi="GHEA Grapalat"/>
          <w:i/>
          <w:sz w:val="16"/>
          <w:szCs w:val="16"/>
          <w:lang w:val="af-ZA"/>
        </w:rPr>
        <w:t xml:space="preserve"> </w:t>
      </w:r>
      <w:r w:rsidRPr="00B3390B">
        <w:rPr>
          <w:rFonts w:ascii="GHEA Grapalat" w:hAnsi="GHEA Grapalat"/>
          <w:i/>
          <w:sz w:val="16"/>
          <w:szCs w:val="16"/>
          <w:lang w:val="hy-AM"/>
        </w:rPr>
        <w:t>հրավերը</w:t>
      </w:r>
      <w:r w:rsidRPr="00646A9A">
        <w:rPr>
          <w:rFonts w:ascii="GHEA Grapalat" w:hAnsi="GHEA Grapalat"/>
          <w:i/>
          <w:sz w:val="16"/>
          <w:szCs w:val="16"/>
          <w:lang w:val="af-ZA"/>
        </w:rPr>
        <w:t xml:space="preserve"> </w:t>
      </w:r>
      <w:r w:rsidRPr="00B3390B">
        <w:rPr>
          <w:rFonts w:ascii="GHEA Grapalat" w:hAnsi="GHEA Grapalat"/>
          <w:i/>
          <w:sz w:val="16"/>
          <w:szCs w:val="16"/>
          <w:lang w:val="hy-AM"/>
        </w:rPr>
        <w:t>տեղեկագրում</w:t>
      </w:r>
      <w:r w:rsidRPr="00646A9A">
        <w:rPr>
          <w:rFonts w:ascii="GHEA Grapalat" w:hAnsi="GHEA Grapalat"/>
          <w:i/>
          <w:sz w:val="16"/>
          <w:szCs w:val="16"/>
          <w:lang w:val="af-ZA"/>
        </w:rPr>
        <w:t xml:space="preserve"> </w:t>
      </w:r>
      <w:r w:rsidRPr="00B3390B">
        <w:rPr>
          <w:rFonts w:ascii="GHEA Grapalat" w:hAnsi="GHEA Grapalat"/>
          <w:i/>
          <w:sz w:val="16"/>
          <w:szCs w:val="16"/>
          <w:lang w:val="hy-AM"/>
        </w:rPr>
        <w:t>հրապարակելը</w:t>
      </w:r>
      <w:r w:rsidRPr="00646A9A">
        <w:rPr>
          <w:rFonts w:ascii="GHEA Grapalat" w:hAnsi="GHEA Grapalat"/>
          <w:i/>
          <w:sz w:val="16"/>
          <w:szCs w:val="16"/>
          <w:lang w:val="hy-AM"/>
        </w:rPr>
        <w:t>:</w:t>
      </w:r>
    </w:p>
    <w:p w14:paraId="4D7E5A1C" w14:textId="77777777" w:rsidR="006B4368" w:rsidRPr="00B3390B" w:rsidRDefault="006B4368" w:rsidP="00B3390B">
      <w:pPr>
        <w:pStyle w:val="BodyTextIndent3"/>
        <w:spacing w:line="240" w:lineRule="auto"/>
        <w:ind w:left="360" w:firstLine="0"/>
        <w:rPr>
          <w:rFonts w:ascii="GHEA Grapalat" w:hAnsi="GHEA Grapalat" w:cs="Sylfaen"/>
          <w:i/>
          <w:sz w:val="16"/>
          <w:szCs w:val="16"/>
          <w:lang w:val="hy-AM" w:eastAsia="ru-RU"/>
        </w:rPr>
      </w:pPr>
      <w:r w:rsidRPr="00B3390B">
        <w:rPr>
          <w:rFonts w:ascii="GHEA Grapalat" w:hAnsi="GHEA Grapalat" w:cs="Sylfaen"/>
          <w:i/>
          <w:sz w:val="16"/>
          <w:szCs w:val="16"/>
          <w:lang w:val="hy-AM" w:eastAsia="ru-RU"/>
        </w:rPr>
        <w:t>** 1.3</w:t>
      </w:r>
      <w:r w:rsidRPr="00B3390B">
        <w:rPr>
          <w:rFonts w:ascii="GHEA Grapalat" w:hAnsi="GHEA Grapalat"/>
          <w:i/>
          <w:sz w:val="16"/>
          <w:szCs w:val="16"/>
          <w:lang w:val="hy-AM"/>
        </w:rPr>
        <w:t xml:space="preserve"> հավելվածը չի ներ</w:t>
      </w:r>
      <w:r w:rsidR="0032187C" w:rsidRPr="00B3390B">
        <w:rPr>
          <w:rFonts w:ascii="GHEA Grapalat" w:hAnsi="GHEA Grapalat"/>
          <w:i/>
          <w:sz w:val="16"/>
          <w:szCs w:val="16"/>
          <w:lang w:val="hy-AM"/>
        </w:rPr>
        <w:t>կայացվում մասնակցի կողմից եթե կրառելի</w:t>
      </w:r>
      <w:r w:rsidR="00863F40" w:rsidRPr="00B3390B">
        <w:rPr>
          <w:rFonts w:ascii="GHEA Grapalat" w:hAnsi="GHEA Grapalat"/>
          <w:i/>
          <w:sz w:val="16"/>
          <w:szCs w:val="16"/>
          <w:lang w:val="hy-AM"/>
        </w:rPr>
        <w:t xml:space="preserve"> է սույն հրավերի N 1 հավելվածով </w:t>
      </w:r>
      <w:r w:rsidR="0032187C" w:rsidRPr="00B3390B">
        <w:rPr>
          <w:rFonts w:ascii="GHEA Grapalat" w:hAnsi="GHEA Grapalat"/>
          <w:i/>
          <w:sz w:val="16"/>
          <w:szCs w:val="16"/>
          <w:lang w:val="hy-AM"/>
        </w:rPr>
        <w:t>սահմանված՝</w:t>
      </w:r>
      <w:r w:rsidR="00863F40" w:rsidRPr="00B3390B">
        <w:rPr>
          <w:rFonts w:ascii="GHEA Grapalat" w:hAnsi="GHEA Grapalat"/>
          <w:i/>
          <w:sz w:val="16"/>
          <w:szCs w:val="16"/>
          <w:lang w:val="hy-AM"/>
        </w:rPr>
        <w:t xml:space="preserve"> իրավաբանական անձի իրական շահառուների վերաբերյալ տեղեկություններ պարունակող կայքէջի հղումը ներկայացնելու վերաբերյալ</w:t>
      </w:r>
      <w:r w:rsidR="000636FF" w:rsidRPr="00B3390B">
        <w:rPr>
          <w:rFonts w:ascii="GHEA Grapalat" w:hAnsi="GHEA Grapalat"/>
          <w:i/>
          <w:sz w:val="16"/>
          <w:szCs w:val="16"/>
          <w:lang w:val="hy-AM"/>
        </w:rPr>
        <w:t xml:space="preserve"> կարգավորումը, ինչպես նաև եթե մասնակիցը </w:t>
      </w:r>
      <w:r w:rsidR="002B084C">
        <w:rPr>
          <w:rFonts w:ascii="GHEA Grapalat" w:hAnsi="GHEA Grapalat"/>
          <w:i/>
          <w:sz w:val="16"/>
          <w:szCs w:val="16"/>
          <w:lang w:val="hy-AM"/>
        </w:rPr>
        <w:t>անհատ ձեռնարկատեր</w:t>
      </w:r>
      <w:r w:rsidR="000636FF" w:rsidRPr="00B3390B">
        <w:rPr>
          <w:rFonts w:ascii="GHEA Grapalat" w:hAnsi="GHEA Grapalat"/>
          <w:i/>
          <w:sz w:val="16"/>
          <w:szCs w:val="16"/>
          <w:lang w:val="hy-AM"/>
        </w:rPr>
        <w:t xml:space="preserve"> է կամ ֆիզիկական անձ</w:t>
      </w:r>
      <w:r w:rsidR="000636FF" w:rsidRPr="00646A9A">
        <w:rPr>
          <w:rFonts w:ascii="GHEA Grapalat" w:hAnsi="GHEA Grapalat"/>
          <w:i/>
          <w:sz w:val="16"/>
          <w:szCs w:val="16"/>
          <w:lang w:val="hy-AM"/>
        </w:rPr>
        <w:t>։</w:t>
      </w:r>
    </w:p>
    <w:p w14:paraId="0353BCAB" w14:textId="3ACCE6EC" w:rsidR="00B2572B" w:rsidRPr="000B4CF4" w:rsidRDefault="000B1088" w:rsidP="00BD57B2">
      <w:pPr>
        <w:pStyle w:val="BodyTextIndent3"/>
        <w:spacing w:line="240" w:lineRule="auto"/>
        <w:ind w:firstLine="0"/>
        <w:jc w:val="left"/>
        <w:rPr>
          <w:rFonts w:ascii="GHEA Grapalat" w:hAnsi="GHEA Grapalat" w:cs="Arial"/>
          <w:b/>
          <w:lang w:val="hy-AM"/>
        </w:rPr>
      </w:pPr>
      <w:r w:rsidRPr="005E1F72">
        <w:rPr>
          <w:rFonts w:ascii="GHEA Grapalat" w:hAnsi="GHEA Grapalat"/>
          <w:b/>
          <w:lang w:val="hy-AM"/>
        </w:rPr>
        <w:br w:type="page"/>
      </w:r>
      <w:r w:rsidR="003A26B9">
        <w:rPr>
          <w:rFonts w:ascii="GHEA Grapalat" w:hAnsi="GHEA Grapalat"/>
          <w:b/>
          <w:lang w:val="hy-AM"/>
        </w:rPr>
        <w:lastRenderedPageBreak/>
        <w:t xml:space="preserve">                                                                                                                                       </w:t>
      </w:r>
      <w:r w:rsidR="00570312">
        <w:rPr>
          <w:rFonts w:ascii="GHEA Grapalat" w:hAnsi="GHEA Grapalat"/>
          <w:b/>
          <w:lang w:val="hy-AM"/>
        </w:rPr>
        <w:t xml:space="preserve">             </w:t>
      </w:r>
      <w:r w:rsidR="00917CE1">
        <w:rPr>
          <w:rFonts w:ascii="GHEA Grapalat" w:hAnsi="GHEA Grapalat"/>
          <w:b/>
          <w:lang w:val="hy-AM"/>
        </w:rPr>
        <w:t xml:space="preserve">   </w:t>
      </w:r>
      <w:r w:rsidR="003A26B9">
        <w:rPr>
          <w:rFonts w:ascii="GHEA Grapalat" w:hAnsi="GHEA Grapalat"/>
          <w:b/>
          <w:lang w:val="hy-AM"/>
        </w:rPr>
        <w:t xml:space="preserve"> </w:t>
      </w:r>
      <w:r w:rsidR="00B2572B" w:rsidRPr="005E1F72">
        <w:rPr>
          <w:rFonts w:ascii="GHEA Grapalat" w:hAnsi="GHEA Grapalat" w:cs="Sylfaen"/>
          <w:b/>
          <w:lang w:val="hy-AM"/>
        </w:rPr>
        <w:t>Հավելված</w:t>
      </w:r>
      <w:r w:rsidR="00B2572B" w:rsidRPr="005E1F72">
        <w:rPr>
          <w:rFonts w:ascii="GHEA Grapalat" w:hAnsi="GHEA Grapalat" w:cs="Arial"/>
          <w:b/>
          <w:lang w:val="hy-AM"/>
        </w:rPr>
        <w:t xml:space="preserve"> </w:t>
      </w:r>
      <w:r w:rsidR="00AA3C87" w:rsidRPr="000B4CF4">
        <w:rPr>
          <w:rFonts w:ascii="GHEA Grapalat" w:hAnsi="GHEA Grapalat" w:cs="Arial"/>
          <w:b/>
          <w:lang w:val="hy-AM"/>
        </w:rPr>
        <w:t>2</w:t>
      </w:r>
    </w:p>
    <w:p w14:paraId="3E798D17" w14:textId="35FA23D6" w:rsidR="00B2572B" w:rsidRPr="000E2660" w:rsidRDefault="00B2572B" w:rsidP="00EF3662">
      <w:pPr>
        <w:pStyle w:val="BodyTextIndent3"/>
        <w:spacing w:line="240" w:lineRule="auto"/>
        <w:jc w:val="right"/>
        <w:rPr>
          <w:rFonts w:ascii="GHEA Grapalat" w:hAnsi="GHEA Grapalat" w:cs="Arial"/>
          <w:b/>
          <w:highlight w:val="yellow"/>
          <w:lang w:val="hy-AM"/>
        </w:rPr>
      </w:pPr>
      <w:r w:rsidRPr="005E1F72">
        <w:rPr>
          <w:rFonts w:ascii="GHEA Grapalat" w:hAnsi="GHEA Grapalat"/>
          <w:sz w:val="24"/>
          <w:szCs w:val="24"/>
          <w:lang w:val="hy-AM"/>
        </w:rPr>
        <w:t>«</w:t>
      </w:r>
      <w:r w:rsidR="00A05E6A" w:rsidRPr="000E2660">
        <w:rPr>
          <w:rFonts w:ascii="GHEA Grapalat" w:hAnsi="GHEA Grapalat"/>
          <w:b/>
          <w:highlight w:val="yellow"/>
          <w:lang w:val="es-ES"/>
        </w:rPr>
        <w:t>ԵՔ-ԳՀԱՊՁԲ-2</w:t>
      </w:r>
      <w:r w:rsidR="00F71DFC" w:rsidRPr="000E2660">
        <w:rPr>
          <w:rFonts w:ascii="GHEA Grapalat" w:hAnsi="GHEA Grapalat"/>
          <w:b/>
          <w:highlight w:val="yellow"/>
          <w:lang w:val="es-ES"/>
        </w:rPr>
        <w:t>6</w:t>
      </w:r>
      <w:r w:rsidR="00A05E6A" w:rsidRPr="000E2660">
        <w:rPr>
          <w:rFonts w:ascii="GHEA Grapalat" w:hAnsi="GHEA Grapalat"/>
          <w:b/>
          <w:highlight w:val="yellow"/>
          <w:lang w:val="es-ES"/>
        </w:rPr>
        <w:t>/</w:t>
      </w:r>
      <w:r w:rsidR="00F71DFC" w:rsidRPr="000E2660">
        <w:rPr>
          <w:rFonts w:ascii="GHEA Grapalat" w:hAnsi="GHEA Grapalat"/>
          <w:b/>
          <w:highlight w:val="yellow"/>
          <w:lang w:val="es-ES"/>
        </w:rPr>
        <w:t>3</w:t>
      </w:r>
      <w:r w:rsidRPr="000E2660">
        <w:rPr>
          <w:rFonts w:ascii="GHEA Grapalat" w:hAnsi="GHEA Grapalat"/>
          <w:sz w:val="24"/>
          <w:szCs w:val="24"/>
          <w:highlight w:val="yellow"/>
          <w:lang w:val="hy-AM"/>
        </w:rPr>
        <w:t>»</w:t>
      </w:r>
      <w:r w:rsidRPr="000E2660">
        <w:rPr>
          <w:rFonts w:ascii="GHEA Grapalat" w:hAnsi="GHEA Grapalat" w:cs="Sylfaen"/>
          <w:b/>
          <w:highlight w:val="yellow"/>
          <w:lang w:val="hy-AM"/>
        </w:rPr>
        <w:t>*</w:t>
      </w:r>
      <w:r w:rsidRPr="000E2660">
        <w:rPr>
          <w:rFonts w:ascii="GHEA Grapalat" w:hAnsi="GHEA Grapalat"/>
          <w:b/>
          <w:highlight w:val="yellow"/>
          <w:lang w:val="hy-AM"/>
        </w:rPr>
        <w:t xml:space="preserve">  </w:t>
      </w:r>
      <w:r w:rsidRPr="000E2660">
        <w:rPr>
          <w:rFonts w:ascii="GHEA Grapalat" w:hAnsi="GHEA Grapalat" w:cs="Sylfaen"/>
          <w:b/>
          <w:highlight w:val="yellow"/>
          <w:lang w:val="hy-AM"/>
        </w:rPr>
        <w:t>ծածկագրով</w:t>
      </w:r>
    </w:p>
    <w:p w14:paraId="58268233" w14:textId="3844A529" w:rsidR="00B2572B" w:rsidRPr="005E1F72" w:rsidRDefault="00F0744D" w:rsidP="00EF3662">
      <w:pPr>
        <w:pStyle w:val="BodyTextIndent3"/>
        <w:spacing w:line="240" w:lineRule="auto"/>
        <w:jc w:val="right"/>
        <w:rPr>
          <w:rFonts w:ascii="GHEA Grapalat" w:hAnsi="GHEA Grapalat" w:cs="Arial"/>
          <w:b/>
          <w:lang w:val="hy-AM"/>
        </w:rPr>
      </w:pPr>
      <w:r w:rsidRPr="000E2660">
        <w:rPr>
          <w:rFonts w:ascii="GHEA Grapalat" w:hAnsi="GHEA Grapalat" w:cs="Sylfaen"/>
          <w:b/>
          <w:highlight w:val="yellow"/>
          <w:lang w:val="hy-AM"/>
        </w:rPr>
        <w:t xml:space="preserve">գնանշման հարցման </w:t>
      </w:r>
      <w:r w:rsidR="00B2572B" w:rsidRPr="000E2660">
        <w:rPr>
          <w:rFonts w:ascii="GHEA Grapalat" w:hAnsi="GHEA Grapalat" w:cs="Sylfaen"/>
          <w:b/>
          <w:highlight w:val="yellow"/>
          <w:lang w:val="hy-AM"/>
        </w:rPr>
        <w:t>հրավերի</w:t>
      </w:r>
    </w:p>
    <w:p w14:paraId="585DBD03" w14:textId="77777777" w:rsidR="00B2572B" w:rsidRPr="005E1F72" w:rsidRDefault="00B2572B" w:rsidP="00EF3662">
      <w:pPr>
        <w:rPr>
          <w:rFonts w:ascii="GHEA Grapalat" w:hAnsi="GHEA Grapalat"/>
          <w:lang w:val="hy-AM"/>
        </w:rPr>
      </w:pPr>
    </w:p>
    <w:p w14:paraId="1F28F7CE" w14:textId="77777777" w:rsidR="00B2572B" w:rsidRPr="005E1F72" w:rsidRDefault="00B2572B" w:rsidP="00EF3662">
      <w:pPr>
        <w:ind w:firstLine="567"/>
        <w:jc w:val="center"/>
        <w:rPr>
          <w:rFonts w:ascii="GHEA Grapalat" w:hAnsi="GHEA Grapalat"/>
          <w:sz w:val="20"/>
          <w:lang w:val="hy-AM"/>
        </w:rPr>
      </w:pPr>
    </w:p>
    <w:p w14:paraId="01B759E7" w14:textId="77777777" w:rsidR="00B2572B" w:rsidRPr="005E1F72" w:rsidRDefault="00B2572B" w:rsidP="00EF3662">
      <w:pPr>
        <w:ind w:left="-66"/>
        <w:jc w:val="center"/>
        <w:rPr>
          <w:rFonts w:ascii="GHEA Grapalat" w:hAnsi="GHEA Grapalat"/>
          <w:b/>
          <w:sz w:val="20"/>
          <w:lang w:val="hy-AM"/>
        </w:rPr>
      </w:pPr>
      <w:r w:rsidRPr="005E1F72">
        <w:rPr>
          <w:rFonts w:ascii="GHEA Grapalat" w:hAnsi="GHEA Grapalat"/>
          <w:b/>
          <w:sz w:val="20"/>
          <w:lang w:val="hy-AM"/>
        </w:rPr>
        <w:t>Գ Ն Ա Յ Ի Ն   Ա Ռ Ա Ջ Ա Ր Կ</w:t>
      </w:r>
    </w:p>
    <w:p w14:paraId="7200B201" w14:textId="77777777" w:rsidR="00B2572B" w:rsidRPr="005E1F72" w:rsidRDefault="00B2572B" w:rsidP="00EF3662">
      <w:pPr>
        <w:ind w:firstLine="567"/>
        <w:rPr>
          <w:rFonts w:ascii="GHEA Grapalat" w:hAnsi="GHEA Grapalat"/>
          <w:lang w:val="hy-AM"/>
        </w:rPr>
      </w:pPr>
    </w:p>
    <w:p w14:paraId="1FB9CE53" w14:textId="6822D70E" w:rsidR="00B2572B" w:rsidRPr="005E1F72" w:rsidRDefault="00B2572B" w:rsidP="00EF3662">
      <w:pPr>
        <w:ind w:firstLine="567"/>
        <w:jc w:val="both"/>
        <w:rPr>
          <w:rFonts w:ascii="GHEA Grapalat" w:hAnsi="GHEA Grapalat" w:cs="Arial"/>
          <w:lang w:val="hy-AM"/>
        </w:rPr>
      </w:pPr>
      <w:proofErr w:type="spellStart"/>
      <w:r w:rsidRPr="005E1F72">
        <w:rPr>
          <w:rFonts w:ascii="GHEA Grapalat" w:hAnsi="GHEA Grapalat" w:cs="Arial"/>
          <w:sz w:val="20"/>
          <w:szCs w:val="20"/>
          <w:lang w:val="es-ES"/>
        </w:rPr>
        <w:t>Ուսումնասիրելով</w:t>
      </w:r>
      <w:proofErr w:type="spellEnd"/>
      <w:r w:rsidRPr="005E1F72">
        <w:rPr>
          <w:rFonts w:ascii="GHEA Grapalat" w:hAnsi="GHEA Grapalat" w:cs="Arial"/>
          <w:sz w:val="20"/>
          <w:szCs w:val="20"/>
          <w:lang w:val="es-ES"/>
        </w:rPr>
        <w:t xml:space="preserve"> «</w:t>
      </w:r>
      <w:r w:rsidR="00A05E6A" w:rsidRPr="000E2660">
        <w:rPr>
          <w:rFonts w:ascii="GHEA Grapalat" w:hAnsi="GHEA Grapalat" w:cs="Arial"/>
          <w:sz w:val="20"/>
          <w:szCs w:val="20"/>
          <w:highlight w:val="yellow"/>
          <w:lang w:val="es-ES"/>
        </w:rPr>
        <w:t>ԵՔ-ԳՀԱՊՁԲ-2</w:t>
      </w:r>
      <w:r w:rsidR="00F71DFC" w:rsidRPr="000E2660">
        <w:rPr>
          <w:rFonts w:ascii="GHEA Grapalat" w:hAnsi="GHEA Grapalat" w:cs="Arial"/>
          <w:sz w:val="20"/>
          <w:szCs w:val="20"/>
          <w:highlight w:val="yellow"/>
          <w:lang w:val="es-ES"/>
        </w:rPr>
        <w:t>6</w:t>
      </w:r>
      <w:r w:rsidR="00A05E6A" w:rsidRPr="000E2660">
        <w:rPr>
          <w:rFonts w:ascii="GHEA Grapalat" w:hAnsi="GHEA Grapalat" w:cs="Arial"/>
          <w:sz w:val="20"/>
          <w:szCs w:val="20"/>
          <w:highlight w:val="yellow"/>
          <w:lang w:val="es-ES"/>
        </w:rPr>
        <w:t>/</w:t>
      </w:r>
      <w:r w:rsidR="00F71DFC" w:rsidRPr="000E2660">
        <w:rPr>
          <w:rFonts w:ascii="GHEA Grapalat" w:hAnsi="GHEA Grapalat" w:cs="Arial"/>
          <w:sz w:val="20"/>
          <w:szCs w:val="20"/>
          <w:highlight w:val="yellow"/>
          <w:lang w:val="es-ES"/>
        </w:rPr>
        <w:t>3</w:t>
      </w:r>
      <w:r w:rsidRPr="000E2660">
        <w:rPr>
          <w:rFonts w:ascii="GHEA Grapalat" w:hAnsi="GHEA Grapalat" w:cs="Arial"/>
          <w:sz w:val="20"/>
          <w:szCs w:val="20"/>
          <w:highlight w:val="yellow"/>
          <w:lang w:val="es-ES"/>
        </w:rPr>
        <w:t>»*</w:t>
      </w:r>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ծածկագրով</w:t>
      </w:r>
      <w:proofErr w:type="spellEnd"/>
      <w:r w:rsidRPr="005E1F72">
        <w:rPr>
          <w:rFonts w:ascii="GHEA Grapalat" w:hAnsi="GHEA Grapalat" w:cs="Arial"/>
          <w:sz w:val="20"/>
          <w:szCs w:val="20"/>
          <w:lang w:val="es-ES"/>
        </w:rPr>
        <w:t xml:space="preserve"> </w:t>
      </w:r>
      <w:proofErr w:type="spellStart"/>
      <w:r w:rsidR="00F0744D">
        <w:rPr>
          <w:rFonts w:ascii="GHEA Grapalat" w:hAnsi="GHEA Grapalat" w:cs="Arial"/>
          <w:sz w:val="20"/>
          <w:szCs w:val="20"/>
          <w:lang w:val="es-ES"/>
        </w:rPr>
        <w:t>գնանշման</w:t>
      </w:r>
      <w:proofErr w:type="spellEnd"/>
      <w:r w:rsidR="00F0744D">
        <w:rPr>
          <w:rFonts w:ascii="GHEA Grapalat" w:hAnsi="GHEA Grapalat" w:cs="Arial"/>
          <w:sz w:val="20"/>
          <w:szCs w:val="20"/>
          <w:lang w:val="es-ES"/>
        </w:rPr>
        <w:t xml:space="preserve"> </w:t>
      </w:r>
      <w:proofErr w:type="spellStart"/>
      <w:r w:rsidR="00F0744D">
        <w:rPr>
          <w:rFonts w:ascii="GHEA Grapalat" w:hAnsi="GHEA Grapalat" w:cs="Arial"/>
          <w:sz w:val="20"/>
          <w:szCs w:val="20"/>
          <w:lang w:val="es-ES"/>
        </w:rPr>
        <w:t>հարցման</w:t>
      </w:r>
      <w:proofErr w:type="spellEnd"/>
      <w:r w:rsidR="00F0744D">
        <w:rPr>
          <w:rFonts w:ascii="GHEA Grapalat" w:hAnsi="GHEA Grapalat" w:cs="Arial"/>
          <w:sz w:val="20"/>
          <w:szCs w:val="20"/>
          <w:lang w:val="hy-AM"/>
        </w:rPr>
        <w:t xml:space="preserve"> </w:t>
      </w:r>
      <w:proofErr w:type="spellStart"/>
      <w:r w:rsidRPr="005E1F72">
        <w:rPr>
          <w:rFonts w:ascii="GHEA Grapalat" w:hAnsi="GHEA Grapalat" w:cs="Arial"/>
          <w:sz w:val="20"/>
          <w:szCs w:val="20"/>
          <w:lang w:val="es-ES"/>
        </w:rPr>
        <w:t>հրավերը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այդ</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թվում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կնքվելիք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պայմանագրի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նախագիծը</w:t>
      </w:r>
      <w:proofErr w:type="spellEnd"/>
      <w:r w:rsidRPr="005E1F72">
        <w:rPr>
          <w:rFonts w:ascii="GHEA Grapalat" w:hAnsi="GHEA Grapalat" w:cs="Arial"/>
          <w:lang w:val="hy-AM"/>
        </w:rPr>
        <w:t xml:space="preserve">, </w:t>
      </w:r>
      <w:r w:rsidRPr="005E1F72">
        <w:rPr>
          <w:rFonts w:ascii="GHEA Grapalat" w:hAnsi="GHEA Grapalat"/>
          <w:sz w:val="20"/>
          <w:u w:val="single"/>
          <w:lang w:val="hy-AM"/>
        </w:rPr>
        <w:t xml:space="preserve">                  </w:t>
      </w:r>
      <w:r w:rsidRPr="005E1F72">
        <w:rPr>
          <w:rFonts w:ascii="GHEA Grapalat" w:hAnsi="GHEA Grapalat"/>
          <w:sz w:val="20"/>
          <w:u w:val="single"/>
          <w:lang w:val="hy-AM"/>
        </w:rPr>
        <w:tab/>
      </w:r>
      <w:r w:rsidRPr="005E1F72">
        <w:rPr>
          <w:rFonts w:ascii="GHEA Grapalat" w:hAnsi="GHEA Grapalat"/>
          <w:sz w:val="20"/>
          <w:u w:val="single"/>
          <w:lang w:val="hy-AM"/>
        </w:rPr>
        <w:tab/>
      </w:r>
      <w:r w:rsidRPr="005E1F72">
        <w:rPr>
          <w:rFonts w:ascii="GHEA Grapalat" w:hAnsi="GHEA Grapalat"/>
          <w:sz w:val="20"/>
          <w:u w:val="single"/>
          <w:lang w:val="hy-AM"/>
        </w:rPr>
        <w:tab/>
      </w:r>
      <w:r w:rsidRPr="005E1F72">
        <w:rPr>
          <w:rFonts w:ascii="GHEA Grapalat" w:hAnsi="GHEA Grapalat"/>
          <w:sz w:val="20"/>
          <w:u w:val="single"/>
          <w:lang w:val="hy-AM"/>
        </w:rPr>
        <w:tab/>
        <w:t xml:space="preserve">     </w:t>
      </w:r>
      <w:r w:rsidRPr="005E1F72">
        <w:rPr>
          <w:rFonts w:ascii="GHEA Grapalat" w:hAnsi="GHEA Grapalat"/>
          <w:sz w:val="20"/>
          <w:u w:val="single"/>
          <w:lang w:val="hy-AM"/>
        </w:rPr>
        <w:tab/>
      </w:r>
      <w:r w:rsidRPr="005E1F72">
        <w:rPr>
          <w:rFonts w:ascii="GHEA Grapalat" w:hAnsi="GHEA Grapalat"/>
          <w:sz w:val="20"/>
          <w:u w:val="single"/>
          <w:lang w:val="hy-AM"/>
        </w:rPr>
        <w:tab/>
        <w:t xml:space="preserve">           </w:t>
      </w:r>
      <w:r w:rsidRPr="005E1F72">
        <w:rPr>
          <w:rFonts w:ascii="GHEA Grapalat" w:hAnsi="GHEA Grapalat" w:cs="Arial"/>
          <w:sz w:val="20"/>
          <w:szCs w:val="20"/>
          <w:lang w:val="es-ES"/>
        </w:rPr>
        <w:t xml:space="preserve">-ն </w:t>
      </w:r>
      <w:proofErr w:type="spellStart"/>
      <w:r w:rsidRPr="005E1F72">
        <w:rPr>
          <w:rFonts w:ascii="GHEA Grapalat" w:hAnsi="GHEA Grapalat" w:cs="Arial"/>
          <w:sz w:val="20"/>
          <w:szCs w:val="20"/>
          <w:lang w:val="es-ES"/>
        </w:rPr>
        <w:t>առաջարկում</w:t>
      </w:r>
      <w:proofErr w:type="spellEnd"/>
      <w:r w:rsidRPr="005E1F72">
        <w:rPr>
          <w:rFonts w:ascii="GHEA Grapalat" w:hAnsi="GHEA Grapalat" w:cs="Arial"/>
          <w:sz w:val="20"/>
          <w:szCs w:val="20"/>
          <w:lang w:val="es-ES"/>
        </w:rPr>
        <w:t xml:space="preserve"> է</w:t>
      </w:r>
      <w:r w:rsidRPr="005E1F72">
        <w:rPr>
          <w:rFonts w:ascii="GHEA Grapalat" w:hAnsi="GHEA Grapalat" w:cs="Arial"/>
          <w:lang w:val="hy-AM"/>
        </w:rPr>
        <w:t xml:space="preserve">   </w:t>
      </w:r>
    </w:p>
    <w:p w14:paraId="362CF73B" w14:textId="77777777" w:rsidR="00B2572B" w:rsidRPr="005E1F72" w:rsidRDefault="00B2572B" w:rsidP="00EF3662">
      <w:pPr>
        <w:ind w:firstLine="567"/>
        <w:jc w:val="both"/>
        <w:rPr>
          <w:rFonts w:ascii="GHEA Grapalat" w:hAnsi="GHEA Grapalat" w:cs="Arial"/>
        </w:rPr>
      </w:pPr>
      <w:bookmarkStart w:id="9" w:name="_Hlk23147299"/>
      <w:r w:rsidRPr="005E1F72">
        <w:rPr>
          <w:rFonts w:ascii="GHEA Grapalat" w:hAnsi="GHEA Grapalat" w:cs="Sylfaen"/>
          <w:vertAlign w:val="superscript"/>
          <w:lang w:val="hy-AM"/>
        </w:rPr>
        <w:t xml:space="preserve">                                                                                     մասնակցի անվանումը</w:t>
      </w:r>
    </w:p>
    <w:bookmarkEnd w:id="9"/>
    <w:p w14:paraId="76156B4C" w14:textId="77777777" w:rsidR="00B2572B" w:rsidRPr="005E1F72" w:rsidRDefault="00B2572B" w:rsidP="00EF3662">
      <w:pPr>
        <w:jc w:val="both"/>
        <w:rPr>
          <w:rFonts w:ascii="GHEA Grapalat" w:hAnsi="GHEA Grapalat"/>
          <w:sz w:val="20"/>
          <w:lang w:val="hy-AM"/>
        </w:rPr>
      </w:pPr>
      <w:proofErr w:type="spellStart"/>
      <w:r w:rsidRPr="005E1F72">
        <w:rPr>
          <w:rFonts w:ascii="GHEA Grapalat" w:hAnsi="GHEA Grapalat" w:cs="Arial"/>
          <w:sz w:val="20"/>
          <w:szCs w:val="20"/>
          <w:lang w:val="es-ES"/>
        </w:rPr>
        <w:t>պայմանագիրը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կատարել</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ներքոհիշյալ</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ընդհանուր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գներով</w:t>
      </w:r>
      <w:proofErr w:type="spellEnd"/>
      <w:r w:rsidRPr="005E1F72">
        <w:rPr>
          <w:rFonts w:ascii="GHEA Grapalat" w:hAnsi="GHEA Grapalat" w:cs="Arial"/>
          <w:sz w:val="20"/>
          <w:szCs w:val="20"/>
          <w:lang w:val="es-ES"/>
        </w:rPr>
        <w:t>.</w:t>
      </w:r>
    </w:p>
    <w:p w14:paraId="2EC22CC9" w14:textId="77777777" w:rsidR="00B2572B" w:rsidRPr="005E1F72" w:rsidRDefault="00B2572B" w:rsidP="00EF3662">
      <w:pPr>
        <w:jc w:val="center"/>
        <w:rPr>
          <w:rFonts w:ascii="GHEA Grapalat" w:hAnsi="GHEA Grapalat"/>
          <w:sz w:val="20"/>
          <w:lang w:val="hy-AM"/>
        </w:rPr>
      </w:pPr>
      <w:r w:rsidRPr="005E1F72">
        <w:rPr>
          <w:rFonts w:ascii="GHEA Grapalat" w:hAnsi="GHEA Grapalat"/>
          <w:sz w:val="20"/>
          <w:szCs w:val="20"/>
          <w:lang w:val="es-ES"/>
        </w:rPr>
        <w:t xml:space="preserve">                                                                                                                                   </w:t>
      </w:r>
      <w:r w:rsidRPr="005E1F72">
        <w:rPr>
          <w:rFonts w:ascii="GHEA Grapalat" w:hAnsi="GHEA Grapalat"/>
          <w:sz w:val="20"/>
          <w:lang w:val="es-ES"/>
        </w:rPr>
        <w:t xml:space="preserve">ՀՀ </w:t>
      </w:r>
      <w:proofErr w:type="spellStart"/>
      <w:r w:rsidRPr="005E1F72">
        <w:rPr>
          <w:rFonts w:ascii="GHEA Grapalat" w:hAnsi="GHEA Grapalat"/>
          <w:sz w:val="20"/>
          <w:lang w:val="es-ES"/>
        </w:rPr>
        <w:t>դրամ</w:t>
      </w:r>
      <w:proofErr w:type="spellEnd"/>
    </w:p>
    <w:tbl>
      <w:tblPr>
        <w:tblW w:w="941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05"/>
        <w:gridCol w:w="3150"/>
        <w:gridCol w:w="2200"/>
        <w:gridCol w:w="1701"/>
        <w:gridCol w:w="1559"/>
      </w:tblGrid>
      <w:tr w:rsidR="005759F8" w:rsidRPr="003F2AD9" w14:paraId="52B62A3A" w14:textId="77777777" w:rsidTr="00305869">
        <w:trPr>
          <w:cantSplit/>
          <w:trHeight w:val="916"/>
          <w:jc w:val="center"/>
        </w:trPr>
        <w:tc>
          <w:tcPr>
            <w:tcW w:w="805" w:type="dxa"/>
            <w:tcBorders>
              <w:top w:val="single" w:sz="4" w:space="0" w:color="auto"/>
              <w:left w:val="single" w:sz="4" w:space="0" w:color="auto"/>
              <w:right w:val="single" w:sz="4" w:space="0" w:color="auto"/>
            </w:tcBorders>
            <w:vAlign w:val="center"/>
          </w:tcPr>
          <w:p w14:paraId="6A3CDD54" w14:textId="77777777" w:rsidR="005759F8" w:rsidRPr="005E1F72" w:rsidRDefault="005759F8" w:rsidP="00EF3662">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Չափա</w:t>
            </w:r>
            <w:proofErr w:type="spellEnd"/>
            <w:r w:rsidRPr="005E1F72">
              <w:rPr>
                <w:rFonts w:ascii="GHEA Grapalat" w:hAnsi="GHEA Grapalat"/>
                <w:b/>
                <w:bCs/>
                <w:sz w:val="16"/>
                <w:szCs w:val="18"/>
                <w:lang w:val="es-ES"/>
              </w:rPr>
              <w:t>-</w:t>
            </w:r>
          </w:p>
          <w:p w14:paraId="3C03D634" w14:textId="77777777" w:rsidR="005759F8" w:rsidRPr="005E1F72" w:rsidRDefault="005759F8" w:rsidP="00EF3662">
            <w:pPr>
              <w:jc w:val="center"/>
              <w:rPr>
                <w:rFonts w:ascii="GHEA Grapalat" w:hAnsi="GHEA Grapalat"/>
                <w:b/>
                <w:bCs/>
                <w:sz w:val="16"/>
                <w:lang w:val="es-ES"/>
              </w:rPr>
            </w:pPr>
            <w:proofErr w:type="spellStart"/>
            <w:r w:rsidRPr="005E1F72">
              <w:rPr>
                <w:rFonts w:ascii="GHEA Grapalat" w:hAnsi="GHEA Grapalat"/>
                <w:b/>
                <w:bCs/>
                <w:sz w:val="16"/>
                <w:szCs w:val="18"/>
                <w:lang w:val="es-ES"/>
              </w:rPr>
              <w:t>բաժինների</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համարները</w:t>
            </w:r>
            <w:proofErr w:type="spellEnd"/>
          </w:p>
        </w:tc>
        <w:tc>
          <w:tcPr>
            <w:tcW w:w="3150" w:type="dxa"/>
            <w:tcBorders>
              <w:top w:val="single" w:sz="4" w:space="0" w:color="auto"/>
              <w:left w:val="single" w:sz="4" w:space="0" w:color="auto"/>
              <w:right w:val="single" w:sz="4" w:space="0" w:color="auto"/>
            </w:tcBorders>
            <w:vAlign w:val="center"/>
          </w:tcPr>
          <w:p w14:paraId="7A3D57F0" w14:textId="77777777" w:rsidR="005759F8" w:rsidRPr="005E1F72" w:rsidRDefault="005759F8" w:rsidP="00EF3662">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Ապրանքի</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անվանումը</w:t>
            </w:r>
            <w:proofErr w:type="spellEnd"/>
          </w:p>
        </w:tc>
        <w:tc>
          <w:tcPr>
            <w:tcW w:w="2200" w:type="dxa"/>
            <w:tcBorders>
              <w:top w:val="single" w:sz="4" w:space="0" w:color="auto"/>
              <w:left w:val="single" w:sz="4" w:space="0" w:color="auto"/>
              <w:right w:val="single" w:sz="4" w:space="0" w:color="auto"/>
            </w:tcBorders>
            <w:vAlign w:val="center"/>
          </w:tcPr>
          <w:p w14:paraId="1E63843B" w14:textId="77777777" w:rsidR="00383931" w:rsidRPr="00383931" w:rsidRDefault="005759F8" w:rsidP="005759F8">
            <w:pPr>
              <w:jc w:val="center"/>
              <w:rPr>
                <w:rFonts w:ascii="GHEA Grapalat" w:hAnsi="GHEA Grapalat"/>
                <w:b/>
                <w:bCs/>
                <w:sz w:val="16"/>
                <w:szCs w:val="18"/>
                <w:lang w:val="es-ES"/>
              </w:rPr>
            </w:pPr>
            <w:proofErr w:type="spellStart"/>
            <w:r>
              <w:rPr>
                <w:rFonts w:ascii="GHEA Grapalat" w:hAnsi="GHEA Grapalat"/>
                <w:b/>
                <w:bCs/>
                <w:sz w:val="16"/>
                <w:szCs w:val="18"/>
                <w:lang w:val="es-ES"/>
              </w:rPr>
              <w:t>Արժեք</w:t>
            </w:r>
            <w:proofErr w:type="spellEnd"/>
          </w:p>
          <w:p w14:paraId="6AD49097" w14:textId="77777777" w:rsidR="00034390" w:rsidRPr="00383931" w:rsidRDefault="00034390" w:rsidP="005759F8">
            <w:pPr>
              <w:jc w:val="center"/>
              <w:rPr>
                <w:rFonts w:ascii="GHEA Grapalat" w:hAnsi="GHEA Grapalat"/>
                <w:bCs/>
                <w:sz w:val="16"/>
                <w:szCs w:val="18"/>
                <w:lang w:val="es-ES"/>
              </w:rPr>
            </w:pPr>
            <w:r>
              <w:rPr>
                <w:rFonts w:ascii="GHEA Grapalat" w:hAnsi="GHEA Grapalat"/>
                <w:b/>
                <w:bCs/>
                <w:sz w:val="16"/>
                <w:szCs w:val="18"/>
                <w:lang w:val="es-ES"/>
              </w:rPr>
              <w:t xml:space="preserve"> </w:t>
            </w:r>
            <w:r w:rsidRPr="00383931">
              <w:rPr>
                <w:rFonts w:ascii="GHEA Grapalat" w:hAnsi="GHEA Grapalat"/>
                <w:bCs/>
                <w:sz w:val="16"/>
                <w:szCs w:val="18"/>
                <w:lang w:val="es-ES"/>
              </w:rPr>
              <w:t>(</w:t>
            </w:r>
            <w:proofErr w:type="spellStart"/>
            <w:r w:rsidRPr="00383931">
              <w:rPr>
                <w:rFonts w:ascii="GHEA Grapalat" w:hAnsi="GHEA Grapalat"/>
                <w:bCs/>
                <w:sz w:val="16"/>
                <w:szCs w:val="18"/>
                <w:lang w:val="es-ES"/>
              </w:rPr>
              <w:t>ինքնարժեքի</w:t>
            </w:r>
            <w:proofErr w:type="spellEnd"/>
            <w:r w:rsidRPr="00383931">
              <w:rPr>
                <w:rFonts w:ascii="GHEA Grapalat" w:hAnsi="GHEA Grapalat"/>
                <w:bCs/>
                <w:sz w:val="16"/>
                <w:szCs w:val="18"/>
                <w:lang w:val="es-ES"/>
              </w:rPr>
              <w:t xml:space="preserve"> և </w:t>
            </w:r>
            <w:proofErr w:type="spellStart"/>
            <w:r w:rsidRPr="00383931">
              <w:rPr>
                <w:rFonts w:ascii="GHEA Grapalat" w:hAnsi="GHEA Grapalat"/>
                <w:bCs/>
                <w:sz w:val="16"/>
                <w:szCs w:val="18"/>
                <w:lang w:val="es-ES"/>
              </w:rPr>
              <w:t>կանխատեսվող</w:t>
            </w:r>
            <w:proofErr w:type="spellEnd"/>
            <w:r w:rsidRPr="00383931">
              <w:rPr>
                <w:rFonts w:ascii="GHEA Grapalat" w:hAnsi="GHEA Grapalat"/>
                <w:bCs/>
                <w:sz w:val="16"/>
                <w:szCs w:val="18"/>
                <w:lang w:val="es-ES"/>
              </w:rPr>
              <w:t xml:space="preserve"> </w:t>
            </w:r>
            <w:proofErr w:type="spellStart"/>
            <w:r w:rsidRPr="00383931">
              <w:rPr>
                <w:rFonts w:ascii="GHEA Grapalat" w:hAnsi="GHEA Grapalat"/>
                <w:bCs/>
                <w:sz w:val="16"/>
                <w:szCs w:val="18"/>
                <w:lang w:val="es-ES"/>
              </w:rPr>
              <w:t>շահույթի</w:t>
            </w:r>
            <w:proofErr w:type="spellEnd"/>
            <w:r w:rsidRPr="00383931">
              <w:rPr>
                <w:rFonts w:ascii="GHEA Grapalat" w:hAnsi="GHEA Grapalat"/>
                <w:bCs/>
                <w:sz w:val="16"/>
                <w:szCs w:val="18"/>
                <w:lang w:val="es-ES"/>
              </w:rPr>
              <w:t xml:space="preserve"> </w:t>
            </w:r>
            <w:proofErr w:type="spellStart"/>
            <w:r w:rsidRPr="00383931">
              <w:rPr>
                <w:rFonts w:ascii="GHEA Grapalat" w:hAnsi="GHEA Grapalat"/>
                <w:bCs/>
                <w:sz w:val="16"/>
                <w:szCs w:val="18"/>
                <w:lang w:val="es-ES"/>
              </w:rPr>
              <w:t>հանրագումարը</w:t>
            </w:r>
            <w:proofErr w:type="spellEnd"/>
            <w:r w:rsidRPr="00383931">
              <w:rPr>
                <w:rFonts w:ascii="GHEA Grapalat" w:hAnsi="GHEA Grapalat"/>
                <w:bCs/>
                <w:sz w:val="16"/>
                <w:szCs w:val="18"/>
                <w:lang w:val="es-ES"/>
              </w:rPr>
              <w:t>)</w:t>
            </w:r>
          </w:p>
          <w:p w14:paraId="77BBE3CB" w14:textId="77777777" w:rsidR="005759F8" w:rsidRPr="005E1F72" w:rsidRDefault="005759F8" w:rsidP="005759F8">
            <w:pPr>
              <w:jc w:val="center"/>
              <w:rPr>
                <w:rFonts w:ascii="GHEA Grapalat" w:hAnsi="GHEA Grapalat"/>
                <w:b/>
                <w:bCs/>
                <w:sz w:val="16"/>
                <w:szCs w:val="18"/>
                <w:lang w:val="es-ES"/>
              </w:rPr>
            </w:pPr>
            <w:r>
              <w:rPr>
                <w:rFonts w:ascii="GHEA Grapalat" w:hAnsi="GHEA Grapalat"/>
                <w:b/>
                <w:bCs/>
                <w:sz w:val="16"/>
                <w:szCs w:val="18"/>
                <w:lang w:val="es-ES"/>
              </w:rPr>
              <w:t xml:space="preserve"> /</w:t>
            </w:r>
            <w:proofErr w:type="spellStart"/>
            <w:r>
              <w:rPr>
                <w:rFonts w:ascii="GHEA Grapalat" w:hAnsi="GHEA Grapalat"/>
                <w:b/>
                <w:bCs/>
                <w:sz w:val="16"/>
                <w:szCs w:val="18"/>
                <w:lang w:val="es-ES"/>
              </w:rPr>
              <w:t>տառերով</w:t>
            </w:r>
            <w:proofErr w:type="spellEnd"/>
            <w:r>
              <w:rPr>
                <w:rFonts w:ascii="GHEA Grapalat" w:hAnsi="GHEA Grapalat"/>
                <w:b/>
                <w:bCs/>
                <w:sz w:val="16"/>
                <w:szCs w:val="18"/>
                <w:lang w:val="es-ES"/>
              </w:rPr>
              <w:t xml:space="preserve"> և </w:t>
            </w:r>
            <w:proofErr w:type="spellStart"/>
            <w:r>
              <w:rPr>
                <w:rFonts w:ascii="GHEA Grapalat" w:hAnsi="GHEA Grapalat"/>
                <w:b/>
                <w:bCs/>
                <w:sz w:val="16"/>
                <w:szCs w:val="18"/>
                <w:lang w:val="es-ES"/>
              </w:rPr>
              <w:t>թվերով</w:t>
            </w:r>
            <w:proofErr w:type="spellEnd"/>
            <w:r>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7E1ED528" w14:textId="77777777" w:rsidR="005759F8" w:rsidRPr="005E1F72" w:rsidRDefault="005759F8" w:rsidP="00EF3662">
            <w:pPr>
              <w:jc w:val="center"/>
              <w:rPr>
                <w:rFonts w:ascii="GHEA Grapalat" w:hAnsi="GHEA Grapalat"/>
                <w:b/>
                <w:bCs/>
                <w:sz w:val="16"/>
                <w:szCs w:val="18"/>
                <w:lang w:val="es-ES"/>
              </w:rPr>
            </w:pPr>
            <w:r w:rsidRPr="005E1F72">
              <w:rPr>
                <w:rFonts w:ascii="GHEA Grapalat" w:hAnsi="GHEA Grapalat"/>
                <w:b/>
                <w:bCs/>
                <w:sz w:val="16"/>
                <w:szCs w:val="18"/>
                <w:lang w:val="es-ES"/>
              </w:rPr>
              <w:t>ԱԱՀ**</w:t>
            </w:r>
          </w:p>
          <w:p w14:paraId="7FE46DD1" w14:textId="77777777" w:rsidR="005759F8" w:rsidRPr="005E1F72" w:rsidRDefault="005759F8" w:rsidP="00EF3662">
            <w:pPr>
              <w:jc w:val="center"/>
              <w:rPr>
                <w:rFonts w:ascii="GHEA Grapalat" w:hAnsi="GHEA Grapalat"/>
                <w:b/>
                <w:bCs/>
                <w:sz w:val="16"/>
                <w:szCs w:val="18"/>
                <w:lang w:val="es-ES"/>
              </w:rPr>
            </w:pPr>
            <w:r w:rsidRPr="005E1F72">
              <w:rPr>
                <w:rFonts w:ascii="GHEA Grapalat" w:hAnsi="GHEA Grapalat"/>
                <w:b/>
                <w:bCs/>
                <w:sz w:val="16"/>
                <w:szCs w:val="18"/>
                <w:lang w:val="es-ES"/>
              </w:rPr>
              <w:t>/</w:t>
            </w:r>
            <w:proofErr w:type="spellStart"/>
            <w:r w:rsidRPr="005E1F72">
              <w:rPr>
                <w:rFonts w:ascii="GHEA Grapalat" w:hAnsi="GHEA Grapalat"/>
                <w:b/>
                <w:bCs/>
                <w:sz w:val="16"/>
                <w:szCs w:val="18"/>
                <w:lang w:val="es-ES"/>
              </w:rPr>
              <w:t>տառերով</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թվերով</w:t>
            </w:r>
            <w:proofErr w:type="spellEnd"/>
            <w:r w:rsidRPr="005E1F72">
              <w:rPr>
                <w:rFonts w:ascii="GHEA Grapalat" w:hAnsi="GHEA Grapalat"/>
                <w:b/>
                <w:bCs/>
                <w:sz w:val="16"/>
                <w:szCs w:val="18"/>
                <w:lang w:val="es-ES"/>
              </w:rPr>
              <w:t>/</w:t>
            </w:r>
          </w:p>
        </w:tc>
        <w:tc>
          <w:tcPr>
            <w:tcW w:w="1559" w:type="dxa"/>
            <w:tcBorders>
              <w:top w:val="single" w:sz="4" w:space="0" w:color="auto"/>
              <w:left w:val="single" w:sz="4" w:space="0" w:color="auto"/>
              <w:right w:val="single" w:sz="4" w:space="0" w:color="auto"/>
            </w:tcBorders>
            <w:vAlign w:val="center"/>
          </w:tcPr>
          <w:p w14:paraId="7955E8BA" w14:textId="77777777" w:rsidR="005759F8" w:rsidRPr="005E1F72" w:rsidRDefault="005759F8" w:rsidP="00EF3662">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Ընդհանուր</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գինը</w:t>
            </w:r>
            <w:proofErr w:type="spellEnd"/>
          </w:p>
          <w:p w14:paraId="6FCE26DF" w14:textId="77777777" w:rsidR="005759F8" w:rsidRPr="005E1F72" w:rsidRDefault="005759F8" w:rsidP="00EF3662">
            <w:pPr>
              <w:jc w:val="center"/>
              <w:rPr>
                <w:rFonts w:ascii="GHEA Grapalat" w:hAnsi="GHEA Grapalat"/>
                <w:b/>
                <w:bCs/>
                <w:sz w:val="16"/>
                <w:szCs w:val="18"/>
                <w:lang w:val="es-ES"/>
              </w:rPr>
            </w:pPr>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տառերով</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թվերով</w:t>
            </w:r>
            <w:proofErr w:type="spellEnd"/>
            <w:r w:rsidRPr="005E1F72">
              <w:rPr>
                <w:rFonts w:ascii="GHEA Grapalat" w:hAnsi="GHEA Grapalat"/>
                <w:b/>
                <w:bCs/>
                <w:sz w:val="16"/>
                <w:szCs w:val="18"/>
                <w:lang w:val="es-ES"/>
              </w:rPr>
              <w:t>/</w:t>
            </w:r>
          </w:p>
        </w:tc>
      </w:tr>
      <w:tr w:rsidR="005759F8" w:rsidRPr="005E1F72" w14:paraId="6A24DC85" w14:textId="77777777" w:rsidTr="00305869">
        <w:trPr>
          <w:jc w:val="center"/>
        </w:trPr>
        <w:tc>
          <w:tcPr>
            <w:tcW w:w="805" w:type="dxa"/>
            <w:tcBorders>
              <w:top w:val="single" w:sz="4" w:space="0" w:color="auto"/>
              <w:left w:val="single" w:sz="4" w:space="0" w:color="auto"/>
              <w:bottom w:val="single" w:sz="4" w:space="0" w:color="auto"/>
              <w:right w:val="single" w:sz="4" w:space="0" w:color="auto"/>
            </w:tcBorders>
            <w:shd w:val="clear" w:color="auto" w:fill="99CCFF"/>
            <w:vAlign w:val="center"/>
          </w:tcPr>
          <w:p w14:paraId="317EDE98" w14:textId="77777777" w:rsidR="005759F8" w:rsidRPr="005E1F72" w:rsidRDefault="005759F8" w:rsidP="00EF3662">
            <w:pPr>
              <w:jc w:val="center"/>
              <w:rPr>
                <w:rFonts w:ascii="GHEA Grapalat" w:hAnsi="GHEA Grapalat"/>
                <w:b/>
                <w:i/>
                <w:sz w:val="16"/>
                <w:lang w:val="es-ES"/>
              </w:rPr>
            </w:pPr>
            <w:r w:rsidRPr="005E1F72">
              <w:rPr>
                <w:rFonts w:ascii="GHEA Grapalat" w:hAnsi="GHEA Grapalat"/>
                <w:b/>
                <w:i/>
                <w:sz w:val="16"/>
                <w:lang w:val="es-ES"/>
              </w:rPr>
              <w:t>1</w:t>
            </w:r>
          </w:p>
        </w:tc>
        <w:tc>
          <w:tcPr>
            <w:tcW w:w="3150" w:type="dxa"/>
            <w:tcBorders>
              <w:top w:val="single" w:sz="4" w:space="0" w:color="auto"/>
              <w:left w:val="single" w:sz="4" w:space="0" w:color="auto"/>
              <w:bottom w:val="single" w:sz="4" w:space="0" w:color="auto"/>
              <w:right w:val="single" w:sz="4" w:space="0" w:color="auto"/>
            </w:tcBorders>
            <w:shd w:val="clear" w:color="auto" w:fill="99CCFF"/>
          </w:tcPr>
          <w:p w14:paraId="6B2E39CB" w14:textId="77777777" w:rsidR="005759F8" w:rsidRPr="005E1F72" w:rsidRDefault="005759F8" w:rsidP="00EF3662">
            <w:pPr>
              <w:jc w:val="center"/>
              <w:rPr>
                <w:rFonts w:ascii="GHEA Grapalat" w:hAnsi="GHEA Grapalat"/>
                <w:b/>
                <w:i/>
                <w:sz w:val="16"/>
                <w:lang w:val="es-ES"/>
              </w:rPr>
            </w:pPr>
            <w:r w:rsidRPr="005E1F72">
              <w:rPr>
                <w:rFonts w:ascii="GHEA Grapalat" w:hAnsi="GHEA Grapalat"/>
                <w:b/>
                <w:i/>
                <w:sz w:val="16"/>
                <w:lang w:val="es-ES"/>
              </w:rPr>
              <w:t>2</w:t>
            </w:r>
          </w:p>
        </w:tc>
        <w:tc>
          <w:tcPr>
            <w:tcW w:w="2200" w:type="dxa"/>
            <w:tcBorders>
              <w:top w:val="single" w:sz="4" w:space="0" w:color="auto"/>
              <w:left w:val="single" w:sz="4" w:space="0" w:color="auto"/>
              <w:bottom w:val="single" w:sz="4" w:space="0" w:color="auto"/>
              <w:right w:val="single" w:sz="4" w:space="0" w:color="auto"/>
            </w:tcBorders>
            <w:shd w:val="clear" w:color="auto" w:fill="99CCFF"/>
          </w:tcPr>
          <w:p w14:paraId="676C1302" w14:textId="77777777" w:rsidR="005759F8" w:rsidRPr="005E1F72" w:rsidRDefault="005759F8" w:rsidP="00EF3662">
            <w:pPr>
              <w:jc w:val="center"/>
              <w:rPr>
                <w:rFonts w:ascii="GHEA Grapalat" w:hAnsi="GHEA Grapalat"/>
                <w:i/>
                <w:sz w:val="16"/>
                <w:lang w:val="es-ES"/>
              </w:rPr>
            </w:pPr>
            <w:r w:rsidRPr="005E1F72">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8223414" w14:textId="77777777" w:rsidR="005759F8" w:rsidRPr="005E1F72" w:rsidRDefault="005759F8" w:rsidP="00EF3662">
            <w:pPr>
              <w:jc w:val="center"/>
              <w:rPr>
                <w:rFonts w:ascii="GHEA Grapalat" w:hAnsi="GHEA Grapalat"/>
                <w:i/>
                <w:sz w:val="16"/>
                <w:lang w:val="es-ES"/>
              </w:rPr>
            </w:pPr>
            <w:r>
              <w:rPr>
                <w:rFonts w:ascii="GHEA Grapalat" w:hAnsi="GHEA Grapalat"/>
                <w:b/>
                <w:i/>
                <w:sz w:val="16"/>
                <w:lang w:val="es-ES"/>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334C2E1" w14:textId="77777777" w:rsidR="005759F8" w:rsidRPr="005E1F72" w:rsidRDefault="005759F8" w:rsidP="005759F8">
            <w:pPr>
              <w:jc w:val="center"/>
              <w:rPr>
                <w:rFonts w:ascii="GHEA Grapalat" w:hAnsi="GHEA Grapalat"/>
                <w:i/>
                <w:sz w:val="16"/>
                <w:lang w:val="es-ES"/>
              </w:rPr>
            </w:pPr>
            <w:r>
              <w:rPr>
                <w:rFonts w:ascii="GHEA Grapalat" w:hAnsi="GHEA Grapalat"/>
                <w:b/>
                <w:i/>
                <w:sz w:val="16"/>
                <w:lang w:val="es-ES"/>
              </w:rPr>
              <w:t>5</w:t>
            </w:r>
            <w:r w:rsidRPr="005E1F72">
              <w:rPr>
                <w:rFonts w:ascii="GHEA Grapalat" w:hAnsi="GHEA Grapalat"/>
                <w:b/>
                <w:i/>
                <w:sz w:val="16"/>
                <w:lang w:val="es-ES"/>
              </w:rPr>
              <w:t>=3+4</w:t>
            </w:r>
          </w:p>
        </w:tc>
      </w:tr>
      <w:tr w:rsidR="00D93F98" w:rsidRPr="0023757C" w14:paraId="27D608B4" w14:textId="77777777" w:rsidTr="009E0CA6">
        <w:trPr>
          <w:trHeight w:val="1277"/>
          <w:jc w:val="center"/>
        </w:trPr>
        <w:tc>
          <w:tcPr>
            <w:tcW w:w="805" w:type="dxa"/>
            <w:tcBorders>
              <w:top w:val="single" w:sz="4" w:space="0" w:color="auto"/>
              <w:left w:val="single" w:sz="4" w:space="0" w:color="auto"/>
              <w:bottom w:val="single" w:sz="4" w:space="0" w:color="auto"/>
              <w:right w:val="single" w:sz="4" w:space="0" w:color="auto"/>
            </w:tcBorders>
            <w:vAlign w:val="center"/>
          </w:tcPr>
          <w:p w14:paraId="232CCFA8" w14:textId="77777777" w:rsidR="00D93F98" w:rsidRPr="000E2660" w:rsidRDefault="00D93F98" w:rsidP="00D93F98">
            <w:pPr>
              <w:jc w:val="center"/>
              <w:rPr>
                <w:rFonts w:ascii="GHEA Grapalat" w:hAnsi="GHEA Grapalat"/>
                <w:b/>
                <w:bCs/>
                <w:sz w:val="18"/>
                <w:highlight w:val="yellow"/>
                <w:lang w:val="es-ES"/>
              </w:rPr>
            </w:pPr>
            <w:r w:rsidRPr="000E2660">
              <w:rPr>
                <w:rFonts w:ascii="GHEA Grapalat" w:hAnsi="GHEA Grapalat"/>
                <w:b/>
                <w:bCs/>
                <w:sz w:val="18"/>
                <w:highlight w:val="yellow"/>
                <w:lang w:val="es-ES"/>
              </w:rPr>
              <w:t>1</w:t>
            </w:r>
          </w:p>
        </w:tc>
        <w:tc>
          <w:tcPr>
            <w:tcW w:w="3150" w:type="dxa"/>
            <w:tcBorders>
              <w:top w:val="single" w:sz="4" w:space="0" w:color="auto"/>
              <w:bottom w:val="single" w:sz="4" w:space="0" w:color="auto"/>
            </w:tcBorders>
            <w:vAlign w:val="center"/>
          </w:tcPr>
          <w:p w14:paraId="092724BF" w14:textId="1A6A720B" w:rsidR="00D93F98" w:rsidRPr="000E2660" w:rsidRDefault="00D93F98" w:rsidP="00D93F98">
            <w:pPr>
              <w:rPr>
                <w:rFonts w:ascii="GHEA Grapalat" w:hAnsi="GHEA Grapalat" w:cs="Sylfaen"/>
                <w:sz w:val="20"/>
                <w:highlight w:val="yellow"/>
                <w:lang w:val="hy-AM"/>
              </w:rPr>
            </w:pPr>
            <w:r w:rsidRPr="000E2660">
              <w:rPr>
                <w:rFonts w:ascii="GHEA Grapalat" w:hAnsi="GHEA Grapalat" w:cs="Sylfaen"/>
                <w:sz w:val="20"/>
                <w:highlight w:val="yellow"/>
                <w:lang w:val="hy-AM"/>
              </w:rPr>
              <w:t xml:space="preserve"> </w:t>
            </w:r>
            <w:r w:rsidR="00F71DFC" w:rsidRPr="000E2660">
              <w:rPr>
                <w:rFonts w:ascii="GHEA Grapalat" w:hAnsi="GHEA Grapalat" w:cs="Sylfaen"/>
                <w:sz w:val="20"/>
                <w:highlight w:val="yellow"/>
                <w:lang w:val="hy-AM"/>
              </w:rPr>
              <w:t>Մարզասարք թիավար</w:t>
            </w:r>
          </w:p>
        </w:tc>
        <w:tc>
          <w:tcPr>
            <w:tcW w:w="2200" w:type="dxa"/>
            <w:tcBorders>
              <w:top w:val="single" w:sz="4" w:space="0" w:color="auto"/>
              <w:left w:val="single" w:sz="4" w:space="0" w:color="auto"/>
              <w:bottom w:val="single" w:sz="4" w:space="0" w:color="auto"/>
              <w:right w:val="single" w:sz="4" w:space="0" w:color="auto"/>
            </w:tcBorders>
          </w:tcPr>
          <w:p w14:paraId="3DB95627" w14:textId="77777777" w:rsidR="00D93F98" w:rsidRPr="005E1F72" w:rsidRDefault="00D93F98" w:rsidP="00D93F98">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tcPr>
          <w:p w14:paraId="0A2AFACD" w14:textId="77777777" w:rsidR="00D93F98" w:rsidRPr="005E1F72" w:rsidRDefault="00D93F98" w:rsidP="00D93F98">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tcPr>
          <w:p w14:paraId="2DE43BC7" w14:textId="77777777" w:rsidR="00D93F98" w:rsidRPr="005E1F72" w:rsidRDefault="00D93F98" w:rsidP="00D93F98">
            <w:pPr>
              <w:jc w:val="center"/>
              <w:rPr>
                <w:rFonts w:ascii="GHEA Grapalat" w:hAnsi="GHEA Grapalat"/>
                <w:lang w:val="es-ES"/>
              </w:rPr>
            </w:pPr>
          </w:p>
        </w:tc>
      </w:tr>
      <w:tr w:rsidR="00D93F98" w:rsidRPr="0023757C" w14:paraId="73124074" w14:textId="77777777" w:rsidTr="009E0CA6">
        <w:trPr>
          <w:trHeight w:val="1277"/>
          <w:jc w:val="center"/>
        </w:trPr>
        <w:tc>
          <w:tcPr>
            <w:tcW w:w="805" w:type="dxa"/>
            <w:tcBorders>
              <w:top w:val="single" w:sz="4" w:space="0" w:color="auto"/>
              <w:left w:val="single" w:sz="4" w:space="0" w:color="auto"/>
              <w:bottom w:val="single" w:sz="4" w:space="0" w:color="auto"/>
              <w:right w:val="single" w:sz="4" w:space="0" w:color="auto"/>
            </w:tcBorders>
            <w:vAlign w:val="center"/>
          </w:tcPr>
          <w:p w14:paraId="32FDBC9B" w14:textId="1E22472E" w:rsidR="00D93F98" w:rsidRPr="000E2660" w:rsidRDefault="00D93F98" w:rsidP="00D93F98">
            <w:pPr>
              <w:jc w:val="center"/>
              <w:rPr>
                <w:rFonts w:ascii="GHEA Grapalat" w:hAnsi="GHEA Grapalat"/>
                <w:b/>
                <w:bCs/>
                <w:sz w:val="18"/>
                <w:highlight w:val="yellow"/>
                <w:lang w:val="hy-AM"/>
              </w:rPr>
            </w:pPr>
            <w:r w:rsidRPr="000E2660">
              <w:rPr>
                <w:rFonts w:ascii="GHEA Grapalat" w:hAnsi="GHEA Grapalat"/>
                <w:b/>
                <w:bCs/>
                <w:sz w:val="18"/>
                <w:highlight w:val="yellow"/>
                <w:lang w:val="hy-AM"/>
              </w:rPr>
              <w:t>2</w:t>
            </w:r>
          </w:p>
        </w:tc>
        <w:tc>
          <w:tcPr>
            <w:tcW w:w="3150" w:type="dxa"/>
            <w:tcBorders>
              <w:top w:val="single" w:sz="4" w:space="0" w:color="auto"/>
              <w:bottom w:val="single" w:sz="4" w:space="0" w:color="auto"/>
            </w:tcBorders>
            <w:vAlign w:val="center"/>
          </w:tcPr>
          <w:p w14:paraId="566C4C6A" w14:textId="37EB1BD8" w:rsidR="00D93F98" w:rsidRPr="000E2660" w:rsidRDefault="00F71DFC" w:rsidP="00D93F98">
            <w:pPr>
              <w:rPr>
                <w:rFonts w:ascii="GHEA Grapalat" w:hAnsi="GHEA Grapalat" w:cs="Sylfaen"/>
                <w:sz w:val="20"/>
                <w:highlight w:val="yellow"/>
                <w:lang w:val="hy-AM"/>
              </w:rPr>
            </w:pPr>
            <w:r w:rsidRPr="000E2660">
              <w:rPr>
                <w:rFonts w:ascii="GHEA Grapalat" w:hAnsi="GHEA Grapalat" w:cs="Sylfaen"/>
                <w:sz w:val="20"/>
                <w:highlight w:val="yellow"/>
                <w:lang w:val="hy-AM"/>
              </w:rPr>
              <w:t>Մարզասարք էպլիպտիկ</w:t>
            </w:r>
          </w:p>
          <w:p w14:paraId="4B395967" w14:textId="06145E24" w:rsidR="00D93F98" w:rsidRPr="000E2660" w:rsidRDefault="00D93F98" w:rsidP="00D93F98">
            <w:pPr>
              <w:ind w:hanging="366"/>
              <w:jc w:val="center"/>
              <w:rPr>
                <w:rFonts w:ascii="GHEA Grapalat" w:hAnsi="GHEA Grapalat" w:cs="Sylfaen"/>
                <w:sz w:val="20"/>
                <w:highlight w:val="yellow"/>
                <w:lang w:val="hy-AM"/>
              </w:rPr>
            </w:pPr>
          </w:p>
        </w:tc>
        <w:tc>
          <w:tcPr>
            <w:tcW w:w="2200" w:type="dxa"/>
            <w:tcBorders>
              <w:top w:val="single" w:sz="4" w:space="0" w:color="auto"/>
              <w:left w:val="single" w:sz="4" w:space="0" w:color="auto"/>
              <w:bottom w:val="single" w:sz="4" w:space="0" w:color="auto"/>
              <w:right w:val="single" w:sz="4" w:space="0" w:color="auto"/>
            </w:tcBorders>
          </w:tcPr>
          <w:p w14:paraId="7227AF1D" w14:textId="77777777" w:rsidR="00D93F98" w:rsidRPr="005E1F72" w:rsidRDefault="00D93F98" w:rsidP="00D93F98">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tcPr>
          <w:p w14:paraId="7775DE8C" w14:textId="77777777" w:rsidR="00D93F98" w:rsidRPr="005E1F72" w:rsidRDefault="00D93F98" w:rsidP="00D93F98">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tcPr>
          <w:p w14:paraId="7FE79A2A" w14:textId="77777777" w:rsidR="00D93F98" w:rsidRPr="005E1F72" w:rsidRDefault="00D93F98" w:rsidP="00D93F98">
            <w:pPr>
              <w:jc w:val="center"/>
              <w:rPr>
                <w:rFonts w:ascii="GHEA Grapalat" w:hAnsi="GHEA Grapalat"/>
                <w:lang w:val="es-ES"/>
              </w:rPr>
            </w:pPr>
          </w:p>
        </w:tc>
      </w:tr>
      <w:tr w:rsidR="00D93F98" w:rsidRPr="0023757C" w14:paraId="3D346562" w14:textId="77777777" w:rsidTr="009E0CA6">
        <w:trPr>
          <w:trHeight w:val="1277"/>
          <w:jc w:val="center"/>
        </w:trPr>
        <w:tc>
          <w:tcPr>
            <w:tcW w:w="805" w:type="dxa"/>
            <w:tcBorders>
              <w:top w:val="single" w:sz="4" w:space="0" w:color="auto"/>
              <w:left w:val="single" w:sz="4" w:space="0" w:color="auto"/>
              <w:bottom w:val="single" w:sz="4" w:space="0" w:color="auto"/>
              <w:right w:val="single" w:sz="4" w:space="0" w:color="auto"/>
            </w:tcBorders>
            <w:vAlign w:val="center"/>
          </w:tcPr>
          <w:p w14:paraId="3B20E918" w14:textId="24117CBD" w:rsidR="00D93F98" w:rsidRPr="000E2660" w:rsidRDefault="00D93F98" w:rsidP="00D93F98">
            <w:pPr>
              <w:jc w:val="center"/>
              <w:rPr>
                <w:rFonts w:ascii="GHEA Grapalat" w:hAnsi="GHEA Grapalat"/>
                <w:b/>
                <w:bCs/>
                <w:sz w:val="18"/>
                <w:highlight w:val="yellow"/>
                <w:lang w:val="hy-AM"/>
              </w:rPr>
            </w:pPr>
            <w:r w:rsidRPr="000E2660">
              <w:rPr>
                <w:rFonts w:ascii="GHEA Grapalat" w:hAnsi="GHEA Grapalat"/>
                <w:b/>
                <w:bCs/>
                <w:sz w:val="18"/>
                <w:highlight w:val="yellow"/>
                <w:lang w:val="hy-AM"/>
              </w:rPr>
              <w:t>3</w:t>
            </w:r>
          </w:p>
        </w:tc>
        <w:tc>
          <w:tcPr>
            <w:tcW w:w="3150" w:type="dxa"/>
            <w:tcBorders>
              <w:top w:val="single" w:sz="4" w:space="0" w:color="auto"/>
              <w:bottom w:val="single" w:sz="4" w:space="0" w:color="auto"/>
            </w:tcBorders>
            <w:vAlign w:val="center"/>
          </w:tcPr>
          <w:p w14:paraId="3DD50624" w14:textId="64BD13F6" w:rsidR="00D93F98" w:rsidRPr="000E2660" w:rsidRDefault="00F71DFC" w:rsidP="00D93F98">
            <w:pPr>
              <w:rPr>
                <w:rFonts w:ascii="GHEA Grapalat" w:hAnsi="GHEA Grapalat" w:cs="Sylfaen"/>
                <w:sz w:val="20"/>
                <w:highlight w:val="yellow"/>
                <w:lang w:val="hy-AM"/>
              </w:rPr>
            </w:pPr>
            <w:r w:rsidRPr="000E2660">
              <w:rPr>
                <w:rFonts w:ascii="GHEA Grapalat" w:hAnsi="GHEA Grapalat" w:cs="Sylfaen"/>
                <w:sz w:val="20"/>
                <w:highlight w:val="yellow"/>
                <w:lang w:val="hy-AM"/>
              </w:rPr>
              <w:t>Մարզասարք հեծանիվ</w:t>
            </w:r>
          </w:p>
          <w:p w14:paraId="789B13F5" w14:textId="13BC6756" w:rsidR="00D93F98" w:rsidRPr="000E2660" w:rsidRDefault="00D93F98" w:rsidP="00D93F98">
            <w:pPr>
              <w:ind w:hanging="366"/>
              <w:jc w:val="center"/>
              <w:rPr>
                <w:rFonts w:ascii="GHEA Grapalat" w:hAnsi="GHEA Grapalat" w:cs="Sylfaen"/>
                <w:sz w:val="20"/>
                <w:highlight w:val="yellow"/>
                <w:lang w:val="hy-AM"/>
              </w:rPr>
            </w:pPr>
          </w:p>
        </w:tc>
        <w:tc>
          <w:tcPr>
            <w:tcW w:w="2200" w:type="dxa"/>
            <w:tcBorders>
              <w:top w:val="single" w:sz="4" w:space="0" w:color="auto"/>
              <w:left w:val="single" w:sz="4" w:space="0" w:color="auto"/>
              <w:bottom w:val="single" w:sz="4" w:space="0" w:color="auto"/>
              <w:right w:val="single" w:sz="4" w:space="0" w:color="auto"/>
            </w:tcBorders>
          </w:tcPr>
          <w:p w14:paraId="7059A0D3" w14:textId="77777777" w:rsidR="00D93F98" w:rsidRPr="005E1F72" w:rsidRDefault="00D93F98" w:rsidP="00D93F98">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tcPr>
          <w:p w14:paraId="397BC48D" w14:textId="77777777" w:rsidR="00D93F98" w:rsidRPr="005E1F72" w:rsidRDefault="00D93F98" w:rsidP="00D93F98">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tcPr>
          <w:p w14:paraId="5C301F7A" w14:textId="77777777" w:rsidR="00D93F98" w:rsidRPr="005E1F72" w:rsidRDefault="00D93F98" w:rsidP="00D93F98">
            <w:pPr>
              <w:jc w:val="center"/>
              <w:rPr>
                <w:rFonts w:ascii="GHEA Grapalat" w:hAnsi="GHEA Grapalat"/>
                <w:lang w:val="es-ES"/>
              </w:rPr>
            </w:pPr>
          </w:p>
        </w:tc>
      </w:tr>
      <w:tr w:rsidR="00F71DFC" w:rsidRPr="0023757C" w14:paraId="3379385C" w14:textId="77777777" w:rsidTr="009E0CA6">
        <w:trPr>
          <w:trHeight w:val="1277"/>
          <w:jc w:val="center"/>
        </w:trPr>
        <w:tc>
          <w:tcPr>
            <w:tcW w:w="805" w:type="dxa"/>
            <w:tcBorders>
              <w:top w:val="single" w:sz="4" w:space="0" w:color="auto"/>
              <w:left w:val="single" w:sz="4" w:space="0" w:color="auto"/>
              <w:bottom w:val="single" w:sz="4" w:space="0" w:color="auto"/>
              <w:right w:val="single" w:sz="4" w:space="0" w:color="auto"/>
            </w:tcBorders>
            <w:vAlign w:val="center"/>
          </w:tcPr>
          <w:p w14:paraId="6AC1EA2D" w14:textId="4C73F3C5" w:rsidR="00F71DFC" w:rsidRPr="000E2660" w:rsidRDefault="00F71DFC" w:rsidP="00D93F98">
            <w:pPr>
              <w:jc w:val="center"/>
              <w:rPr>
                <w:rFonts w:ascii="GHEA Grapalat" w:hAnsi="GHEA Grapalat"/>
                <w:b/>
                <w:bCs/>
                <w:sz w:val="18"/>
                <w:highlight w:val="yellow"/>
                <w:lang w:val="hy-AM"/>
              </w:rPr>
            </w:pPr>
            <w:r w:rsidRPr="000E2660">
              <w:rPr>
                <w:rFonts w:ascii="GHEA Grapalat" w:hAnsi="GHEA Grapalat"/>
                <w:b/>
                <w:bCs/>
                <w:sz w:val="18"/>
                <w:highlight w:val="yellow"/>
                <w:lang w:val="hy-AM"/>
              </w:rPr>
              <w:t>4</w:t>
            </w:r>
          </w:p>
        </w:tc>
        <w:tc>
          <w:tcPr>
            <w:tcW w:w="3150" w:type="dxa"/>
            <w:tcBorders>
              <w:top w:val="single" w:sz="4" w:space="0" w:color="auto"/>
              <w:bottom w:val="single" w:sz="4" w:space="0" w:color="auto"/>
            </w:tcBorders>
            <w:vAlign w:val="center"/>
          </w:tcPr>
          <w:p w14:paraId="2C41B1DE" w14:textId="21E6B410" w:rsidR="00F71DFC" w:rsidRPr="000E2660" w:rsidRDefault="00F71DFC" w:rsidP="00D93F98">
            <w:pPr>
              <w:rPr>
                <w:rFonts w:ascii="GHEA Grapalat" w:hAnsi="GHEA Grapalat" w:cs="Sylfaen"/>
                <w:sz w:val="20"/>
                <w:highlight w:val="yellow"/>
                <w:lang w:val="hy-AM"/>
              </w:rPr>
            </w:pPr>
            <w:r w:rsidRPr="000E2660">
              <w:rPr>
                <w:rFonts w:ascii="GHEA Grapalat" w:hAnsi="GHEA Grapalat" w:cs="Sylfaen"/>
                <w:sz w:val="20"/>
                <w:highlight w:val="yellow"/>
                <w:lang w:val="hy-AM"/>
              </w:rPr>
              <w:t>Մարզասարք ձեռքերի հեռացում</w:t>
            </w:r>
          </w:p>
        </w:tc>
        <w:tc>
          <w:tcPr>
            <w:tcW w:w="2200" w:type="dxa"/>
            <w:tcBorders>
              <w:top w:val="single" w:sz="4" w:space="0" w:color="auto"/>
              <w:left w:val="single" w:sz="4" w:space="0" w:color="auto"/>
              <w:bottom w:val="single" w:sz="4" w:space="0" w:color="auto"/>
              <w:right w:val="single" w:sz="4" w:space="0" w:color="auto"/>
            </w:tcBorders>
          </w:tcPr>
          <w:p w14:paraId="6F514C3D" w14:textId="77777777" w:rsidR="00F71DFC" w:rsidRPr="005E1F72" w:rsidRDefault="00F71DFC" w:rsidP="00D93F98">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tcPr>
          <w:p w14:paraId="1CE6C203" w14:textId="77777777" w:rsidR="00F71DFC" w:rsidRPr="005E1F72" w:rsidRDefault="00F71DFC" w:rsidP="00D93F98">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tcPr>
          <w:p w14:paraId="5BADBEAF" w14:textId="77777777" w:rsidR="00F71DFC" w:rsidRPr="005E1F72" w:rsidRDefault="00F71DFC" w:rsidP="00D93F98">
            <w:pPr>
              <w:jc w:val="center"/>
              <w:rPr>
                <w:rFonts w:ascii="GHEA Grapalat" w:hAnsi="GHEA Grapalat"/>
                <w:lang w:val="es-ES"/>
              </w:rPr>
            </w:pPr>
          </w:p>
        </w:tc>
      </w:tr>
      <w:tr w:rsidR="00F71DFC" w:rsidRPr="0023757C" w14:paraId="074C1904" w14:textId="77777777" w:rsidTr="009E0CA6">
        <w:trPr>
          <w:trHeight w:val="1277"/>
          <w:jc w:val="center"/>
        </w:trPr>
        <w:tc>
          <w:tcPr>
            <w:tcW w:w="805" w:type="dxa"/>
            <w:tcBorders>
              <w:top w:val="single" w:sz="4" w:space="0" w:color="auto"/>
              <w:left w:val="single" w:sz="4" w:space="0" w:color="auto"/>
              <w:bottom w:val="single" w:sz="4" w:space="0" w:color="auto"/>
              <w:right w:val="single" w:sz="4" w:space="0" w:color="auto"/>
            </w:tcBorders>
            <w:vAlign w:val="center"/>
          </w:tcPr>
          <w:p w14:paraId="3900F27E" w14:textId="0D685AAA" w:rsidR="00F71DFC" w:rsidRPr="000E2660" w:rsidRDefault="00F71DFC" w:rsidP="00D93F98">
            <w:pPr>
              <w:jc w:val="center"/>
              <w:rPr>
                <w:rFonts w:ascii="GHEA Grapalat" w:hAnsi="GHEA Grapalat"/>
                <w:b/>
                <w:bCs/>
                <w:sz w:val="18"/>
                <w:highlight w:val="yellow"/>
                <w:lang w:val="hy-AM"/>
              </w:rPr>
            </w:pPr>
            <w:r w:rsidRPr="000E2660">
              <w:rPr>
                <w:rFonts w:ascii="GHEA Grapalat" w:hAnsi="GHEA Grapalat"/>
                <w:b/>
                <w:bCs/>
                <w:sz w:val="18"/>
                <w:highlight w:val="yellow"/>
                <w:lang w:val="hy-AM"/>
              </w:rPr>
              <w:t>5</w:t>
            </w:r>
          </w:p>
        </w:tc>
        <w:tc>
          <w:tcPr>
            <w:tcW w:w="3150" w:type="dxa"/>
            <w:tcBorders>
              <w:top w:val="single" w:sz="4" w:space="0" w:color="auto"/>
              <w:bottom w:val="single" w:sz="4" w:space="0" w:color="auto"/>
            </w:tcBorders>
            <w:vAlign w:val="center"/>
          </w:tcPr>
          <w:p w14:paraId="7463AA54" w14:textId="789CC0AD" w:rsidR="00F71DFC" w:rsidRPr="000E2660" w:rsidRDefault="00F71DFC" w:rsidP="00D93F98">
            <w:pPr>
              <w:rPr>
                <w:rFonts w:ascii="GHEA Grapalat" w:hAnsi="GHEA Grapalat" w:cs="Sylfaen"/>
                <w:sz w:val="20"/>
                <w:highlight w:val="yellow"/>
                <w:lang w:val="hy-AM"/>
              </w:rPr>
            </w:pPr>
            <w:r w:rsidRPr="000E2660">
              <w:rPr>
                <w:rFonts w:ascii="GHEA Grapalat" w:hAnsi="GHEA Grapalat" w:cs="Sylfaen"/>
                <w:sz w:val="20"/>
                <w:highlight w:val="yellow"/>
                <w:lang w:val="hy-AM"/>
              </w:rPr>
              <w:t>Մարզասարք կրկնակի դահուկներ</w:t>
            </w:r>
          </w:p>
        </w:tc>
        <w:tc>
          <w:tcPr>
            <w:tcW w:w="2200" w:type="dxa"/>
            <w:tcBorders>
              <w:top w:val="single" w:sz="4" w:space="0" w:color="auto"/>
              <w:left w:val="single" w:sz="4" w:space="0" w:color="auto"/>
              <w:bottom w:val="single" w:sz="4" w:space="0" w:color="auto"/>
              <w:right w:val="single" w:sz="4" w:space="0" w:color="auto"/>
            </w:tcBorders>
          </w:tcPr>
          <w:p w14:paraId="2E8A6190" w14:textId="77777777" w:rsidR="00F71DFC" w:rsidRPr="005E1F72" w:rsidRDefault="00F71DFC" w:rsidP="00D93F98">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tcPr>
          <w:p w14:paraId="0DCD8D55" w14:textId="77777777" w:rsidR="00F71DFC" w:rsidRPr="005E1F72" w:rsidRDefault="00F71DFC" w:rsidP="00D93F98">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tcPr>
          <w:p w14:paraId="21B3BC50" w14:textId="77777777" w:rsidR="00F71DFC" w:rsidRPr="005E1F72" w:rsidRDefault="00F71DFC" w:rsidP="00D93F98">
            <w:pPr>
              <w:jc w:val="center"/>
              <w:rPr>
                <w:rFonts w:ascii="GHEA Grapalat" w:hAnsi="GHEA Grapalat"/>
                <w:lang w:val="es-ES"/>
              </w:rPr>
            </w:pPr>
          </w:p>
        </w:tc>
      </w:tr>
    </w:tbl>
    <w:p w14:paraId="263DBA4E" w14:textId="77777777" w:rsidR="00B2572B" w:rsidRPr="005E1F72" w:rsidRDefault="00B2572B" w:rsidP="00EF3662">
      <w:pPr>
        <w:rPr>
          <w:rFonts w:ascii="GHEA Grapalat" w:hAnsi="GHEA Grapalat"/>
          <w:sz w:val="18"/>
          <w:szCs w:val="18"/>
          <w:lang w:val="es-ES"/>
        </w:rPr>
      </w:pPr>
    </w:p>
    <w:p w14:paraId="29210FF7" w14:textId="77777777" w:rsidR="00B2572B" w:rsidRPr="005E1F72" w:rsidRDefault="00B2572B" w:rsidP="00EF3662">
      <w:pPr>
        <w:rPr>
          <w:rFonts w:ascii="GHEA Grapalat" w:hAnsi="GHEA Grapalat"/>
          <w:sz w:val="18"/>
          <w:szCs w:val="18"/>
          <w:lang w:val="es-ES"/>
        </w:rPr>
      </w:pPr>
    </w:p>
    <w:p w14:paraId="746E3119" w14:textId="77777777" w:rsidR="00B2572B" w:rsidRPr="005E1F72" w:rsidRDefault="00B2572B" w:rsidP="00EF3662">
      <w:pPr>
        <w:rPr>
          <w:rFonts w:ascii="GHEA Grapalat" w:hAnsi="GHEA Grapalat"/>
          <w:sz w:val="18"/>
          <w:szCs w:val="18"/>
          <w:lang w:val="hy-AM"/>
        </w:rPr>
      </w:pPr>
    </w:p>
    <w:p w14:paraId="425E7907" w14:textId="77777777" w:rsidR="00B2572B" w:rsidRPr="005E1F72" w:rsidRDefault="00B2572B" w:rsidP="00EF3662">
      <w:pPr>
        <w:ind w:left="720" w:firstLine="720"/>
        <w:jc w:val="both"/>
        <w:rPr>
          <w:rFonts w:ascii="GHEA Grapalat" w:hAnsi="GHEA Grapalat"/>
          <w:sz w:val="20"/>
          <w:lang w:val="hy-AM"/>
        </w:rPr>
      </w:pPr>
      <w:r w:rsidRPr="00204CB9">
        <w:rPr>
          <w:rFonts w:ascii="GHEA Grapalat" w:hAnsi="GHEA Grapalat"/>
          <w:sz w:val="20"/>
          <w:lang w:val="hy-AM"/>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8A0DF4">
        <w:rPr>
          <w:rFonts w:ascii="GHEA Grapalat" w:hAnsi="GHEA Grapalat"/>
          <w:sz w:val="20"/>
          <w:lang w:val="hy-AM"/>
        </w:rPr>
        <w:t xml:space="preserve">       </w:t>
      </w:r>
      <w:r w:rsidRPr="005E1F72">
        <w:rPr>
          <w:rFonts w:ascii="GHEA Grapalat" w:hAnsi="GHEA Grapalat"/>
          <w:sz w:val="20"/>
          <w:lang w:val="hy-AM"/>
        </w:rPr>
        <w:t xml:space="preserve">_____________ </w:t>
      </w:r>
    </w:p>
    <w:p w14:paraId="3D55DF94" w14:textId="77777777" w:rsidR="00B2572B" w:rsidRPr="005E1F72" w:rsidRDefault="00B2572B" w:rsidP="00EF3662">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226F0909"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 xml:space="preserve">    </w:t>
      </w:r>
    </w:p>
    <w:p w14:paraId="18BA50B3"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7"/>
      </w:r>
      <w:r w:rsidRPr="005E1F72">
        <w:rPr>
          <w:rFonts w:ascii="GHEA Grapalat" w:hAnsi="GHEA Grapalat"/>
          <w:sz w:val="20"/>
          <w:lang w:val="hy-AM"/>
        </w:rPr>
        <w:tab/>
      </w:r>
      <w:r w:rsidRPr="005E1F72">
        <w:rPr>
          <w:rFonts w:ascii="GHEA Grapalat" w:hAnsi="GHEA Grapalat"/>
          <w:sz w:val="20"/>
          <w:lang w:val="hy-AM"/>
        </w:rPr>
        <w:tab/>
        <w:t xml:space="preserve"> </w:t>
      </w:r>
    </w:p>
    <w:p w14:paraId="3EB69FDF" w14:textId="77777777" w:rsidR="00B2572B" w:rsidRPr="005E1F72" w:rsidRDefault="00B2572B" w:rsidP="00EF3662">
      <w:pPr>
        <w:jc w:val="right"/>
        <w:rPr>
          <w:rFonts w:ascii="GHEA Grapalat" w:hAnsi="GHEA Grapalat"/>
          <w:sz w:val="20"/>
          <w:lang w:val="hy-AM"/>
        </w:rPr>
      </w:pPr>
    </w:p>
    <w:p w14:paraId="2F21FDE2" w14:textId="77777777" w:rsidR="00B2572B" w:rsidRPr="005E1F72" w:rsidRDefault="00B2572B" w:rsidP="00EF3662">
      <w:pPr>
        <w:rPr>
          <w:rFonts w:ascii="GHEA Grapalat" w:hAnsi="GHEA Grapalat" w:cs="Sylfaen"/>
          <w:i/>
          <w:sz w:val="16"/>
          <w:szCs w:val="16"/>
          <w:lang w:val="hy-AM" w:eastAsia="ru-RU"/>
        </w:rPr>
      </w:pPr>
    </w:p>
    <w:p w14:paraId="74C5731C" w14:textId="77777777" w:rsidR="00B2572B" w:rsidRPr="005E1F72" w:rsidRDefault="00B2572B" w:rsidP="00EF3662">
      <w:pPr>
        <w:rPr>
          <w:rFonts w:ascii="GHEA Grapalat" w:hAnsi="GHEA Grapalat" w:cs="Sylfaen"/>
          <w:i/>
          <w:sz w:val="16"/>
          <w:szCs w:val="16"/>
          <w:lang w:val="hy-AM" w:eastAsia="ru-RU"/>
        </w:rPr>
      </w:pPr>
    </w:p>
    <w:p w14:paraId="55DDFE18" w14:textId="77777777" w:rsidR="00B2572B" w:rsidRPr="005E1F72" w:rsidRDefault="00B2572B" w:rsidP="00EF3662">
      <w:pPr>
        <w:rPr>
          <w:rFonts w:ascii="GHEA Grapalat" w:hAnsi="GHEA Grapalat" w:cs="Sylfaen"/>
          <w:i/>
          <w:sz w:val="16"/>
          <w:szCs w:val="16"/>
          <w:lang w:val="hy-AM" w:eastAsia="ru-RU"/>
        </w:rPr>
      </w:pPr>
    </w:p>
    <w:p w14:paraId="4069C18D" w14:textId="77777777" w:rsidR="00B2572B" w:rsidRPr="005E1F72" w:rsidRDefault="00B2572B" w:rsidP="00EF3662">
      <w:pPr>
        <w:rPr>
          <w:rFonts w:ascii="GHEA Grapalat" w:hAnsi="GHEA Grapalat" w:cs="Sylfaen"/>
          <w:i/>
          <w:sz w:val="16"/>
          <w:szCs w:val="16"/>
          <w:lang w:val="hy-AM" w:eastAsia="ru-RU"/>
        </w:rPr>
      </w:pPr>
    </w:p>
    <w:p w14:paraId="3433081A" w14:textId="77777777" w:rsidR="00B2572B" w:rsidRPr="005E1F72" w:rsidRDefault="00B2572B" w:rsidP="00EF3662">
      <w:pPr>
        <w:rPr>
          <w:rFonts w:ascii="GHEA Grapalat" w:hAnsi="GHEA Grapalat" w:cs="Sylfaen"/>
          <w:i/>
          <w:sz w:val="16"/>
          <w:szCs w:val="16"/>
          <w:lang w:val="hy-AM" w:eastAsia="ru-RU"/>
        </w:rPr>
      </w:pPr>
    </w:p>
    <w:p w14:paraId="24CAAB08" w14:textId="77777777" w:rsidR="00B2572B" w:rsidRPr="005E1F72" w:rsidRDefault="00B2572B" w:rsidP="00EF3662">
      <w:pPr>
        <w:rPr>
          <w:rFonts w:ascii="GHEA Grapalat" w:hAnsi="GHEA Grapalat" w:cs="Sylfaen"/>
          <w:i/>
          <w:sz w:val="16"/>
          <w:szCs w:val="16"/>
          <w:lang w:val="hy-AM" w:eastAsia="ru-RU"/>
        </w:rPr>
      </w:pPr>
    </w:p>
    <w:p w14:paraId="0E1026BA" w14:textId="77777777" w:rsidR="00B2572B" w:rsidRPr="005E1F72" w:rsidRDefault="00B2572B" w:rsidP="00EF3662">
      <w:pPr>
        <w:rPr>
          <w:rFonts w:ascii="GHEA Grapalat" w:hAnsi="GHEA Grapalat" w:cs="Sylfaen"/>
          <w:i/>
          <w:sz w:val="16"/>
          <w:szCs w:val="16"/>
          <w:lang w:val="hy-AM" w:eastAsia="ru-RU"/>
        </w:rPr>
      </w:pPr>
    </w:p>
    <w:p w14:paraId="1CAA78BA" w14:textId="77777777" w:rsidR="00B2572B" w:rsidRPr="005E1F72" w:rsidRDefault="00B2572B" w:rsidP="00EF3662">
      <w:pPr>
        <w:pStyle w:val="BodyTextIndent3"/>
        <w:spacing w:line="240" w:lineRule="auto"/>
        <w:jc w:val="right"/>
        <w:rPr>
          <w:rFonts w:ascii="GHEA Grapalat" w:hAnsi="GHEA Grapalat"/>
          <w:i/>
          <w:lang w:val="hy-AM"/>
        </w:rPr>
      </w:pPr>
    </w:p>
    <w:p w14:paraId="52E6322A" w14:textId="77777777" w:rsidR="00B2572B" w:rsidRPr="005E1F72" w:rsidRDefault="00B2572B" w:rsidP="00EF3662">
      <w:pPr>
        <w:pStyle w:val="BodyTextIndent3"/>
        <w:spacing w:line="240" w:lineRule="auto"/>
        <w:jc w:val="right"/>
        <w:rPr>
          <w:rFonts w:ascii="GHEA Grapalat" w:hAnsi="GHEA Grapalat"/>
          <w:i/>
          <w:lang w:val="hy-AM"/>
        </w:rPr>
      </w:pPr>
    </w:p>
    <w:p w14:paraId="641F50BE" w14:textId="77777777" w:rsidR="00B2572B" w:rsidRPr="005E1F72" w:rsidRDefault="00B2572B" w:rsidP="00EF3662">
      <w:pPr>
        <w:pStyle w:val="BodyTextIndent3"/>
        <w:spacing w:line="240" w:lineRule="auto"/>
        <w:jc w:val="right"/>
        <w:rPr>
          <w:rFonts w:ascii="GHEA Grapalat" w:hAnsi="GHEA Grapalat"/>
          <w:i/>
          <w:lang w:val="hy-AM"/>
        </w:rPr>
      </w:pPr>
    </w:p>
    <w:p w14:paraId="206980E9" w14:textId="77777777" w:rsidR="00B2572B" w:rsidRPr="005E1F72" w:rsidRDefault="00B2572B" w:rsidP="00EF3662">
      <w:pPr>
        <w:pStyle w:val="BodyTextIndent3"/>
        <w:spacing w:line="240" w:lineRule="auto"/>
        <w:jc w:val="right"/>
        <w:rPr>
          <w:rFonts w:ascii="GHEA Grapalat" w:hAnsi="GHEA Grapalat"/>
          <w:i/>
          <w:lang w:val="es-ES" w:eastAsia="ru-RU"/>
        </w:rPr>
      </w:pPr>
    </w:p>
    <w:p w14:paraId="0A83361A" w14:textId="7A7B0B63" w:rsidR="000521E1" w:rsidRPr="005E1F72" w:rsidRDefault="00B2572B" w:rsidP="000521E1">
      <w:pPr>
        <w:pStyle w:val="BodyTextIndent3"/>
        <w:spacing w:line="240" w:lineRule="auto"/>
        <w:jc w:val="right"/>
        <w:rPr>
          <w:rFonts w:ascii="GHEA Grapalat" w:hAnsi="GHEA Grapalat" w:cs="Sylfaen"/>
          <w:b/>
          <w:lang w:val="hy-AM"/>
        </w:rPr>
      </w:pPr>
      <w:r w:rsidRPr="005E1F72">
        <w:rPr>
          <w:rFonts w:ascii="GHEA Grapalat" w:hAnsi="GHEA Grapalat"/>
          <w:i/>
          <w:lang w:val="es-ES" w:eastAsia="ru-RU"/>
        </w:rPr>
        <w:br w:type="page"/>
      </w:r>
    </w:p>
    <w:p w14:paraId="37732954" w14:textId="6EE01CFB" w:rsidR="007862B1" w:rsidRPr="000B4CF4" w:rsidRDefault="007862B1" w:rsidP="007862B1">
      <w:pPr>
        <w:pStyle w:val="BodyTextIndent3"/>
        <w:spacing w:line="240" w:lineRule="auto"/>
        <w:jc w:val="right"/>
        <w:rPr>
          <w:rFonts w:ascii="GHEA Grapalat" w:hAnsi="GHEA Grapalat" w:cs="Arial"/>
          <w:b/>
          <w:lang w:val="hy-AM"/>
        </w:rPr>
      </w:pPr>
      <w:r w:rsidRPr="005E1F72">
        <w:rPr>
          <w:rFonts w:ascii="GHEA Grapalat" w:hAnsi="GHEA Grapalat" w:cs="Sylfaen"/>
          <w:b/>
          <w:lang w:val="hy-AM"/>
        </w:rPr>
        <w:lastRenderedPageBreak/>
        <w:t>Հավելված</w:t>
      </w:r>
      <w:r w:rsidRPr="005E1F72">
        <w:rPr>
          <w:rFonts w:ascii="GHEA Grapalat" w:hAnsi="GHEA Grapalat" w:cs="Arial"/>
          <w:b/>
          <w:lang w:val="hy-AM"/>
        </w:rPr>
        <w:t xml:space="preserve"> </w:t>
      </w:r>
      <w:r w:rsidRPr="000B4CF4">
        <w:rPr>
          <w:rFonts w:ascii="GHEA Grapalat" w:hAnsi="GHEA Grapalat" w:cs="Arial"/>
          <w:b/>
          <w:lang w:val="hy-AM"/>
        </w:rPr>
        <w:t>4.</w:t>
      </w:r>
      <w:r w:rsidR="00427B84" w:rsidRPr="00A5489A">
        <w:rPr>
          <w:rFonts w:ascii="GHEA Grapalat" w:hAnsi="GHEA Grapalat" w:cs="Arial"/>
          <w:b/>
          <w:lang w:val="hy-AM"/>
        </w:rPr>
        <w:t>2</w:t>
      </w:r>
    </w:p>
    <w:p w14:paraId="580552A8" w14:textId="23F44BAF" w:rsidR="007862B1" w:rsidRPr="000E2660" w:rsidRDefault="007862B1" w:rsidP="007862B1">
      <w:pPr>
        <w:pStyle w:val="BodyTextIndent3"/>
        <w:spacing w:line="240" w:lineRule="auto"/>
        <w:jc w:val="right"/>
        <w:rPr>
          <w:rFonts w:ascii="GHEA Grapalat" w:hAnsi="GHEA Grapalat" w:cs="Arial"/>
          <w:b/>
          <w:highlight w:val="yellow"/>
          <w:lang w:val="hy-AM"/>
        </w:rPr>
      </w:pPr>
      <w:r w:rsidRPr="000E2660">
        <w:rPr>
          <w:rFonts w:ascii="GHEA Grapalat" w:hAnsi="GHEA Grapalat"/>
          <w:sz w:val="24"/>
          <w:szCs w:val="24"/>
          <w:highlight w:val="yellow"/>
          <w:lang w:val="hy-AM"/>
        </w:rPr>
        <w:t>«</w:t>
      </w:r>
      <w:r w:rsidR="00A05E6A" w:rsidRPr="000E2660">
        <w:rPr>
          <w:rFonts w:ascii="GHEA Grapalat" w:hAnsi="GHEA Grapalat"/>
          <w:b/>
          <w:highlight w:val="yellow"/>
          <w:lang w:val="hy-AM"/>
        </w:rPr>
        <w:t>ԵՔ-ԳՀԱՊՁԲ-2</w:t>
      </w:r>
      <w:r w:rsidR="00A87F38" w:rsidRPr="000E2660">
        <w:rPr>
          <w:rFonts w:ascii="GHEA Grapalat" w:hAnsi="GHEA Grapalat"/>
          <w:b/>
          <w:highlight w:val="yellow"/>
          <w:lang w:val="hy-AM"/>
        </w:rPr>
        <w:t>6</w:t>
      </w:r>
      <w:r w:rsidR="00A05E6A" w:rsidRPr="000E2660">
        <w:rPr>
          <w:rFonts w:ascii="GHEA Grapalat" w:hAnsi="GHEA Grapalat"/>
          <w:b/>
          <w:highlight w:val="yellow"/>
          <w:lang w:val="hy-AM"/>
        </w:rPr>
        <w:t>/</w:t>
      </w:r>
      <w:r w:rsidR="00A87F38" w:rsidRPr="000E2660">
        <w:rPr>
          <w:rFonts w:ascii="GHEA Grapalat" w:hAnsi="GHEA Grapalat"/>
          <w:b/>
          <w:highlight w:val="yellow"/>
          <w:lang w:val="hy-AM"/>
        </w:rPr>
        <w:t>3</w:t>
      </w:r>
      <w:r w:rsidRPr="000E2660">
        <w:rPr>
          <w:rFonts w:ascii="GHEA Grapalat" w:hAnsi="GHEA Grapalat"/>
          <w:sz w:val="24"/>
          <w:szCs w:val="24"/>
          <w:highlight w:val="yellow"/>
          <w:lang w:val="hy-AM"/>
        </w:rPr>
        <w:t>»</w:t>
      </w:r>
      <w:r w:rsidRPr="000E2660">
        <w:rPr>
          <w:rFonts w:ascii="GHEA Grapalat" w:hAnsi="GHEA Grapalat" w:cs="Sylfaen"/>
          <w:b/>
          <w:highlight w:val="yellow"/>
          <w:lang w:val="es-ES"/>
        </w:rPr>
        <w:t>*</w:t>
      </w:r>
      <w:r w:rsidRPr="000E2660">
        <w:rPr>
          <w:rFonts w:ascii="GHEA Grapalat" w:hAnsi="GHEA Grapalat"/>
          <w:b/>
          <w:highlight w:val="yellow"/>
          <w:lang w:val="hy-AM"/>
        </w:rPr>
        <w:t xml:space="preserve">  </w:t>
      </w:r>
      <w:r w:rsidRPr="000E2660">
        <w:rPr>
          <w:rFonts w:ascii="GHEA Grapalat" w:hAnsi="GHEA Grapalat" w:cs="Sylfaen"/>
          <w:b/>
          <w:highlight w:val="yellow"/>
          <w:lang w:val="hy-AM"/>
        </w:rPr>
        <w:t>ծածկագրով</w:t>
      </w:r>
    </w:p>
    <w:p w14:paraId="5F40DA62" w14:textId="298F76FC" w:rsidR="007862B1" w:rsidRDefault="00F0744D" w:rsidP="007862B1">
      <w:pPr>
        <w:pStyle w:val="BodyTextIndent3"/>
        <w:spacing w:line="240" w:lineRule="auto"/>
        <w:jc w:val="right"/>
        <w:rPr>
          <w:rFonts w:ascii="GHEA Grapalat" w:hAnsi="GHEA Grapalat" w:cs="Sylfaen"/>
          <w:b/>
          <w:lang w:val="hy-AM"/>
        </w:rPr>
      </w:pPr>
      <w:r w:rsidRPr="000E2660">
        <w:rPr>
          <w:rFonts w:ascii="GHEA Grapalat" w:hAnsi="GHEA Grapalat" w:cs="Sylfaen"/>
          <w:b/>
          <w:highlight w:val="yellow"/>
          <w:lang w:val="hy-AM"/>
        </w:rPr>
        <w:t>գնանշման հարցման</w:t>
      </w:r>
      <w:r>
        <w:rPr>
          <w:rFonts w:ascii="GHEA Grapalat" w:hAnsi="GHEA Grapalat" w:cs="Sylfaen"/>
          <w:b/>
          <w:lang w:val="hy-AM"/>
        </w:rPr>
        <w:t xml:space="preserve"> </w:t>
      </w:r>
      <w:r w:rsidR="007862B1" w:rsidRPr="005E1F72">
        <w:rPr>
          <w:rFonts w:ascii="GHEA Grapalat" w:hAnsi="GHEA Grapalat" w:cs="Sylfaen"/>
          <w:b/>
          <w:lang w:val="hy-AM"/>
        </w:rPr>
        <w:t>հրավերի</w:t>
      </w:r>
    </w:p>
    <w:p w14:paraId="5606DC42" w14:textId="77777777" w:rsidR="007862B1" w:rsidRDefault="007862B1" w:rsidP="007862B1">
      <w:pPr>
        <w:pStyle w:val="BodyTextIndent3"/>
        <w:spacing w:line="240" w:lineRule="auto"/>
        <w:jc w:val="right"/>
        <w:rPr>
          <w:rFonts w:ascii="GHEA Grapalat" w:hAnsi="GHEA Grapalat" w:cs="Sylfaen"/>
          <w:b/>
          <w:lang w:val="hy-AM"/>
        </w:rPr>
      </w:pPr>
    </w:p>
    <w:p w14:paraId="603CB714" w14:textId="77777777" w:rsidR="007862B1" w:rsidRDefault="007862B1" w:rsidP="007862B1">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260569">
        <w:rPr>
          <w:rFonts w:ascii="GHEA Grapalat" w:hAnsi="GHEA Grapalat" w:cs="GHEA Grapalat"/>
          <w:b/>
          <w:sz w:val="20"/>
          <w:szCs w:val="20"/>
          <w:lang w:val="hy-AM"/>
        </w:rPr>
        <w:t xml:space="preserve">ՏՈւԺԱՆՔԻ ՄԱՍԻՆ ՀԱՄԱՁԱՅՆԱԳԻՐ </w:t>
      </w:r>
    </w:p>
    <w:p w14:paraId="144851B6" w14:textId="77777777" w:rsidR="00631658" w:rsidRPr="00260569" w:rsidRDefault="00631658" w:rsidP="007862B1">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5E1F72">
        <w:rPr>
          <w:rFonts w:ascii="GHEA Grapalat" w:hAnsi="GHEA Grapalat" w:cs="GHEA Grapalat"/>
          <w:b/>
          <w:sz w:val="18"/>
          <w:szCs w:val="18"/>
          <w:lang w:val="hy-AM"/>
        </w:rPr>
        <w:t>(</w:t>
      </w:r>
      <w:r w:rsidR="001C7C1A" w:rsidRPr="000B4CF4">
        <w:rPr>
          <w:rFonts w:ascii="GHEA Grapalat" w:hAnsi="GHEA Grapalat" w:cs="GHEA Grapalat"/>
          <w:b/>
          <w:sz w:val="18"/>
          <w:szCs w:val="18"/>
          <w:lang w:val="hy-AM"/>
        </w:rPr>
        <w:t xml:space="preserve">որակավորման </w:t>
      </w:r>
      <w:r w:rsidRPr="005E1F72">
        <w:rPr>
          <w:rFonts w:ascii="GHEA Grapalat" w:hAnsi="GHEA Grapalat" w:cs="GHEA Grapalat"/>
          <w:b/>
          <w:sz w:val="18"/>
          <w:szCs w:val="18"/>
          <w:lang w:val="hy-AM"/>
        </w:rPr>
        <w:t>ապահովում)</w:t>
      </w:r>
    </w:p>
    <w:p w14:paraId="3573659F" w14:textId="77777777" w:rsidR="007862B1" w:rsidRPr="00260569" w:rsidRDefault="007862B1" w:rsidP="007862B1">
      <w:pPr>
        <w:rPr>
          <w:rFonts w:ascii="GHEA Grapalat" w:hAnsi="GHEA Grapalat" w:cs="GHEA Grapalat"/>
          <w:b/>
          <w:sz w:val="20"/>
          <w:szCs w:val="20"/>
          <w:lang w:val="hy-AM"/>
        </w:rPr>
      </w:pPr>
      <w:r w:rsidRPr="00260569">
        <w:rPr>
          <w:rFonts w:ascii="GHEA Grapalat" w:hAnsi="GHEA Grapalat" w:cs="GHEA Grapalat"/>
          <w:color w:val="FF0000"/>
          <w:sz w:val="20"/>
          <w:szCs w:val="20"/>
          <w:shd w:val="clear" w:color="auto" w:fill="92CDDC"/>
          <w:lang w:val="hy-AM"/>
        </w:rPr>
        <w:t xml:space="preserve">                                                    </w:t>
      </w:r>
      <w:r w:rsidRPr="000B4CF4">
        <w:rPr>
          <w:rFonts w:ascii="GHEA Grapalat" w:hAnsi="GHEA Grapalat" w:cs="GHEA Grapalat"/>
          <w:color w:val="FF0000"/>
          <w:sz w:val="20"/>
          <w:szCs w:val="20"/>
          <w:shd w:val="clear" w:color="auto" w:fill="92CDDC"/>
          <w:lang w:val="hy-AM"/>
        </w:rPr>
        <w:t xml:space="preserve">          </w:t>
      </w:r>
    </w:p>
    <w:p w14:paraId="270E4893" w14:textId="77777777" w:rsidR="007862B1" w:rsidRPr="00260569" w:rsidRDefault="007862B1" w:rsidP="007862B1">
      <w:pPr>
        <w:rPr>
          <w:rFonts w:ascii="GHEA Grapalat" w:hAnsi="GHEA Grapalat" w:cs="GHEA Grapalat"/>
          <w:sz w:val="20"/>
          <w:szCs w:val="20"/>
          <w:lang w:val="hy-AM"/>
        </w:rPr>
      </w:pPr>
      <w:r w:rsidRPr="00260569">
        <w:rPr>
          <w:rFonts w:ascii="GHEA Grapalat" w:hAnsi="GHEA Grapalat" w:cs="GHEA Grapalat"/>
          <w:sz w:val="20"/>
          <w:szCs w:val="20"/>
          <w:lang w:val="hy-AM"/>
        </w:rPr>
        <w:t xml:space="preserve">     ք. Երևան</w:t>
      </w:r>
      <w:r w:rsidRPr="00260569">
        <w:rPr>
          <w:rFonts w:ascii="GHEA Grapalat" w:hAnsi="GHEA Grapalat" w:cs="GHEA Grapalat"/>
          <w:sz w:val="20"/>
          <w:szCs w:val="20"/>
          <w:lang w:val="hy-AM"/>
        </w:rPr>
        <w:tab/>
      </w:r>
      <w:r w:rsidRPr="00260569">
        <w:rPr>
          <w:rFonts w:ascii="GHEA Grapalat" w:hAnsi="GHEA Grapalat" w:cs="GHEA Grapalat"/>
          <w:sz w:val="20"/>
          <w:szCs w:val="20"/>
          <w:lang w:val="hy-AM"/>
        </w:rPr>
        <w:tab/>
      </w:r>
      <w:r w:rsidRPr="00260569">
        <w:rPr>
          <w:rFonts w:ascii="GHEA Grapalat" w:hAnsi="GHEA Grapalat" w:cs="GHEA Grapalat"/>
          <w:sz w:val="20"/>
          <w:szCs w:val="20"/>
          <w:lang w:val="hy-AM"/>
        </w:rPr>
        <w:tab/>
      </w:r>
      <w:r w:rsidRPr="00260569">
        <w:rPr>
          <w:rFonts w:ascii="GHEA Grapalat" w:hAnsi="GHEA Grapalat" w:cs="GHEA Grapalat"/>
          <w:sz w:val="20"/>
          <w:szCs w:val="20"/>
          <w:lang w:val="hy-AM"/>
        </w:rPr>
        <w:tab/>
      </w:r>
      <w:r w:rsidRPr="00260569">
        <w:rPr>
          <w:rFonts w:ascii="GHEA Grapalat" w:hAnsi="GHEA Grapalat" w:cs="GHEA Grapalat"/>
          <w:sz w:val="20"/>
          <w:szCs w:val="20"/>
          <w:lang w:val="hy-AM"/>
        </w:rPr>
        <w:tab/>
      </w:r>
      <w:r w:rsidRPr="00260569">
        <w:rPr>
          <w:rFonts w:ascii="GHEA Grapalat" w:hAnsi="GHEA Grapalat" w:cs="GHEA Grapalat"/>
          <w:sz w:val="20"/>
          <w:szCs w:val="20"/>
          <w:lang w:val="hy-AM"/>
        </w:rPr>
        <w:tab/>
        <w:t xml:space="preserve">            </w:t>
      </w:r>
      <w:r w:rsidRPr="00260569">
        <w:rPr>
          <w:rFonts w:ascii="GHEA Grapalat" w:hAnsi="GHEA Grapalat"/>
          <w:sz w:val="20"/>
          <w:szCs w:val="20"/>
          <w:lang w:val="hy-AM"/>
        </w:rPr>
        <w:t>«</w:t>
      </w:r>
      <w:r w:rsidRPr="00260569">
        <w:rPr>
          <w:rFonts w:ascii="GHEA Grapalat" w:hAnsi="GHEA Grapalat" w:cs="GHEA Grapalat"/>
          <w:sz w:val="20"/>
          <w:szCs w:val="20"/>
          <w:u w:val="single"/>
          <w:lang w:val="hy-AM"/>
        </w:rPr>
        <w:t xml:space="preserve">         </w:t>
      </w:r>
      <w:r w:rsidRPr="00260569">
        <w:rPr>
          <w:rFonts w:ascii="GHEA Grapalat" w:hAnsi="GHEA Grapalat"/>
          <w:sz w:val="20"/>
          <w:szCs w:val="20"/>
          <w:lang w:val="hy-AM"/>
        </w:rPr>
        <w:t>»</w:t>
      </w:r>
      <w:r w:rsidRPr="00260569">
        <w:rPr>
          <w:rFonts w:ascii="GHEA Grapalat" w:hAnsi="GHEA Grapalat" w:cs="GHEA Grapalat"/>
          <w:sz w:val="20"/>
          <w:szCs w:val="20"/>
          <w:u w:val="single"/>
          <w:lang w:val="hy-AM"/>
        </w:rPr>
        <w:t xml:space="preserve"> </w:t>
      </w:r>
      <w:r w:rsidRPr="00260569">
        <w:rPr>
          <w:rFonts w:ascii="GHEA Grapalat" w:hAnsi="GHEA Grapalat" w:cs="GHEA Grapalat"/>
          <w:sz w:val="20"/>
          <w:szCs w:val="20"/>
          <w:u w:val="single"/>
          <w:lang w:val="hy-AM"/>
        </w:rPr>
        <w:tab/>
      </w:r>
      <w:r w:rsidRPr="00260569">
        <w:rPr>
          <w:rFonts w:ascii="GHEA Grapalat" w:hAnsi="GHEA Grapalat" w:cs="GHEA Grapalat"/>
          <w:sz w:val="20"/>
          <w:szCs w:val="20"/>
          <w:u w:val="single"/>
          <w:lang w:val="hy-AM"/>
        </w:rPr>
        <w:tab/>
      </w:r>
      <w:r w:rsidRPr="00260569">
        <w:rPr>
          <w:rFonts w:ascii="GHEA Grapalat" w:hAnsi="GHEA Grapalat" w:cs="GHEA Grapalat"/>
          <w:sz w:val="20"/>
          <w:szCs w:val="20"/>
          <w:u w:val="single"/>
          <w:lang w:val="hy-AM"/>
        </w:rPr>
        <w:tab/>
      </w:r>
      <w:r w:rsidRPr="00260569">
        <w:rPr>
          <w:rFonts w:ascii="GHEA Grapalat" w:hAnsi="GHEA Grapalat" w:cs="GHEA Grapalat"/>
          <w:sz w:val="20"/>
          <w:szCs w:val="20"/>
          <w:lang w:val="hy-AM"/>
        </w:rPr>
        <w:t xml:space="preserve"> 20   թ.**</w:t>
      </w:r>
    </w:p>
    <w:p w14:paraId="6A02F1A3" w14:textId="77777777" w:rsidR="007862B1" w:rsidRPr="007862B1" w:rsidRDefault="007862B1" w:rsidP="007862B1">
      <w:pPr>
        <w:rPr>
          <w:rFonts w:ascii="GHEA Grapalat" w:hAnsi="GHEA Grapalat" w:cs="GHEA Grapalat"/>
          <w:sz w:val="20"/>
          <w:szCs w:val="20"/>
          <w:lang w:val="hy-AM"/>
        </w:rPr>
      </w:pPr>
    </w:p>
    <w:p w14:paraId="0DFCE9F0" w14:textId="77777777" w:rsidR="007862B1" w:rsidRPr="00427B84" w:rsidRDefault="007862B1" w:rsidP="007862B1">
      <w:pPr>
        <w:jc w:val="both"/>
        <w:rPr>
          <w:rFonts w:ascii="GHEA Grapalat" w:hAnsi="GHEA Grapalat" w:cs="GHEA Grapalat"/>
          <w:sz w:val="20"/>
          <w:szCs w:val="20"/>
          <w:u w:val="single"/>
          <w:vertAlign w:val="subscript"/>
          <w:lang w:val="hy-AM"/>
        </w:rPr>
      </w:pP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 xml:space="preserve">ի դեմս Ընկերության տնօրեն </w:t>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p>
    <w:p w14:paraId="3AA748FF" w14:textId="77777777" w:rsidR="007862B1" w:rsidRPr="00427B84" w:rsidRDefault="007862B1" w:rsidP="007862B1">
      <w:pPr>
        <w:jc w:val="both"/>
        <w:rPr>
          <w:rFonts w:ascii="GHEA Grapalat" w:hAnsi="GHEA Grapalat" w:cs="GHEA Grapalat"/>
          <w:sz w:val="20"/>
          <w:szCs w:val="20"/>
          <w:lang w:val="hy-AM"/>
        </w:rPr>
      </w:pPr>
      <w:r w:rsidRPr="00427B84">
        <w:rPr>
          <w:rFonts w:ascii="GHEA Grapalat" w:hAnsi="GHEA Grapalat"/>
          <w:sz w:val="20"/>
          <w:szCs w:val="20"/>
          <w:vertAlign w:val="superscript"/>
          <w:lang w:val="hy-AM"/>
        </w:rPr>
        <w:t xml:space="preserve">       Ընկերության անվանումը</w:t>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t xml:space="preserve">    </w:t>
      </w:r>
      <w:r w:rsidRPr="00427B84">
        <w:rPr>
          <w:rFonts w:ascii="GHEA Grapalat" w:hAnsi="GHEA Grapalat"/>
          <w:sz w:val="20"/>
          <w:szCs w:val="20"/>
          <w:vertAlign w:val="superscript"/>
          <w:lang w:val="hy-AM"/>
        </w:rPr>
        <w:t>Ընկերության տնօրենի անուն ազգանունը, անձնագրային տվյալները</w:t>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EA829F1" w14:textId="77777777" w:rsidR="007862B1" w:rsidRPr="007862B1" w:rsidRDefault="007862B1" w:rsidP="007862B1">
      <w:pPr>
        <w:ind w:firstLine="708"/>
        <w:jc w:val="both"/>
        <w:rPr>
          <w:rFonts w:ascii="GHEA Grapalat" w:hAnsi="GHEA Grapalat" w:cs="GHEA Grapalat"/>
          <w:sz w:val="20"/>
          <w:szCs w:val="20"/>
          <w:lang w:val="hy-AM"/>
        </w:rPr>
      </w:pPr>
    </w:p>
    <w:p w14:paraId="545DCB15" w14:textId="77777777" w:rsidR="007862B1" w:rsidRPr="00260569" w:rsidRDefault="007862B1" w:rsidP="00A832D3">
      <w:pPr>
        <w:numPr>
          <w:ilvl w:val="0"/>
          <w:numId w:val="2"/>
        </w:numPr>
        <w:jc w:val="center"/>
        <w:rPr>
          <w:rFonts w:ascii="GHEA Grapalat" w:hAnsi="GHEA Grapalat" w:cs="GHEA Grapalat"/>
          <w:b/>
          <w:bCs/>
          <w:sz w:val="20"/>
          <w:szCs w:val="20"/>
          <w:lang w:val="pt-BR"/>
        </w:rPr>
      </w:pPr>
      <w:r w:rsidRPr="00260569">
        <w:rPr>
          <w:rFonts w:ascii="GHEA Grapalat" w:hAnsi="GHEA Grapalat" w:cs="GHEA Grapalat"/>
          <w:b/>
          <w:sz w:val="20"/>
          <w:szCs w:val="20"/>
          <w:lang w:val="hy-AM"/>
        </w:rPr>
        <w:t xml:space="preserve"> Հ</w:t>
      </w:r>
      <w:proofErr w:type="spellStart"/>
      <w:r w:rsidRPr="00260569">
        <w:rPr>
          <w:rFonts w:ascii="GHEA Grapalat" w:hAnsi="GHEA Grapalat" w:cs="GHEA Grapalat"/>
          <w:b/>
          <w:sz w:val="20"/>
          <w:szCs w:val="20"/>
        </w:rPr>
        <w:t>ամաձայնության</w:t>
      </w:r>
      <w:proofErr w:type="spellEnd"/>
      <w:r w:rsidRPr="00260569">
        <w:rPr>
          <w:rFonts w:ascii="GHEA Grapalat" w:hAnsi="GHEA Grapalat" w:cs="GHEA Grapalat"/>
          <w:b/>
          <w:sz w:val="20"/>
          <w:szCs w:val="20"/>
        </w:rPr>
        <w:t xml:space="preserve"> առարկան</w:t>
      </w:r>
    </w:p>
    <w:p w14:paraId="2D44B7E0" w14:textId="77777777" w:rsidR="007862B1" w:rsidRPr="00260569" w:rsidRDefault="007862B1" w:rsidP="007862B1">
      <w:pPr>
        <w:jc w:val="both"/>
        <w:rPr>
          <w:rFonts w:ascii="GHEA Grapalat" w:hAnsi="GHEA Grapalat" w:cs="GHEA Grapalat"/>
          <w:b/>
          <w:bCs/>
          <w:sz w:val="20"/>
          <w:szCs w:val="20"/>
          <w:lang w:val="pt-BR"/>
        </w:rPr>
      </w:pPr>
      <w:r w:rsidRPr="00260569">
        <w:rPr>
          <w:rFonts w:ascii="GHEA Grapalat" w:hAnsi="GHEA Grapalat" w:cs="GHEA Grapalat"/>
          <w:sz w:val="20"/>
          <w:szCs w:val="20"/>
          <w:lang w:val="pt-BR"/>
        </w:rPr>
        <w:tab/>
      </w:r>
      <w:r w:rsidRPr="00260569">
        <w:rPr>
          <w:rFonts w:ascii="GHEA Grapalat" w:hAnsi="GHEA Grapalat" w:cs="GHEA Grapalat"/>
          <w:sz w:val="20"/>
          <w:szCs w:val="20"/>
          <w:lang w:val="pt-BR"/>
        </w:rPr>
        <w:tab/>
        <w:t xml:space="preserve">                               </w:t>
      </w:r>
    </w:p>
    <w:p w14:paraId="404EDEA6" w14:textId="3411E76F" w:rsidR="007862B1" w:rsidRPr="00260569" w:rsidRDefault="00204CB9" w:rsidP="00A832D3">
      <w:pPr>
        <w:numPr>
          <w:ilvl w:val="1"/>
          <w:numId w:val="3"/>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Ընկերությունը մասնակցում </w:t>
      </w:r>
      <w:r>
        <w:rPr>
          <w:rFonts w:ascii="GHEA Grapalat" w:hAnsi="GHEA Grapalat" w:cs="GHEA Grapalat"/>
          <w:sz w:val="20"/>
          <w:szCs w:val="20"/>
          <w:lang w:val="hy-AM"/>
        </w:rPr>
        <w:t xml:space="preserve">է </w:t>
      </w:r>
      <w:r w:rsidR="007862B1" w:rsidRPr="00260569">
        <w:rPr>
          <w:rFonts w:ascii="GHEA Grapalat" w:hAnsi="GHEA Grapalat" w:cs="GHEA Grapalat"/>
          <w:sz w:val="20"/>
          <w:szCs w:val="20"/>
          <w:lang w:val="pt-BR"/>
        </w:rPr>
        <w:t xml:space="preserve"> </w:t>
      </w:r>
      <w:r w:rsidRPr="00260569">
        <w:rPr>
          <w:rFonts w:ascii="GHEA Grapalat" w:hAnsi="GHEA Grapalat" w:cs="GHEA Grapalat"/>
          <w:sz w:val="20"/>
          <w:szCs w:val="20"/>
          <w:u w:val="single"/>
          <w:lang w:val="pt-BR"/>
        </w:rPr>
        <w:tab/>
      </w:r>
      <w:r>
        <w:rPr>
          <w:rFonts w:ascii="GHEA Grapalat" w:hAnsi="GHEA Grapalat" w:cs="GHEA Grapalat"/>
          <w:sz w:val="20"/>
          <w:szCs w:val="20"/>
          <w:u w:val="single"/>
          <w:lang w:val="hy-AM"/>
        </w:rPr>
        <w:t>Երևանի քաղաքապետարանի</w:t>
      </w:r>
      <w:r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pt-BR"/>
        </w:rPr>
        <w:t xml:space="preserve">(այսուհետ` Պատվիրատու) կողմից </w:t>
      </w:r>
    </w:p>
    <w:p w14:paraId="2CC04AB7" w14:textId="77777777" w:rsidR="007862B1" w:rsidRPr="00260569" w:rsidRDefault="007862B1" w:rsidP="007862B1">
      <w:pPr>
        <w:ind w:left="426"/>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                                                                 </w:t>
      </w:r>
      <w:r w:rsidRPr="00260569">
        <w:rPr>
          <w:rFonts w:ascii="GHEA Grapalat" w:hAnsi="GHEA Grapalat"/>
          <w:sz w:val="20"/>
          <w:szCs w:val="20"/>
          <w:vertAlign w:val="superscript"/>
          <w:lang w:val="hy-AM"/>
        </w:rPr>
        <w:t>պատվիրատուի անվանումը</w:t>
      </w:r>
    </w:p>
    <w:p w14:paraId="67FF2219" w14:textId="7EDF5AE0" w:rsidR="007862B1" w:rsidRPr="00260569" w:rsidRDefault="007862B1" w:rsidP="007862B1">
      <w:pPr>
        <w:jc w:val="both"/>
        <w:rPr>
          <w:rFonts w:ascii="GHEA Grapalat" w:hAnsi="GHEA Grapalat" w:cs="GHEA Grapalat"/>
          <w:sz w:val="20"/>
          <w:szCs w:val="20"/>
          <w:lang w:val="pt-BR"/>
        </w:rPr>
      </w:pPr>
      <w:r w:rsidRPr="00260569">
        <w:rPr>
          <w:rFonts w:ascii="GHEA Grapalat" w:hAnsi="GHEA Grapalat" w:cs="GHEA Grapalat"/>
          <w:sz w:val="20"/>
          <w:szCs w:val="20"/>
          <w:lang w:val="pt-BR"/>
        </w:rPr>
        <w:t>կազմակերպված`</w:t>
      </w:r>
      <w:r w:rsidR="00204CB9" w:rsidRPr="00204CB9">
        <w:rPr>
          <w:rFonts w:ascii="GHEA Grapalat" w:hAnsi="GHEA Grapalat" w:cs="GHEA Grapalat"/>
          <w:sz w:val="20"/>
          <w:szCs w:val="20"/>
          <w:lang w:val="hy-AM"/>
        </w:rPr>
        <w:t xml:space="preserve"> </w:t>
      </w:r>
      <w:r w:rsidR="006445D5" w:rsidRPr="000E2660">
        <w:rPr>
          <w:rFonts w:ascii="GHEA Grapalat" w:hAnsi="GHEA Grapalat" w:cs="GHEA Grapalat"/>
          <w:sz w:val="20"/>
          <w:szCs w:val="20"/>
          <w:highlight w:val="yellow"/>
          <w:u w:val="single"/>
          <w:lang w:val="hy-AM"/>
        </w:rPr>
        <w:t>ԵՔ-ԳՀԱՊՁԲ-2</w:t>
      </w:r>
      <w:r w:rsidR="00A87F38" w:rsidRPr="000E2660">
        <w:rPr>
          <w:rFonts w:ascii="GHEA Grapalat" w:hAnsi="GHEA Grapalat" w:cs="GHEA Grapalat"/>
          <w:sz w:val="20"/>
          <w:szCs w:val="20"/>
          <w:highlight w:val="yellow"/>
          <w:u w:val="single"/>
          <w:lang w:val="hy-AM"/>
        </w:rPr>
        <w:t>6</w:t>
      </w:r>
      <w:r w:rsidR="006445D5" w:rsidRPr="000E2660">
        <w:rPr>
          <w:rFonts w:ascii="GHEA Grapalat" w:hAnsi="GHEA Grapalat" w:cs="GHEA Grapalat"/>
          <w:sz w:val="20"/>
          <w:szCs w:val="20"/>
          <w:highlight w:val="yellow"/>
          <w:u w:val="single"/>
          <w:lang w:val="hy-AM"/>
        </w:rPr>
        <w:t>/</w:t>
      </w:r>
      <w:r w:rsidR="00A87F38" w:rsidRPr="000E2660">
        <w:rPr>
          <w:rFonts w:ascii="GHEA Grapalat" w:hAnsi="GHEA Grapalat" w:cs="GHEA Grapalat"/>
          <w:sz w:val="20"/>
          <w:szCs w:val="20"/>
          <w:highlight w:val="yellow"/>
          <w:u w:val="single"/>
          <w:lang w:val="hy-AM"/>
        </w:rPr>
        <w:t>3</w:t>
      </w:r>
      <w:r w:rsidR="002877B9">
        <w:rPr>
          <w:rFonts w:ascii="GHEA Grapalat" w:hAnsi="GHEA Grapalat" w:cs="GHEA Grapalat"/>
          <w:sz w:val="20"/>
          <w:szCs w:val="20"/>
          <w:u w:val="single"/>
          <w:lang w:val="hy-AM"/>
        </w:rPr>
        <w:t xml:space="preserve"> </w:t>
      </w:r>
      <w:r w:rsidRPr="00260569">
        <w:rPr>
          <w:rFonts w:ascii="GHEA Grapalat" w:hAnsi="GHEA Grapalat" w:cs="GHEA Grapalat"/>
          <w:sz w:val="20"/>
          <w:szCs w:val="20"/>
          <w:lang w:val="pt-BR"/>
        </w:rPr>
        <w:t>ծածկագրով գնման ընթացակարգին:</w:t>
      </w:r>
    </w:p>
    <w:p w14:paraId="41CC0E32" w14:textId="093DB178" w:rsidR="007862B1" w:rsidRPr="00260569" w:rsidRDefault="00204CB9" w:rsidP="00204CB9">
      <w:pPr>
        <w:ind w:left="426" w:firstLine="924"/>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sidR="007862B1" w:rsidRPr="000B4CF4">
        <w:rPr>
          <w:rFonts w:ascii="GHEA Grapalat" w:hAnsi="GHEA Grapalat"/>
          <w:sz w:val="20"/>
          <w:szCs w:val="20"/>
          <w:vertAlign w:val="superscript"/>
          <w:lang w:val="pt-BR"/>
        </w:rPr>
        <w:t xml:space="preserve"> </w:t>
      </w:r>
    </w:p>
    <w:p w14:paraId="4C496A55" w14:textId="77777777" w:rsidR="007862B1" w:rsidRPr="00260569" w:rsidRDefault="006E35C3" w:rsidP="006E35C3">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1.</w:t>
      </w:r>
      <w:r w:rsidR="000149F3">
        <w:rPr>
          <w:rFonts w:ascii="GHEA Grapalat" w:hAnsi="GHEA Grapalat" w:cs="GHEA Grapalat"/>
          <w:sz w:val="20"/>
          <w:szCs w:val="20"/>
          <w:lang w:val="pt-BR"/>
        </w:rPr>
        <w:t>2</w:t>
      </w:r>
      <w:r>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pt-BR"/>
        </w:rPr>
        <w:t xml:space="preserve">Որպես գնման ընթացակարգի արդյունքում </w:t>
      </w:r>
      <w:r>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260569">
        <w:rPr>
          <w:rFonts w:ascii="GHEA Grapalat" w:hAnsi="GHEA Grapalat" w:cs="GHEA Grapalat"/>
          <w:sz w:val="20"/>
          <w:szCs w:val="20"/>
          <w:lang w:val="pt-BR"/>
        </w:rPr>
        <w:t xml:space="preserve">կատարման </w:t>
      </w:r>
      <w:r>
        <w:rPr>
          <w:rFonts w:ascii="GHEA Grapalat" w:hAnsi="GHEA Grapalat" w:cs="GHEA Grapalat"/>
          <w:sz w:val="20"/>
          <w:szCs w:val="20"/>
          <w:lang w:val="pt-BR"/>
        </w:rPr>
        <w:t xml:space="preserve">համար անհրաժեշտ որակավորման </w:t>
      </w:r>
      <w:r w:rsidR="007862B1" w:rsidRPr="00260569">
        <w:rPr>
          <w:rFonts w:ascii="GHEA Grapalat" w:hAnsi="GHEA Grapalat" w:cs="GHEA Grapalat"/>
          <w:sz w:val="20"/>
          <w:szCs w:val="20"/>
          <w:lang w:val="pt-BR"/>
        </w:rPr>
        <w:t>ապահովում, Ընկերությունը</w:t>
      </w:r>
      <w:r>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3781145F" w14:textId="77777777" w:rsidR="007862B1" w:rsidRPr="00260569" w:rsidRDefault="000149F3" w:rsidP="000149F3">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007862B1" w:rsidRPr="00260569">
        <w:rPr>
          <w:rFonts w:ascii="GHEA Grapalat" w:hAnsi="GHEA Grapalat" w:cs="GHEA Grapalat"/>
          <w:color w:val="000000"/>
          <w:sz w:val="20"/>
          <w:szCs w:val="20"/>
          <w:lang w:val="pt-BR"/>
        </w:rPr>
        <w:t>Ընկերությունը</w:t>
      </w:r>
      <w:r w:rsidR="007862B1" w:rsidRPr="00260569">
        <w:rPr>
          <w:rFonts w:ascii="GHEA Grapalat" w:hAnsi="GHEA Grapalat" w:cs="GHEA Grapalat"/>
          <w:color w:val="000000"/>
          <w:sz w:val="20"/>
          <w:szCs w:val="20"/>
          <w:lang w:val="hy-AM"/>
        </w:rPr>
        <w:t xml:space="preserve"> սույն </w:t>
      </w:r>
      <w:r w:rsidR="007862B1" w:rsidRPr="00260569">
        <w:rPr>
          <w:rFonts w:ascii="GHEA Grapalat" w:hAnsi="GHEA Grapalat" w:cs="GHEA Grapalat"/>
          <w:color w:val="000000"/>
          <w:sz w:val="20"/>
          <w:szCs w:val="20"/>
          <w:lang w:val="pt-BR"/>
        </w:rPr>
        <w:t>տուժանքի համաձայնագ</w:t>
      </w:r>
      <w:r w:rsidR="007862B1" w:rsidRPr="00260569">
        <w:rPr>
          <w:rFonts w:ascii="GHEA Grapalat" w:hAnsi="GHEA Grapalat" w:cs="GHEA Grapalat"/>
          <w:color w:val="000000"/>
          <w:sz w:val="20"/>
          <w:szCs w:val="20"/>
          <w:lang w:val="hy-AM"/>
        </w:rPr>
        <w:t>ր</w:t>
      </w:r>
      <w:r w:rsidR="007862B1" w:rsidRPr="00260569">
        <w:rPr>
          <w:rFonts w:ascii="GHEA Grapalat" w:hAnsi="GHEA Grapalat" w:cs="GHEA Grapalat"/>
          <w:color w:val="000000"/>
          <w:sz w:val="20"/>
          <w:szCs w:val="20"/>
          <w:lang w:val="pt-BR"/>
        </w:rPr>
        <w:t>ի</w:t>
      </w:r>
      <w:r w:rsidR="007862B1" w:rsidRPr="00260569">
        <w:rPr>
          <w:rFonts w:ascii="GHEA Grapalat" w:hAnsi="GHEA Grapalat" w:cs="GHEA Grapalat"/>
          <w:color w:val="000000"/>
          <w:sz w:val="20"/>
          <w:szCs w:val="20"/>
          <w:lang w:val="hy-AM"/>
        </w:rPr>
        <w:t xml:space="preserve">ն կից ներկայացվող վճարման պահանջագրի </w:t>
      </w:r>
      <w:r w:rsidR="006E35C3" w:rsidRPr="000B4CF4">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այսուհետ` Պահանջագիր</w:t>
      </w:r>
      <w:r w:rsidR="006E35C3" w:rsidRPr="000B4CF4">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 xml:space="preserve"> ստորագրմամբ անհետկանչելիորեն  համաձայնվում է, որ</w:t>
      </w:r>
      <w:r w:rsidR="006E35C3" w:rsidRPr="000B4CF4">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 xml:space="preserve"> </w:t>
      </w:r>
    </w:p>
    <w:p w14:paraId="6DF76404" w14:textId="77777777"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6C4CFAF" w14:textId="77777777"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260569">
        <w:rPr>
          <w:rFonts w:ascii="GHEA Grapalat" w:hAnsi="GHEA Grapalat" w:cs="GHEA Grapalat"/>
          <w:color w:val="000000"/>
          <w:sz w:val="20"/>
          <w:szCs w:val="20"/>
          <w:lang w:val="pt-BR"/>
        </w:rPr>
        <w:t>Ընկերության</w:t>
      </w:r>
      <w:r w:rsidRPr="00260569">
        <w:rPr>
          <w:rFonts w:ascii="GHEA Grapalat" w:hAnsi="GHEA Grapalat" w:cs="GHEA Grapalat"/>
          <w:color w:val="000000"/>
          <w:sz w:val="20"/>
          <w:szCs w:val="20"/>
          <w:lang w:val="hy-AM"/>
        </w:rPr>
        <w:t xml:space="preserve"> հաշվից  գանձելու համար՝ առանց լրացուցիչ ակցեպտավորման:</w:t>
      </w:r>
      <w:r w:rsidR="0056571C" w:rsidRPr="00A6088E">
        <w:rPr>
          <w:rFonts w:ascii="GHEA Grapalat" w:hAnsi="GHEA Grapalat" w:cs="GHEA Grapalat"/>
          <w:color w:val="000000"/>
          <w:sz w:val="20"/>
          <w:szCs w:val="20"/>
          <w:lang w:val="hy-AM"/>
        </w:rPr>
        <w:t xml:space="preserve"> </w:t>
      </w:r>
      <w:r w:rsidRPr="00260569">
        <w:rPr>
          <w:rFonts w:ascii="GHEA Grapalat" w:hAnsi="GHEA Grapalat" w:cs="GHEA Grapalat"/>
          <w:color w:val="000000"/>
          <w:sz w:val="20"/>
          <w:szCs w:val="20"/>
          <w:lang w:val="hy-AM"/>
        </w:rPr>
        <w:t xml:space="preserve"> </w:t>
      </w:r>
    </w:p>
    <w:p w14:paraId="07604B83" w14:textId="77777777"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գ)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43D9963" w14:textId="77777777" w:rsidR="007862B1" w:rsidRPr="00260569" w:rsidRDefault="007862B1" w:rsidP="007862B1">
      <w:pPr>
        <w:ind w:left="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դ)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A3238AB" w14:textId="77777777" w:rsidR="007862B1" w:rsidRPr="00260569" w:rsidRDefault="007862B1" w:rsidP="007862B1">
      <w:pPr>
        <w:ind w:firstLine="426"/>
        <w:jc w:val="both"/>
        <w:rPr>
          <w:rFonts w:ascii="GHEA Grapalat" w:hAnsi="GHEA Grapalat" w:cs="GHEA Grapalat"/>
          <w:sz w:val="20"/>
          <w:szCs w:val="20"/>
          <w:lang w:val="hy-AM"/>
        </w:rPr>
      </w:pPr>
      <w:r w:rsidRPr="0026056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3B4B976" w14:textId="77777777" w:rsidR="001A46FF" w:rsidRPr="00A6088E" w:rsidRDefault="000149F3" w:rsidP="001A46FF">
      <w:pPr>
        <w:pStyle w:val="NormalWeb"/>
        <w:shd w:val="clear" w:color="auto" w:fill="FFFFFF"/>
        <w:spacing w:before="0" w:beforeAutospacing="0" w:after="0" w:afterAutospacing="0"/>
        <w:ind w:firstLine="426"/>
        <w:jc w:val="both"/>
        <w:rPr>
          <w:rFonts w:ascii="GHEA Grapalat" w:hAnsi="GHEA Grapalat" w:cs="Arial"/>
          <w:sz w:val="20"/>
          <w:lang w:val="hy-AM"/>
        </w:rPr>
      </w:pPr>
      <w:r>
        <w:rPr>
          <w:rFonts w:ascii="GHEA Grapalat" w:hAnsi="GHEA Grapalat" w:cs="GHEA Grapalat"/>
          <w:sz w:val="20"/>
          <w:szCs w:val="20"/>
          <w:lang w:val="pt-BR"/>
        </w:rPr>
        <w:t>1.4</w:t>
      </w:r>
      <w:r w:rsidR="007862B1" w:rsidRPr="0026056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260569">
        <w:rPr>
          <w:rFonts w:ascii="GHEA Grapalat" w:hAnsi="GHEA Grapalat" w:cs="GHEA Grapalat"/>
          <w:sz w:val="20"/>
          <w:szCs w:val="20"/>
          <w:lang w:val="pt-BR"/>
        </w:rPr>
        <w:t xml:space="preserve"> Պատվիրատուն սույն տուժանքի համաձայնագիրը և կից </w:t>
      </w:r>
      <w:r w:rsidR="007862B1" w:rsidRPr="00260569">
        <w:rPr>
          <w:rFonts w:ascii="GHEA Grapalat" w:hAnsi="GHEA Grapalat" w:cs="GHEA Grapalat"/>
          <w:sz w:val="20"/>
          <w:szCs w:val="20"/>
          <w:lang w:val="hy-AM"/>
        </w:rPr>
        <w:t xml:space="preserve">Պահանջագիրը բնօրինակներով </w:t>
      </w:r>
      <w:r w:rsidR="007862B1" w:rsidRPr="00260569">
        <w:rPr>
          <w:rFonts w:ascii="GHEA Grapalat" w:hAnsi="GHEA Grapalat" w:cs="GHEA Grapalat"/>
          <w:sz w:val="20"/>
          <w:szCs w:val="20"/>
          <w:lang w:val="pt-BR"/>
        </w:rPr>
        <w:t xml:space="preserve">ներկայացնում է </w:t>
      </w:r>
      <w:r w:rsidR="007862B1" w:rsidRPr="00260569">
        <w:rPr>
          <w:rFonts w:ascii="GHEA Grapalat" w:hAnsi="GHEA Grapalat" w:cs="GHEA Grapalat"/>
          <w:sz w:val="20"/>
          <w:szCs w:val="20"/>
          <w:lang w:val="hy-AM"/>
        </w:rPr>
        <w:t>Վճարող Բանկին</w:t>
      </w:r>
      <w:r w:rsidR="007862B1" w:rsidRPr="00260569">
        <w:rPr>
          <w:rFonts w:ascii="GHEA Grapalat" w:hAnsi="GHEA Grapalat" w:cs="GHEA Grapalat"/>
          <w:sz w:val="20"/>
          <w:szCs w:val="20"/>
          <w:lang w:val="pt-BR"/>
        </w:rPr>
        <w:t xml:space="preserve">` այդ մասին գրավոր տեղեկացնելով Ընկերությանը: </w:t>
      </w:r>
    </w:p>
    <w:p w14:paraId="173BA655" w14:textId="77777777" w:rsidR="007862B1" w:rsidRPr="00260569" w:rsidRDefault="007862B1" w:rsidP="000149F3">
      <w:pPr>
        <w:ind w:firstLine="426"/>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Սույն տուժանքի համաձայնագիրը և կից </w:t>
      </w:r>
      <w:r w:rsidRPr="00260569">
        <w:rPr>
          <w:rFonts w:ascii="GHEA Grapalat" w:hAnsi="GHEA Grapalat" w:cs="GHEA Grapalat"/>
          <w:sz w:val="20"/>
          <w:szCs w:val="20"/>
          <w:lang w:val="hy-AM"/>
        </w:rPr>
        <w:t>Պահանջագիրը</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էլեկտրոնային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թվային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ստորագրությամբ</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հաստատված</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լինելու</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դեպքում</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դրանք</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Վճարող</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Բանկին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են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ներկայացվում</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էլեկտրոնային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կրիչներով</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ինչպես</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նաև</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դրանցից</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արտատպված</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թղթային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տարբերակներով</w:t>
      </w:r>
      <w:r w:rsidRPr="00260569">
        <w:rPr>
          <w:rFonts w:ascii="GHEA Grapalat" w:hAnsi="GHEA Grapalat" w:cs="GHEA Grapalat"/>
          <w:sz w:val="20"/>
          <w:szCs w:val="20"/>
          <w:lang w:val="pt-BR"/>
        </w:rPr>
        <w:t>:</w:t>
      </w:r>
    </w:p>
    <w:p w14:paraId="6668C2C6" w14:textId="77777777" w:rsidR="007862B1" w:rsidRPr="00260569" w:rsidRDefault="007862B1" w:rsidP="00A832D3">
      <w:pPr>
        <w:numPr>
          <w:ilvl w:val="1"/>
          <w:numId w:val="6"/>
        </w:numPr>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5C051319" w14:textId="77777777" w:rsidR="007862B1" w:rsidRPr="00260569" w:rsidRDefault="000149F3" w:rsidP="000149F3">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hy-AM"/>
        </w:rPr>
        <w:t xml:space="preserve">1.6 </w:t>
      </w:r>
      <w:r w:rsidR="007862B1" w:rsidRPr="00260569">
        <w:rPr>
          <w:rFonts w:ascii="GHEA Grapalat" w:hAnsi="GHEA Grapalat" w:cs="GHEA Grapalat"/>
          <w:sz w:val="20"/>
          <w:szCs w:val="20"/>
          <w:lang w:val="hy-AM"/>
        </w:rPr>
        <w:t>Վճարող Բանկի կողմից Պ</w:t>
      </w:r>
      <w:r w:rsidR="007862B1" w:rsidRPr="00260569">
        <w:rPr>
          <w:rFonts w:ascii="GHEA Grapalat" w:hAnsi="GHEA Grapalat" w:cs="GHEA Grapalat"/>
          <w:sz w:val="20"/>
          <w:szCs w:val="20"/>
          <w:lang w:val="pt-BR"/>
        </w:rPr>
        <w:t xml:space="preserve">ահանջագրում նշված գումարի վճարման հետևանքով </w:t>
      </w:r>
      <w:r w:rsidR="007862B1" w:rsidRPr="00260569">
        <w:rPr>
          <w:rFonts w:ascii="GHEA Grapalat" w:hAnsi="GHEA Grapalat" w:cs="GHEA Grapalat"/>
          <w:sz w:val="20"/>
          <w:szCs w:val="20"/>
          <w:lang w:val="hy-AM"/>
        </w:rPr>
        <w:t xml:space="preserve">Ընկերության </w:t>
      </w:r>
      <w:r w:rsidR="007862B1" w:rsidRPr="00260569">
        <w:rPr>
          <w:rFonts w:ascii="GHEA Grapalat" w:hAnsi="GHEA Grapalat" w:cs="GHEA Grapalat"/>
          <w:sz w:val="20"/>
          <w:szCs w:val="20"/>
          <w:lang w:val="pt-BR"/>
        </w:rPr>
        <w:t xml:space="preserve">առաջացած ռիսկերի (Ընկերության կրած վնասների) </w:t>
      </w:r>
      <w:r w:rsidR="007862B1" w:rsidRPr="00260569">
        <w:rPr>
          <w:rFonts w:ascii="GHEA Grapalat" w:hAnsi="GHEA Grapalat" w:cs="GHEA Grapalat"/>
          <w:sz w:val="20"/>
          <w:szCs w:val="20"/>
          <w:lang w:val="hy-AM"/>
        </w:rPr>
        <w:t xml:space="preserve">և բացասական հետևանքների </w:t>
      </w:r>
      <w:r w:rsidR="007862B1" w:rsidRPr="00260569">
        <w:rPr>
          <w:rFonts w:ascii="GHEA Grapalat" w:hAnsi="GHEA Grapalat" w:cs="GHEA Grapalat"/>
          <w:sz w:val="20"/>
          <w:szCs w:val="20"/>
          <w:lang w:val="pt-BR"/>
        </w:rPr>
        <w:t>համար Բանկը</w:t>
      </w:r>
      <w:r w:rsidR="007862B1" w:rsidRPr="00260569">
        <w:rPr>
          <w:rFonts w:ascii="GHEA Grapalat" w:hAnsi="GHEA Grapalat" w:cs="GHEA Grapalat"/>
          <w:sz w:val="20"/>
          <w:szCs w:val="20"/>
          <w:lang w:val="hy-AM"/>
        </w:rPr>
        <w:t xml:space="preserve"> որևէ</w:t>
      </w:r>
      <w:r w:rsidR="007862B1" w:rsidRPr="00260569">
        <w:rPr>
          <w:rFonts w:ascii="GHEA Grapalat" w:hAnsi="GHEA Grapalat" w:cs="GHEA Grapalat"/>
          <w:sz w:val="20"/>
          <w:szCs w:val="20"/>
          <w:lang w:val="pt-BR"/>
        </w:rPr>
        <w:t xml:space="preserve"> պատասխանատվություն չի կրում</w:t>
      </w:r>
      <w:r w:rsidR="007862B1" w:rsidRPr="00260569">
        <w:rPr>
          <w:rFonts w:ascii="GHEA Grapalat" w:hAnsi="GHEA Grapalat" w:cs="GHEA Grapalat"/>
          <w:sz w:val="20"/>
          <w:szCs w:val="20"/>
          <w:lang w:val="hy-AM"/>
        </w:rPr>
        <w:t>:</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9BA98DF" w14:textId="77777777" w:rsidR="007862B1" w:rsidRPr="00260569" w:rsidRDefault="000149F3" w:rsidP="000149F3">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pt-BR"/>
        </w:rPr>
        <w:t xml:space="preserve">1.7 </w:t>
      </w:r>
      <w:r w:rsidR="007862B1" w:rsidRPr="00260569">
        <w:rPr>
          <w:rFonts w:ascii="GHEA Grapalat" w:hAnsi="GHEA Grapalat" w:cs="GHEA Grapalat"/>
          <w:sz w:val="20"/>
          <w:szCs w:val="20"/>
          <w:lang w:val="hy-AM"/>
        </w:rPr>
        <w:t>Այն դեպքում</w:t>
      </w:r>
      <w:r w:rsidR="007862B1" w:rsidRPr="00260569">
        <w:rPr>
          <w:rFonts w:ascii="GHEA Grapalat" w:hAnsi="GHEA Grapalat" w:cs="GHEA Grapalat"/>
          <w:sz w:val="20"/>
          <w:szCs w:val="20"/>
          <w:lang w:val="pt-BR"/>
        </w:rPr>
        <w:t>,</w:t>
      </w:r>
      <w:r w:rsidR="007862B1" w:rsidRPr="00260569">
        <w:rPr>
          <w:rFonts w:ascii="GHEA Grapalat" w:hAnsi="GHEA Grapalat" w:cs="GHEA Grapalat"/>
          <w:sz w:val="20"/>
          <w:szCs w:val="20"/>
          <w:lang w:val="hy-AM"/>
        </w:rPr>
        <w:t xml:space="preserve"> երբ Ընկերության հաշվի միջոցները չեն բավարարում</w:t>
      </w:r>
      <w:r w:rsidR="007862B1" w:rsidRPr="00260569">
        <w:rPr>
          <w:rFonts w:ascii="GHEA Grapalat" w:hAnsi="GHEA Grapalat" w:cs="GHEA Grapalat"/>
          <w:sz w:val="20"/>
          <w:szCs w:val="20"/>
        </w:rPr>
        <w:t>՝</w:t>
      </w:r>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Վճարող</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բանկը</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վճարման</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պահանջագիրը</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ստանալուց</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հետո</w:t>
      </w:r>
      <w:proofErr w:type="spellEnd"/>
      <w:r w:rsidR="007862B1" w:rsidRPr="00260569">
        <w:rPr>
          <w:rFonts w:ascii="GHEA Grapalat" w:hAnsi="GHEA Grapalat" w:cs="GHEA Grapalat"/>
          <w:sz w:val="20"/>
          <w:szCs w:val="20"/>
        </w:rPr>
        <w:t>՝</w:t>
      </w:r>
      <w:r w:rsidR="007862B1" w:rsidRPr="00260569">
        <w:rPr>
          <w:rFonts w:ascii="GHEA Grapalat" w:hAnsi="GHEA Grapalat" w:cs="GHEA Grapalat"/>
          <w:sz w:val="20"/>
          <w:szCs w:val="20"/>
          <w:lang w:val="pt-BR"/>
        </w:rPr>
        <w:t xml:space="preserve"> 2 (</w:t>
      </w:r>
      <w:proofErr w:type="spellStart"/>
      <w:r w:rsidR="007862B1" w:rsidRPr="00260569">
        <w:rPr>
          <w:rFonts w:ascii="GHEA Grapalat" w:hAnsi="GHEA Grapalat" w:cs="GHEA Grapalat"/>
          <w:sz w:val="20"/>
          <w:szCs w:val="20"/>
        </w:rPr>
        <w:t>երկու</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աշխատանքային</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օրվա</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ընթացքում</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պետք</w:t>
      </w:r>
      <w:proofErr w:type="spellEnd"/>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է</w:t>
      </w:r>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տեղեկացնի</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Պատվիրատուին</w:t>
      </w:r>
      <w:proofErr w:type="spellEnd"/>
      <w:r w:rsidR="007862B1" w:rsidRPr="00260569">
        <w:rPr>
          <w:rFonts w:ascii="GHEA Grapalat" w:hAnsi="GHEA Grapalat" w:cs="GHEA Grapalat"/>
          <w:sz w:val="20"/>
          <w:szCs w:val="20"/>
        </w:rPr>
        <w:t>՝</w:t>
      </w:r>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գրավոր</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ձևով</w:t>
      </w:r>
      <w:proofErr w:type="spellEnd"/>
      <w:r w:rsidR="007862B1" w:rsidRPr="00260569">
        <w:rPr>
          <w:rFonts w:ascii="GHEA Grapalat" w:hAnsi="GHEA Grapalat" w:cs="GHEA Grapalat"/>
          <w:sz w:val="20"/>
          <w:szCs w:val="20"/>
          <w:lang w:val="pt-BR"/>
        </w:rPr>
        <w:t>:</w:t>
      </w:r>
    </w:p>
    <w:p w14:paraId="16878758" w14:textId="77777777" w:rsidR="007862B1" w:rsidRPr="00260569" w:rsidRDefault="000149F3" w:rsidP="000149F3">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w:t>
      </w:r>
      <w:r w:rsidR="007862B1" w:rsidRPr="00260569">
        <w:rPr>
          <w:rFonts w:ascii="GHEA Grapalat" w:hAnsi="GHEA Grapalat" w:cs="GHEA Grapalat"/>
          <w:sz w:val="20"/>
          <w:szCs w:val="20"/>
          <w:lang w:val="pt-BR"/>
        </w:rPr>
        <w:t xml:space="preserve">Սույն համաձայնագիրը և կից </w:t>
      </w:r>
      <w:r w:rsidR="007862B1" w:rsidRPr="00260569">
        <w:rPr>
          <w:rFonts w:ascii="GHEA Grapalat" w:hAnsi="GHEA Grapalat" w:cs="GHEA Grapalat"/>
          <w:sz w:val="20"/>
          <w:szCs w:val="20"/>
          <w:lang w:val="hy-AM"/>
        </w:rPr>
        <w:t>Պ</w:t>
      </w:r>
      <w:r w:rsidR="007862B1" w:rsidRPr="00260569">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260569">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685FF6C2" w14:textId="77777777" w:rsidR="007862B1" w:rsidRPr="007862B1" w:rsidRDefault="007862B1" w:rsidP="007862B1">
      <w:pPr>
        <w:jc w:val="both"/>
        <w:rPr>
          <w:rFonts w:ascii="GHEA Grapalat" w:hAnsi="GHEA Grapalat" w:cs="GHEA Grapalat"/>
          <w:sz w:val="20"/>
          <w:szCs w:val="20"/>
          <w:lang w:val="hy-AM"/>
        </w:rPr>
      </w:pPr>
    </w:p>
    <w:p w14:paraId="448A6EBB" w14:textId="77777777" w:rsidR="007862B1" w:rsidRPr="007862B1" w:rsidRDefault="007862B1" w:rsidP="00A832D3">
      <w:pPr>
        <w:numPr>
          <w:ilvl w:val="0"/>
          <w:numId w:val="2"/>
        </w:numPr>
        <w:jc w:val="center"/>
        <w:rPr>
          <w:rFonts w:ascii="GHEA Grapalat" w:hAnsi="GHEA Grapalat" w:cs="GHEA Grapalat"/>
          <w:b/>
          <w:bCs/>
          <w:sz w:val="20"/>
          <w:szCs w:val="20"/>
        </w:rPr>
      </w:pPr>
      <w:proofErr w:type="spellStart"/>
      <w:r w:rsidRPr="007862B1">
        <w:rPr>
          <w:rFonts w:ascii="GHEA Grapalat" w:hAnsi="GHEA Grapalat" w:cs="GHEA Grapalat"/>
          <w:b/>
          <w:bCs/>
          <w:sz w:val="20"/>
          <w:szCs w:val="20"/>
        </w:rPr>
        <w:t>Այլ</w:t>
      </w:r>
      <w:proofErr w:type="spellEnd"/>
      <w:r w:rsidRPr="007862B1">
        <w:rPr>
          <w:rFonts w:ascii="GHEA Grapalat" w:hAnsi="GHEA Grapalat" w:cs="GHEA Grapalat"/>
          <w:b/>
          <w:bCs/>
          <w:sz w:val="20"/>
          <w:szCs w:val="20"/>
        </w:rPr>
        <w:t xml:space="preserve"> </w:t>
      </w:r>
      <w:proofErr w:type="spellStart"/>
      <w:r w:rsidRPr="007862B1">
        <w:rPr>
          <w:rFonts w:ascii="GHEA Grapalat" w:hAnsi="GHEA Grapalat" w:cs="GHEA Grapalat"/>
          <w:b/>
          <w:bCs/>
          <w:sz w:val="20"/>
          <w:szCs w:val="20"/>
        </w:rPr>
        <w:t>պայմաններ</w:t>
      </w:r>
      <w:proofErr w:type="spellEnd"/>
    </w:p>
    <w:p w14:paraId="0DC6D840" w14:textId="77777777"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rPr>
        <w:t xml:space="preserve">2.1 </w:t>
      </w:r>
      <w:proofErr w:type="spellStart"/>
      <w:r w:rsidRPr="007862B1">
        <w:rPr>
          <w:rFonts w:ascii="GHEA Grapalat" w:hAnsi="GHEA Grapalat" w:cs="GHEA Grapalat"/>
          <w:sz w:val="20"/>
          <w:szCs w:val="20"/>
        </w:rPr>
        <w:t>Սույն</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համաձայնագիրը</w:t>
      </w:r>
      <w:proofErr w:type="spellEnd"/>
      <w:r w:rsidRPr="007862B1">
        <w:rPr>
          <w:rFonts w:ascii="GHEA Grapalat" w:hAnsi="GHEA Grapalat" w:cs="GHEA Grapalat"/>
          <w:sz w:val="20"/>
          <w:szCs w:val="20"/>
          <w:lang w:val="hy-AM"/>
        </w:rPr>
        <w:t xml:space="preserve"> և Պահանջագիրը անհետկանչելի են,</w:t>
      </w:r>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ուժի</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մեջ</w:t>
      </w:r>
      <w:proofErr w:type="spellEnd"/>
      <w:r w:rsidRPr="007862B1">
        <w:rPr>
          <w:rFonts w:ascii="GHEA Grapalat" w:hAnsi="GHEA Grapalat" w:cs="GHEA Grapalat"/>
          <w:sz w:val="20"/>
          <w:szCs w:val="20"/>
        </w:rPr>
        <w:t xml:space="preserve"> </w:t>
      </w:r>
      <w:r w:rsidRPr="007862B1">
        <w:rPr>
          <w:rFonts w:ascii="GHEA Grapalat" w:hAnsi="GHEA Grapalat" w:cs="GHEA Grapalat"/>
          <w:sz w:val="20"/>
          <w:szCs w:val="20"/>
          <w:lang w:val="hy-AM"/>
        </w:rPr>
        <w:t>են</w:t>
      </w:r>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մտնում</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Ընկերության</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կողմից</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վավերացման</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պահից</w:t>
      </w:r>
      <w:proofErr w:type="spellEnd"/>
      <w:r w:rsidRPr="007862B1">
        <w:rPr>
          <w:rFonts w:ascii="GHEA Grapalat" w:hAnsi="GHEA Grapalat" w:cs="GHEA Grapalat"/>
          <w:sz w:val="20"/>
          <w:szCs w:val="20"/>
        </w:rPr>
        <w:t xml:space="preserve"> և </w:t>
      </w:r>
      <w:proofErr w:type="spellStart"/>
      <w:r w:rsidRPr="007862B1">
        <w:rPr>
          <w:rFonts w:ascii="GHEA Grapalat" w:hAnsi="GHEA Grapalat" w:cs="GHEA Grapalat"/>
          <w:sz w:val="20"/>
          <w:szCs w:val="20"/>
        </w:rPr>
        <w:t>ուժի</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մեջ</w:t>
      </w:r>
      <w:proofErr w:type="spellEnd"/>
      <w:r w:rsidRPr="007862B1">
        <w:rPr>
          <w:rFonts w:ascii="GHEA Grapalat" w:hAnsi="GHEA Grapalat" w:cs="GHEA Grapalat"/>
          <w:sz w:val="20"/>
          <w:szCs w:val="20"/>
          <w:lang w:val="hy-AM"/>
        </w:rPr>
        <w:t xml:space="preserve"> են մինչև </w:t>
      </w:r>
      <w:proofErr w:type="spellStart"/>
      <w:r w:rsidR="00595213">
        <w:rPr>
          <w:rFonts w:ascii="GHEA Grapalat" w:hAnsi="GHEA Grapalat" w:cs="GHEA Grapalat"/>
          <w:sz w:val="20"/>
          <w:szCs w:val="20"/>
        </w:rPr>
        <w:t>Պատվիրատուի</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կողմից</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կնքված</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պայմանագրի</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կատարման</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արդյունքը</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ամբողջական</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ընդունվելու</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օրվան</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հաջորդող</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քսաներորդ</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աշխատանքային</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օրը</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ներառյալ</w:t>
      </w:r>
      <w:proofErr w:type="spellEnd"/>
      <w:r w:rsidRPr="007862B1">
        <w:rPr>
          <w:rFonts w:ascii="GHEA Grapalat" w:hAnsi="GHEA Grapalat" w:cs="GHEA Grapalat"/>
          <w:sz w:val="20"/>
          <w:szCs w:val="20"/>
        </w:rPr>
        <w:t xml:space="preserve">։ </w:t>
      </w:r>
    </w:p>
    <w:p w14:paraId="2062BA56" w14:textId="77777777"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9339BB" w14:textId="77777777"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91A6F28" w14:textId="77777777" w:rsidR="007862B1" w:rsidRPr="007862B1" w:rsidDel="00A13215"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6274285" w14:textId="77777777"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B2FE53A" w14:textId="77777777" w:rsidR="007862B1" w:rsidRPr="007862B1" w:rsidRDefault="007862B1" w:rsidP="007862B1">
      <w:pPr>
        <w:ind w:firstLine="567"/>
        <w:jc w:val="both"/>
        <w:rPr>
          <w:rFonts w:ascii="GHEA Grapalat" w:hAnsi="GHEA Grapalat" w:cs="GHEA Grapalat"/>
          <w:sz w:val="20"/>
          <w:szCs w:val="20"/>
          <w:lang w:val="hy-AM"/>
        </w:rPr>
      </w:pPr>
    </w:p>
    <w:p w14:paraId="47798DAE" w14:textId="77777777" w:rsidR="007862B1" w:rsidRPr="005E1F72" w:rsidRDefault="007862B1" w:rsidP="007862B1">
      <w:pPr>
        <w:ind w:firstLine="567"/>
        <w:jc w:val="center"/>
        <w:rPr>
          <w:rFonts w:ascii="GHEA Grapalat" w:hAnsi="GHEA Grapalat" w:cs="GHEA Grapalat"/>
          <w:sz w:val="20"/>
          <w:szCs w:val="20"/>
          <w:lang w:val="hy-AM"/>
        </w:rPr>
      </w:pPr>
      <w:r w:rsidRPr="007862B1">
        <w:rPr>
          <w:rFonts w:ascii="GHEA Grapalat" w:hAnsi="GHEA Grapalat" w:cs="GHEA Grapalat"/>
          <w:b/>
          <w:sz w:val="20"/>
          <w:szCs w:val="20"/>
          <w:lang w:val="hy-AM"/>
        </w:rPr>
        <w:t>3. Ընկերության հասցեն, բանկային վավերապայմանները`</w:t>
      </w:r>
    </w:p>
    <w:p w14:paraId="1D3D1B1D" w14:textId="77777777" w:rsidR="007862B1" w:rsidRPr="005E1F72" w:rsidRDefault="007862B1" w:rsidP="007862B1">
      <w:pPr>
        <w:jc w:val="both"/>
        <w:rPr>
          <w:rFonts w:ascii="GHEA Grapalat" w:hAnsi="GHEA Grapalat" w:cs="GHEA Grapalat"/>
          <w:sz w:val="20"/>
          <w:szCs w:val="20"/>
          <w:u w:val="single"/>
          <w:lang w:val="hy-AM"/>
        </w:rPr>
      </w:pP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p>
    <w:p w14:paraId="4C45E547" w14:textId="77777777" w:rsidR="007862B1" w:rsidRPr="005E1F72"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անվանումը</w:t>
      </w:r>
    </w:p>
    <w:p w14:paraId="3079A20C" w14:textId="77777777" w:rsidR="007862B1" w:rsidRPr="005E1F72" w:rsidRDefault="007862B1" w:rsidP="007862B1">
      <w:pPr>
        <w:jc w:val="both"/>
        <w:rPr>
          <w:rFonts w:ascii="GHEA Grapalat" w:hAnsi="GHEA Grapalat"/>
          <w:sz w:val="18"/>
          <w:szCs w:val="18"/>
          <w:u w:val="single"/>
          <w:vertAlign w:val="superscript"/>
          <w:lang w:val="hy-AM"/>
        </w:rPr>
      </w:pPr>
      <w:r w:rsidRPr="005E1F72">
        <w:rPr>
          <w:rFonts w:ascii="GHEA Grapalat" w:hAnsi="GHEA Grapalat"/>
          <w:sz w:val="18"/>
          <w:szCs w:val="18"/>
          <w:vertAlign w:val="superscript"/>
          <w:lang w:val="hy-AM"/>
        </w:rPr>
        <w:t xml:space="preserve"> </w:t>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14:paraId="454A6440" w14:textId="77777777" w:rsidR="007862B1" w:rsidRPr="005E1F72"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հասցեն</w:t>
      </w:r>
    </w:p>
    <w:p w14:paraId="51F4C670" w14:textId="77777777" w:rsidR="007862B1" w:rsidRPr="005E1F72" w:rsidRDefault="007862B1" w:rsidP="007862B1">
      <w:pPr>
        <w:jc w:val="both"/>
        <w:rPr>
          <w:rFonts w:ascii="GHEA Grapalat" w:hAnsi="GHEA Grapalat"/>
          <w:sz w:val="18"/>
          <w:szCs w:val="18"/>
          <w:u w:val="single"/>
          <w:vertAlign w:val="superscript"/>
          <w:lang w:val="hy-AM"/>
        </w:rPr>
      </w:pP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14:paraId="366D92B3" w14:textId="77777777" w:rsidR="007862B1" w:rsidRPr="003B135C"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ընկերությանը սպասարկող բանկի անվանումը</w:t>
      </w:r>
    </w:p>
    <w:p w14:paraId="24A1B8F7" w14:textId="77777777"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B41B0B2" w14:textId="77777777"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52249C1E" w14:textId="77777777"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18603B0" w14:textId="77777777"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6D485A24" w14:textId="77777777" w:rsidR="000E152F" w:rsidRPr="00631658" w:rsidRDefault="000E152F" w:rsidP="000E152F">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0BB703CD" w14:textId="77777777"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07199888" w14:textId="77777777" w:rsidR="000E152F" w:rsidRPr="00631658" w:rsidRDefault="000E152F" w:rsidP="000E152F">
      <w:pPr>
        <w:jc w:val="both"/>
        <w:rPr>
          <w:rFonts w:ascii="GHEA Grapalat" w:hAnsi="GHEA Grapalat"/>
          <w:sz w:val="20"/>
          <w:szCs w:val="20"/>
          <w:lang w:val="hy-AM"/>
        </w:rPr>
      </w:pPr>
    </w:p>
    <w:p w14:paraId="7BFD50B3" w14:textId="77777777" w:rsidR="000E152F" w:rsidRDefault="000E152F" w:rsidP="007862B1">
      <w:pPr>
        <w:jc w:val="both"/>
        <w:rPr>
          <w:rFonts w:ascii="GHEA Grapalat" w:hAnsi="GHEA Grapalat"/>
          <w:sz w:val="18"/>
          <w:szCs w:val="18"/>
          <w:u w:val="single"/>
          <w:vertAlign w:val="superscript"/>
          <w:lang w:val="hy-AM"/>
        </w:rPr>
      </w:pPr>
    </w:p>
    <w:p w14:paraId="400DE52E" w14:textId="77777777" w:rsidR="006E35C3" w:rsidRDefault="006E35C3" w:rsidP="007862B1">
      <w:pPr>
        <w:jc w:val="both"/>
        <w:rPr>
          <w:rFonts w:ascii="GHEA Grapalat" w:hAnsi="GHEA Grapalat"/>
          <w:sz w:val="18"/>
          <w:szCs w:val="18"/>
          <w:u w:val="single"/>
          <w:vertAlign w:val="superscript"/>
          <w:lang w:val="hy-AM"/>
        </w:rPr>
      </w:pPr>
    </w:p>
    <w:p w14:paraId="701DDCD1" w14:textId="77777777" w:rsidR="00334B2F" w:rsidRPr="00631658" w:rsidRDefault="00334B2F" w:rsidP="00334B2F">
      <w:pPr>
        <w:jc w:val="both"/>
        <w:rPr>
          <w:rFonts w:ascii="GHEA Grapalat" w:hAnsi="GHEA Grapalat"/>
          <w:sz w:val="20"/>
          <w:szCs w:val="20"/>
          <w:lang w:val="hy-AM"/>
        </w:rPr>
      </w:pPr>
      <w:r w:rsidRPr="00631658">
        <w:rPr>
          <w:rFonts w:ascii="GHEA Grapalat" w:hAnsi="GHEA Grapalat"/>
          <w:sz w:val="20"/>
          <w:szCs w:val="20"/>
          <w:lang w:val="hy-AM"/>
        </w:rPr>
        <w:t>Կ.Տ</w:t>
      </w:r>
    </w:p>
    <w:p w14:paraId="44AD263A" w14:textId="77777777" w:rsidR="00334B2F" w:rsidRPr="00631658" w:rsidRDefault="00334B2F" w:rsidP="00334B2F">
      <w:pPr>
        <w:jc w:val="both"/>
        <w:rPr>
          <w:rFonts w:ascii="GHEA Grapalat" w:hAnsi="GHEA Grapalat"/>
          <w:sz w:val="20"/>
          <w:szCs w:val="20"/>
          <w:lang w:val="hy-AM"/>
        </w:rPr>
      </w:pPr>
    </w:p>
    <w:p w14:paraId="41A052EA" w14:textId="77777777" w:rsidR="00334B2F" w:rsidRPr="00631658" w:rsidRDefault="00334B2F" w:rsidP="00334B2F">
      <w:pPr>
        <w:jc w:val="both"/>
        <w:rPr>
          <w:rFonts w:ascii="GHEA Grapalat" w:hAnsi="GHEA Grapalat"/>
          <w:sz w:val="20"/>
          <w:szCs w:val="20"/>
          <w:lang w:val="hy-AM"/>
        </w:rPr>
      </w:pPr>
      <w:r w:rsidRPr="00631658">
        <w:rPr>
          <w:rFonts w:ascii="GHEA Grapalat" w:hAnsi="GHEA Grapalat"/>
          <w:sz w:val="20"/>
          <w:szCs w:val="20"/>
          <w:lang w:val="hy-AM"/>
        </w:rPr>
        <w:t>Օր/ամիս/տարի</w:t>
      </w:r>
    </w:p>
    <w:p w14:paraId="3E99BEAA" w14:textId="77777777" w:rsidR="006E35C3" w:rsidRPr="0068528C" w:rsidRDefault="006E35C3" w:rsidP="007862B1">
      <w:pPr>
        <w:jc w:val="both"/>
        <w:rPr>
          <w:rFonts w:ascii="GHEA Grapalat" w:hAnsi="GHEA Grapalat"/>
          <w:sz w:val="18"/>
          <w:szCs w:val="18"/>
          <w:vertAlign w:val="superscript"/>
          <w:lang w:val="hy-AM"/>
        </w:rPr>
      </w:pPr>
    </w:p>
    <w:p w14:paraId="2B344990" w14:textId="77777777" w:rsidR="007862B1" w:rsidRPr="0068528C" w:rsidRDefault="007862B1" w:rsidP="007862B1">
      <w:pPr>
        <w:jc w:val="both"/>
        <w:rPr>
          <w:rFonts w:ascii="GHEA Grapalat" w:hAnsi="GHEA Grapalat" w:cs="GHEA Grapalat"/>
          <w:i/>
          <w:sz w:val="18"/>
          <w:szCs w:val="18"/>
          <w:lang w:val="hy-AM"/>
        </w:rPr>
      </w:pPr>
    </w:p>
    <w:p w14:paraId="0FF6EFEF" w14:textId="77777777" w:rsidR="006E35C3" w:rsidRPr="005E1F72"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5E1F72">
        <w:rPr>
          <w:rFonts w:ascii="GHEA Grapalat" w:hAnsi="GHEA Grapalat" w:cs="Sylfaen"/>
          <w:i/>
          <w:sz w:val="16"/>
          <w:szCs w:val="16"/>
          <w:lang w:val="hy-AM"/>
        </w:rPr>
        <w:t xml:space="preserve">* </w:t>
      </w:r>
      <w:r w:rsidRPr="005E1F72">
        <w:rPr>
          <w:rFonts w:ascii="GHEA Grapalat" w:hAnsi="GHEA Grapalat"/>
          <w:i/>
          <w:sz w:val="16"/>
          <w:szCs w:val="16"/>
          <w:lang w:val="hy-AM"/>
        </w:rPr>
        <w:t>լրացվում է հանձնաժողովի քարտուղարի կողմից` մինչև հրավերը տեղեկագրում հրապարակելը:</w:t>
      </w:r>
    </w:p>
    <w:p w14:paraId="0F5F5667" w14:textId="77777777" w:rsidR="00595213" w:rsidRDefault="007862B1" w:rsidP="00091EBC">
      <w:pPr>
        <w:pStyle w:val="BodyTextIndent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5E1F72" w14:paraId="082155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827832" w14:textId="77777777" w:rsidR="00595213" w:rsidRPr="005E1F72" w:rsidRDefault="00595213" w:rsidP="00CB0ADE">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4349FAA5" w14:textId="77777777" w:rsidR="00595213" w:rsidRPr="005E1F72" w:rsidRDefault="00595213" w:rsidP="00CB0ADE">
            <w:pPr>
              <w:jc w:val="center"/>
              <w:rPr>
                <w:rFonts w:ascii="GHEA Grapalat" w:hAnsi="GHEA Grapalat" w:cs="Arial"/>
                <w:bCs/>
                <w:i/>
                <w:sz w:val="20"/>
                <w:szCs w:val="20"/>
              </w:rPr>
            </w:pPr>
          </w:p>
        </w:tc>
      </w:tr>
      <w:tr w:rsidR="00595213" w:rsidRPr="005E1F72" w14:paraId="1B47306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E07723" w14:textId="77777777" w:rsidR="00595213" w:rsidRPr="005E1F72" w:rsidRDefault="00595213" w:rsidP="00CB0ADE">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595213" w:rsidRPr="005E1F72" w14:paraId="7F7715A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191CEB"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Ներկայացման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595213" w:rsidRPr="005E1F72" w14:paraId="3AB41427"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865693"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w:t>
            </w:r>
            <w:proofErr w:type="spellStart"/>
            <w:r w:rsidRPr="005E1F72">
              <w:rPr>
                <w:rFonts w:ascii="GHEA Grapalat" w:hAnsi="GHEA Grapalat" w:cs="Sylfaen"/>
                <w:sz w:val="20"/>
                <w:szCs w:val="20"/>
              </w:rPr>
              <w:t>Ընկերություն</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w:t>
            </w:r>
          </w:p>
        </w:tc>
      </w:tr>
      <w:tr w:rsidR="00595213" w:rsidRPr="005E1F72" w14:paraId="2CDEA2BD"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F256"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բանկ</w:t>
            </w:r>
            <w:proofErr w:type="spellEnd"/>
            <w:r w:rsidRPr="005E1F72">
              <w:rPr>
                <w:rFonts w:ascii="GHEA Grapalat" w:hAnsi="GHEA Grapalat" w:cs="Sylfaen"/>
                <w:sz w:val="20"/>
                <w:szCs w:val="20"/>
              </w:rPr>
              <w:t>)</w:t>
            </w:r>
            <w:r w:rsidRPr="005E1F72">
              <w:rPr>
                <w:rFonts w:ascii="GHEA Grapalat" w:hAnsi="GHEA Grapalat" w:cs="Arial"/>
                <w:sz w:val="20"/>
                <w:szCs w:val="20"/>
              </w:rPr>
              <w:t>`</w:t>
            </w:r>
          </w:p>
        </w:tc>
      </w:tr>
      <w:tr w:rsidR="00595213" w:rsidRPr="005E1F72" w14:paraId="07B73FB5"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15E9CC"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 </w:t>
            </w:r>
            <w:proofErr w:type="spellStart"/>
            <w:r w:rsidRPr="005E1F72">
              <w:rPr>
                <w:rFonts w:ascii="GHEA Grapalat" w:hAnsi="GHEA Grapalat" w:cs="Sylfaen"/>
                <w:sz w:val="20"/>
                <w:szCs w:val="20"/>
              </w:rPr>
              <w:t>հաշվի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համարը</w:t>
            </w:r>
            <w:proofErr w:type="spellEnd"/>
            <w:r w:rsidRPr="005E1F72">
              <w:rPr>
                <w:rFonts w:ascii="GHEA Grapalat" w:hAnsi="GHEA Grapalat" w:cs="Arial"/>
                <w:sz w:val="20"/>
                <w:szCs w:val="20"/>
              </w:rPr>
              <w:t>`</w:t>
            </w:r>
          </w:p>
        </w:tc>
      </w:tr>
      <w:tr w:rsidR="00595213" w:rsidRPr="005E1F72" w14:paraId="3C063E5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13BB54"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595213" w:rsidRPr="005E1F72" w14:paraId="1FD4308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9150C3"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595213" w:rsidRPr="005E1F72" w14:paraId="67B2C34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5706F6" w14:textId="5D70C19C" w:rsidR="00595213" w:rsidRPr="005E541F" w:rsidRDefault="00595213" w:rsidP="00CB0ADE">
            <w:pPr>
              <w:rPr>
                <w:rFonts w:ascii="GHEA Grapalat" w:hAnsi="GHEA Grapalat" w:cs="Arial"/>
                <w:sz w:val="20"/>
                <w:szCs w:val="20"/>
                <w:lang w:val="hy-AM"/>
              </w:rPr>
            </w:pPr>
            <w:r w:rsidRPr="005E1F72">
              <w:rPr>
                <w:rFonts w:ascii="GHEA Grapalat" w:hAnsi="GHEA Grapalat" w:cs="Sylfaen"/>
                <w:sz w:val="20"/>
                <w:szCs w:val="20"/>
                <w:lang w:val="hy-AM"/>
              </w:rPr>
              <w:t>9</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Շահառու</w:t>
            </w:r>
            <w:proofErr w:type="spellEnd"/>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Arial"/>
                <w:sz w:val="20"/>
                <w:szCs w:val="20"/>
              </w:rPr>
              <w:t>`</w:t>
            </w:r>
            <w:r w:rsidR="005E541F">
              <w:rPr>
                <w:rFonts w:ascii="GHEA Grapalat" w:hAnsi="GHEA Grapalat" w:cs="Arial"/>
                <w:sz w:val="20"/>
                <w:szCs w:val="20"/>
                <w:lang w:val="hy-AM"/>
              </w:rPr>
              <w:t xml:space="preserve"> Երևանի քաղաքապետարան</w:t>
            </w:r>
          </w:p>
        </w:tc>
      </w:tr>
      <w:tr w:rsidR="00595213" w:rsidRPr="005E1F72" w14:paraId="3D7444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F9CE82" w14:textId="77777777" w:rsidR="00595213" w:rsidRPr="005E1F72" w:rsidRDefault="00595213" w:rsidP="00CB0ADE">
            <w:pPr>
              <w:rPr>
                <w:rFonts w:ascii="GHEA Grapalat" w:hAnsi="GHEA Grapalat" w:cs="Sylfaen"/>
                <w:sz w:val="20"/>
                <w:szCs w:val="20"/>
                <w:lang w:val="ru-RU"/>
              </w:rPr>
            </w:pPr>
            <w:r w:rsidRPr="005E1F72">
              <w:rPr>
                <w:rFonts w:ascii="GHEA Grapalat" w:hAnsi="GHEA Grapalat" w:cs="Sylfaen"/>
                <w:sz w:val="20"/>
                <w:szCs w:val="20"/>
                <w:lang w:val="ru-RU"/>
              </w:rPr>
              <w:t xml:space="preserve">10. </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Շահառուի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 xml:space="preserve"> ՀԾՀ</w:t>
            </w:r>
            <w:r w:rsidRPr="005E1F72">
              <w:rPr>
                <w:rFonts w:ascii="GHEA Grapalat" w:hAnsi="GHEA Grapalat" w:cs="Sylfaen"/>
                <w:sz w:val="20"/>
                <w:szCs w:val="20"/>
                <w:lang w:val="ru-RU"/>
              </w:rPr>
              <w:t xml:space="preserve"> (</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595213" w:rsidRPr="005E1F72" w14:paraId="421CA7D0" w14:textId="77777777" w:rsidTr="00A02420">
        <w:trPr>
          <w:trHeight w:val="42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6231C9" w14:textId="34642516" w:rsidR="00595213" w:rsidRPr="005E541F" w:rsidRDefault="00595213" w:rsidP="00CB0ADE">
            <w:pPr>
              <w:rPr>
                <w:rFonts w:ascii="GHEA Grapalat" w:hAnsi="GHEA Grapalat" w:cs="Arial"/>
                <w:sz w:val="20"/>
                <w:szCs w:val="20"/>
                <w:lang w:val="hy-AM"/>
              </w:rPr>
            </w:pPr>
            <w:r w:rsidRPr="005E1F72">
              <w:rPr>
                <w:rFonts w:ascii="GHEA Grapalat" w:hAnsi="GHEA Grapalat" w:cs="Sylfaen"/>
                <w:sz w:val="20"/>
                <w:szCs w:val="20"/>
                <w:lang w:val="hy-AM"/>
              </w:rPr>
              <w:t>11</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Շահառուի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r w:rsidR="005E541F">
              <w:rPr>
                <w:rFonts w:ascii="GHEA Grapalat" w:hAnsi="GHEA Grapalat" w:cs="Arial"/>
                <w:sz w:val="20"/>
                <w:szCs w:val="20"/>
                <w:lang w:val="hy-AM"/>
              </w:rPr>
              <w:t xml:space="preserve"> </w:t>
            </w:r>
            <w:r w:rsidR="005E541F" w:rsidRPr="00F5465D">
              <w:rPr>
                <w:rFonts w:ascii="GHEA Grapalat" w:hAnsi="GHEA Grapalat"/>
                <w:sz w:val="20"/>
                <w:szCs w:val="20"/>
                <w:lang w:val="hy-AM"/>
              </w:rPr>
              <w:t>02593108</w:t>
            </w:r>
          </w:p>
        </w:tc>
      </w:tr>
      <w:tr w:rsidR="00595213" w:rsidRPr="005E1F72" w14:paraId="2B577474"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EAE74" w14:textId="48E60A20" w:rsidR="00595213" w:rsidRPr="00CA5E9D" w:rsidRDefault="00595213" w:rsidP="00794CFD">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2</w:t>
            </w:r>
            <w:r w:rsidRPr="005E1F72">
              <w:rPr>
                <w:rFonts w:ascii="GHEA Grapalat" w:hAnsi="GHEA Grapalat" w:cs="Sylfaen"/>
                <w:sz w:val="20"/>
                <w:szCs w:val="20"/>
              </w:rPr>
              <w:t>.</w:t>
            </w:r>
            <w:proofErr w:type="spellStart"/>
            <w:r w:rsidRPr="005E1F72">
              <w:rPr>
                <w:rFonts w:ascii="GHEA Grapalat" w:hAnsi="GHEA Grapalat" w:cs="Sylfaen"/>
                <w:sz w:val="20"/>
                <w:szCs w:val="20"/>
              </w:rPr>
              <w:t>Շահառուի</w:t>
            </w:r>
            <w:proofErr w:type="spellEnd"/>
            <w:r w:rsidRPr="005E1F72">
              <w:rPr>
                <w:rFonts w:ascii="GHEA Grapalat" w:hAnsi="GHEA Grapalat" w:cs="Sylfaen"/>
                <w:sz w:val="20"/>
                <w:szCs w:val="20"/>
                <w:lang w:val="hy-AM"/>
              </w:rPr>
              <w:t>ն</w:t>
            </w:r>
            <w:r w:rsidRPr="005E1F72">
              <w:rPr>
                <w:rFonts w:ascii="GHEA Grapalat" w:hAnsi="GHEA Grapalat" w:cs="Arial"/>
                <w:sz w:val="20"/>
                <w:szCs w:val="20"/>
              </w:rPr>
              <w:t xml:space="preserve"> </w:t>
            </w:r>
            <w:r w:rsidRPr="005E1F72">
              <w:rPr>
                <w:rFonts w:ascii="GHEA Grapalat" w:hAnsi="GHEA Grapalat" w:cs="Sylfaen"/>
                <w:sz w:val="20"/>
                <w:szCs w:val="20"/>
                <w:lang w:val="hy-AM"/>
              </w:rPr>
              <w:t xml:space="preserve"> սպասարկող Ֆինանսական կազմակերպություն</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բանկ</w:t>
            </w:r>
            <w:proofErr w:type="spellEnd"/>
            <w:r w:rsidRPr="005E1F72">
              <w:rPr>
                <w:rFonts w:ascii="GHEA Grapalat" w:hAnsi="GHEA Grapalat" w:cs="Sylfaen"/>
                <w:sz w:val="20"/>
                <w:szCs w:val="20"/>
              </w:rPr>
              <w:t>)</w:t>
            </w:r>
            <w:r w:rsidRPr="005E1F72">
              <w:rPr>
                <w:rFonts w:ascii="GHEA Grapalat" w:hAnsi="GHEA Grapalat" w:cs="Arial"/>
                <w:sz w:val="20"/>
                <w:szCs w:val="20"/>
              </w:rPr>
              <w:t>`</w:t>
            </w:r>
            <w:r w:rsidR="00CA5E9D">
              <w:rPr>
                <w:rFonts w:ascii="GHEA Grapalat" w:hAnsi="GHEA Grapalat" w:cs="Arial"/>
                <w:sz w:val="20"/>
                <w:szCs w:val="20"/>
                <w:lang w:val="hy-AM"/>
              </w:rPr>
              <w:t xml:space="preserve"> </w:t>
            </w:r>
            <w:r w:rsidR="00CA5E9D" w:rsidRPr="00F5465D">
              <w:rPr>
                <w:rFonts w:ascii="GHEA Grapalat" w:hAnsi="GHEA Grapalat" w:cs="Arial"/>
                <w:sz w:val="20"/>
                <w:szCs w:val="20"/>
                <w:lang w:val="hy-AM"/>
              </w:rPr>
              <w:t xml:space="preserve"> </w:t>
            </w:r>
            <w:r w:rsidR="00794CFD">
              <w:rPr>
                <w:rFonts w:ascii="GHEA Grapalat" w:hAnsi="GHEA Grapalat" w:cs="Arial"/>
                <w:sz w:val="20"/>
                <w:szCs w:val="20"/>
                <w:lang w:val="hy-AM"/>
              </w:rPr>
              <w:t>ՀՀ Ֆինանսների նախարարության գործառնական վարչություն</w:t>
            </w:r>
          </w:p>
        </w:tc>
      </w:tr>
      <w:tr w:rsidR="00595213" w:rsidRPr="005E1F72" w14:paraId="14FC005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1B5796" w14:textId="06C90071" w:rsidR="00595213" w:rsidRPr="005E541F" w:rsidRDefault="00595213" w:rsidP="00CB0ADE">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3</w:t>
            </w:r>
            <w:r w:rsidRPr="005E1F72">
              <w:rPr>
                <w:rFonts w:ascii="GHEA Grapalat" w:hAnsi="GHEA Grapalat" w:cs="Sylfaen"/>
                <w:sz w:val="20"/>
                <w:szCs w:val="20"/>
              </w:rPr>
              <w:t>.</w:t>
            </w:r>
            <w:proofErr w:type="spellStart"/>
            <w:r w:rsidRPr="005E1F72">
              <w:rPr>
                <w:rFonts w:ascii="GHEA Grapalat" w:hAnsi="GHEA Grapalat" w:cs="Sylfaen"/>
                <w:sz w:val="20"/>
                <w:szCs w:val="20"/>
              </w:rPr>
              <w:t>Շահառուի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հաշվի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համարը</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հշ</w:t>
            </w:r>
            <w:r w:rsidRPr="005E1F72">
              <w:rPr>
                <w:rFonts w:ascii="GHEA Grapalat" w:hAnsi="GHEA Grapalat" w:cs="Arial"/>
                <w:sz w:val="20"/>
                <w:szCs w:val="20"/>
              </w:rPr>
              <w:t>.N</w:t>
            </w:r>
            <w:proofErr w:type="spellEnd"/>
            <w:r w:rsidRPr="005E1F72">
              <w:rPr>
                <w:rFonts w:ascii="GHEA Grapalat" w:hAnsi="GHEA Grapalat" w:cs="Arial"/>
                <w:sz w:val="20"/>
                <w:szCs w:val="20"/>
              </w:rPr>
              <w:t>)</w:t>
            </w:r>
            <w:r w:rsidR="005E541F">
              <w:rPr>
                <w:rFonts w:ascii="GHEA Grapalat" w:hAnsi="GHEA Grapalat" w:cs="Arial"/>
                <w:sz w:val="20"/>
                <w:szCs w:val="20"/>
                <w:lang w:val="hy-AM"/>
              </w:rPr>
              <w:t xml:space="preserve"> </w:t>
            </w:r>
            <w:r w:rsidR="005E541F" w:rsidRPr="00204CB9">
              <w:rPr>
                <w:rFonts w:ascii="GHEA Grapalat" w:hAnsi="GHEA Grapalat" w:cs="Arial"/>
                <w:b/>
                <w:sz w:val="20"/>
                <w:szCs w:val="20"/>
                <w:lang w:val="hy-AM"/>
              </w:rPr>
              <w:t>900015211429</w:t>
            </w:r>
          </w:p>
        </w:tc>
      </w:tr>
      <w:tr w:rsidR="00595213" w:rsidRPr="005E1F72" w14:paraId="51301CC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5E432"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w:t>
            </w:r>
            <w:proofErr w:type="spellStart"/>
            <w:r w:rsidRPr="005E1F72">
              <w:rPr>
                <w:rFonts w:ascii="GHEA Grapalat" w:hAnsi="GHEA Grapalat" w:cs="Sylfaen"/>
                <w:sz w:val="20"/>
                <w:szCs w:val="20"/>
              </w:rPr>
              <w:t>Գումարը</w:t>
            </w:r>
            <w:proofErr w:type="spellEnd"/>
            <w:r w:rsidRPr="005E1F72">
              <w:rPr>
                <w:rFonts w:ascii="GHEA Grapalat" w:hAnsi="GHEA Grapalat" w:cs="Arial"/>
                <w:sz w:val="20"/>
                <w:szCs w:val="20"/>
              </w:rPr>
              <w:t xml:space="preserve"> </w:t>
            </w:r>
            <w:r w:rsidRPr="005E1F72">
              <w:rPr>
                <w:rFonts w:ascii="GHEA Grapalat" w:hAnsi="GHEA Grapalat" w:cs="Arial"/>
                <w:sz w:val="20"/>
                <w:szCs w:val="20"/>
                <w:lang w:val="ru-RU"/>
              </w:rPr>
              <w:t>(</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Sylfaen"/>
                <w:sz w:val="20"/>
                <w:szCs w:val="20"/>
                <w:lang w:val="ru-RU"/>
              </w:rPr>
              <w:t>)</w:t>
            </w:r>
            <w:r w:rsidRPr="005E1F72">
              <w:rPr>
                <w:rFonts w:ascii="GHEA Grapalat" w:hAnsi="GHEA Grapalat" w:cs="Arial"/>
                <w:sz w:val="20"/>
                <w:szCs w:val="20"/>
              </w:rPr>
              <w:t>`</w:t>
            </w:r>
          </w:p>
        </w:tc>
      </w:tr>
      <w:tr w:rsidR="00595213" w:rsidRPr="005E1F72" w14:paraId="0D0CDED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CD6E4A"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Sylfaen"/>
                <w:sz w:val="20"/>
                <w:szCs w:val="20"/>
              </w:rPr>
              <w:t>)</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595213" w:rsidRPr="005E1F72" w14:paraId="2171DA9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CE4675" w14:textId="39AF2409" w:rsidR="00595213" w:rsidRPr="005E541F" w:rsidRDefault="00595213" w:rsidP="00CB0ADE">
            <w:pPr>
              <w:rPr>
                <w:rFonts w:ascii="GHEA Grapalat" w:hAnsi="GHEA Grapalat" w:cs="Arial"/>
                <w:sz w:val="20"/>
                <w:szCs w:val="20"/>
                <w:lang w:val="hy-AM"/>
              </w:rPr>
            </w:pPr>
            <w:r w:rsidRPr="005E1F72">
              <w:rPr>
                <w:rFonts w:ascii="GHEA Grapalat" w:hAnsi="GHEA Grapalat" w:cs="Sylfaen"/>
                <w:sz w:val="20"/>
                <w:szCs w:val="20"/>
              </w:rPr>
              <w:t>1</w:t>
            </w:r>
            <w:r w:rsidRPr="005E541F">
              <w:rPr>
                <w:rFonts w:ascii="GHEA Grapalat" w:hAnsi="GHEA Grapalat" w:cs="Sylfaen"/>
                <w:sz w:val="20"/>
                <w:szCs w:val="20"/>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կոդով</w:t>
            </w:r>
            <w:proofErr w:type="spellEnd"/>
            <w:r w:rsidRPr="005E1F72">
              <w:rPr>
                <w:rFonts w:ascii="GHEA Grapalat" w:hAnsi="GHEA Grapalat" w:cs="Arial"/>
                <w:sz w:val="20"/>
                <w:szCs w:val="20"/>
              </w:rPr>
              <w:t>)`</w:t>
            </w:r>
            <w:r w:rsidR="005E541F">
              <w:rPr>
                <w:rFonts w:ascii="GHEA Grapalat" w:hAnsi="GHEA Grapalat" w:cs="Arial"/>
                <w:sz w:val="20"/>
                <w:szCs w:val="20"/>
                <w:lang w:val="hy-AM"/>
              </w:rPr>
              <w:t xml:space="preserve"> </w:t>
            </w:r>
            <w:r w:rsidR="005E541F" w:rsidRPr="00F5465D">
              <w:rPr>
                <w:rFonts w:ascii="GHEA Grapalat" w:hAnsi="GHEA Grapalat" w:cs="Arial"/>
                <w:sz w:val="20"/>
                <w:szCs w:val="20"/>
              </w:rPr>
              <w:t xml:space="preserve"> AMD </w:t>
            </w:r>
            <w:r w:rsidR="005E541F" w:rsidRPr="00F5465D">
              <w:rPr>
                <w:rFonts w:ascii="GHEA Grapalat" w:hAnsi="GHEA Grapalat" w:cs="Arial"/>
                <w:sz w:val="20"/>
                <w:szCs w:val="20"/>
                <w:lang w:val="hy-AM"/>
              </w:rPr>
              <w:t>ՀՀ դրամ</w:t>
            </w:r>
          </w:p>
        </w:tc>
      </w:tr>
      <w:tr w:rsidR="00595213" w:rsidRPr="005E1F72" w14:paraId="4C58C4F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DC5FED" w14:textId="77777777" w:rsidR="00595213" w:rsidRPr="005E1F72" w:rsidRDefault="00595213" w:rsidP="00CB0ADE">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w:t>
            </w:r>
            <w:proofErr w:type="spellStart"/>
            <w:r w:rsidRPr="005E1F72">
              <w:rPr>
                <w:rFonts w:ascii="GHEA Grapalat" w:hAnsi="GHEA Grapalat" w:cs="Sylfaen"/>
                <w:sz w:val="20"/>
                <w:szCs w:val="20"/>
              </w:rPr>
              <w:t>Գործարքի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վճարման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նպատակը</w:t>
            </w:r>
            <w:proofErr w:type="spellEnd"/>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proofErr w:type="spellStart"/>
            <w:r w:rsidR="00631658">
              <w:rPr>
                <w:rFonts w:ascii="GHEA Grapalat" w:hAnsi="GHEA Grapalat" w:cs="Sylfaen"/>
                <w:bCs/>
                <w:i/>
                <w:sz w:val="20"/>
                <w:szCs w:val="20"/>
              </w:rPr>
              <w:t>որակավորման</w:t>
            </w:r>
            <w:proofErr w:type="spellEnd"/>
            <w:r w:rsidR="00631658">
              <w:rPr>
                <w:rFonts w:ascii="GHEA Grapalat" w:hAnsi="GHEA Grapalat" w:cs="Sylfaen"/>
                <w:bCs/>
                <w:i/>
                <w:sz w:val="20"/>
                <w:szCs w:val="20"/>
              </w:rPr>
              <w:t xml:space="preserve"> </w:t>
            </w:r>
            <w:proofErr w:type="spellStart"/>
            <w:r w:rsidR="00631658">
              <w:rPr>
                <w:rFonts w:ascii="GHEA Grapalat" w:hAnsi="GHEA Grapalat" w:cs="Sylfaen"/>
                <w:bCs/>
                <w:i/>
                <w:sz w:val="20"/>
                <w:szCs w:val="20"/>
              </w:rPr>
              <w:t>ա</w:t>
            </w:r>
            <w:r w:rsidRPr="005E1F72">
              <w:rPr>
                <w:rFonts w:ascii="GHEA Grapalat" w:hAnsi="GHEA Grapalat" w:cs="Sylfaen"/>
                <w:bCs/>
                <w:i/>
                <w:sz w:val="20"/>
                <w:szCs w:val="20"/>
              </w:rPr>
              <w:t>պահովմ</w:t>
            </w:r>
            <w:proofErr w:type="spellEnd"/>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595213" w:rsidRPr="005E1F72" w14:paraId="1B4444A9"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3C261018" w14:textId="7F202D12" w:rsidR="00595213" w:rsidRPr="00BA06C2" w:rsidRDefault="00595213" w:rsidP="00CB0ADE">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proofErr w:type="spellStart"/>
            <w:r w:rsidRPr="005E1F72">
              <w:rPr>
                <w:rFonts w:ascii="GHEA Grapalat" w:hAnsi="GHEA Grapalat" w:cs="Sylfaen"/>
                <w:sz w:val="20"/>
                <w:szCs w:val="20"/>
              </w:rPr>
              <w:t>այմանագրի</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ծածկագիրը</w:t>
            </w:r>
            <w:proofErr w:type="spellEnd"/>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r w:rsidR="000521E1">
              <w:rPr>
                <w:rFonts w:ascii="GHEA Grapalat" w:hAnsi="GHEA Grapalat" w:cs="Sylfaen"/>
                <w:sz w:val="20"/>
                <w:szCs w:val="20"/>
                <w:lang w:val="hy-AM"/>
              </w:rPr>
              <w:t xml:space="preserve"> </w:t>
            </w:r>
            <w:r w:rsidR="000521E1">
              <w:rPr>
                <w:rFonts w:ascii="GHEA Grapalat" w:hAnsi="GHEA Grapalat"/>
                <w:b/>
                <w:lang w:val="hy-AM"/>
              </w:rPr>
              <w:t xml:space="preserve"> </w:t>
            </w:r>
            <w:r w:rsidR="00A05E6A" w:rsidRPr="000E2660">
              <w:rPr>
                <w:rFonts w:ascii="GHEA Grapalat" w:hAnsi="GHEA Grapalat"/>
                <w:b/>
                <w:sz w:val="20"/>
                <w:highlight w:val="yellow"/>
                <w:lang w:val="hy-AM"/>
              </w:rPr>
              <w:t>ԵՔ-ԳՀԱՊՁԲ-2</w:t>
            </w:r>
            <w:r w:rsidR="007602CF" w:rsidRPr="000E2660">
              <w:rPr>
                <w:rFonts w:ascii="GHEA Grapalat" w:hAnsi="GHEA Grapalat"/>
                <w:b/>
                <w:sz w:val="20"/>
                <w:highlight w:val="yellow"/>
                <w:lang w:val="hy-AM"/>
              </w:rPr>
              <w:t>6</w:t>
            </w:r>
            <w:r w:rsidR="00A05E6A" w:rsidRPr="000E2660">
              <w:rPr>
                <w:rFonts w:ascii="GHEA Grapalat" w:hAnsi="GHEA Grapalat"/>
                <w:b/>
                <w:sz w:val="20"/>
                <w:highlight w:val="yellow"/>
                <w:lang w:val="hy-AM"/>
              </w:rPr>
              <w:t>/</w:t>
            </w:r>
            <w:r w:rsidR="007602CF" w:rsidRPr="000E2660">
              <w:rPr>
                <w:rFonts w:ascii="GHEA Grapalat" w:hAnsi="GHEA Grapalat"/>
                <w:b/>
                <w:sz w:val="20"/>
                <w:highlight w:val="yellow"/>
                <w:lang w:val="hy-AM"/>
              </w:rPr>
              <w:t>3</w:t>
            </w:r>
          </w:p>
        </w:tc>
      </w:tr>
      <w:tr w:rsidR="00595213" w:rsidRPr="005E1F72" w14:paraId="26F4F717" w14:textId="77777777" w:rsidTr="00BA06C2">
        <w:trPr>
          <w:trHeight w:val="66"/>
        </w:trPr>
        <w:tc>
          <w:tcPr>
            <w:tcW w:w="10980" w:type="dxa"/>
            <w:gridSpan w:val="2"/>
            <w:tcBorders>
              <w:left w:val="single" w:sz="4" w:space="0" w:color="auto"/>
              <w:bottom w:val="single" w:sz="4" w:space="0" w:color="auto"/>
              <w:right w:val="single" w:sz="4" w:space="0" w:color="000000"/>
            </w:tcBorders>
            <w:noWrap/>
            <w:vAlign w:val="bottom"/>
          </w:tcPr>
          <w:p w14:paraId="250AB600" w14:textId="77777777" w:rsidR="00595213" w:rsidRPr="005E1F72" w:rsidRDefault="00595213" w:rsidP="00CB0ADE">
            <w:pPr>
              <w:rPr>
                <w:rFonts w:ascii="GHEA Grapalat" w:hAnsi="GHEA Grapalat" w:cs="Arial"/>
                <w:sz w:val="20"/>
                <w:szCs w:val="20"/>
                <w:lang w:val="hy-AM"/>
              </w:rPr>
            </w:pPr>
          </w:p>
        </w:tc>
      </w:tr>
      <w:tr w:rsidR="00595213" w:rsidRPr="005E1F72" w14:paraId="33CFE8C6"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B80613" w14:textId="77777777" w:rsidR="00595213" w:rsidRPr="005E1F72" w:rsidRDefault="00595213" w:rsidP="00CB0ADE">
            <w:pPr>
              <w:rPr>
                <w:rFonts w:ascii="GHEA Grapalat" w:hAnsi="GHEA Grapalat" w:cs="Sylfaen"/>
                <w:sz w:val="20"/>
                <w:szCs w:val="20"/>
                <w:lang w:val="hy-AM"/>
              </w:rPr>
            </w:pPr>
            <w:r w:rsidRPr="002E52A2">
              <w:rPr>
                <w:rFonts w:ascii="GHEA Grapalat" w:hAnsi="GHEA Grapalat" w:cs="Sylfaen"/>
                <w:sz w:val="20"/>
                <w:szCs w:val="20"/>
                <w:lang w:val="hy-AM"/>
              </w:rPr>
              <w:t>19. Վճարման պայմանները՝                                &lt;ակցեպտավորված վճարում&gt;</w:t>
            </w:r>
          </w:p>
          <w:p w14:paraId="14CDBCC7" w14:textId="77777777" w:rsidR="00595213" w:rsidRPr="005E1F72" w:rsidRDefault="00595213" w:rsidP="00CB0ADE">
            <w:pPr>
              <w:rPr>
                <w:rFonts w:ascii="GHEA Grapalat" w:hAnsi="GHEA Grapalat" w:cs="Sylfaen"/>
                <w:sz w:val="20"/>
                <w:szCs w:val="20"/>
                <w:lang w:val="ru-RU"/>
              </w:rPr>
            </w:pPr>
          </w:p>
        </w:tc>
      </w:tr>
      <w:tr w:rsidR="00595213" w:rsidRPr="005E1F72" w14:paraId="4B016AB2" w14:textId="77777777" w:rsidTr="00AA7E0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21BC89"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proofErr w:type="spellStart"/>
            <w:r w:rsidRPr="005E1F72">
              <w:rPr>
                <w:rFonts w:ascii="GHEA Grapalat" w:hAnsi="GHEA Grapalat" w:cs="Sylfaen"/>
                <w:sz w:val="20"/>
                <w:szCs w:val="20"/>
              </w:rPr>
              <w:t>էջ</w:t>
            </w:r>
            <w:proofErr w:type="spellEnd"/>
          </w:p>
          <w:p w14:paraId="0B4AADFD" w14:textId="77777777" w:rsidR="00595213" w:rsidRPr="005E1F72" w:rsidRDefault="00595213" w:rsidP="00CB0ADE">
            <w:pPr>
              <w:rPr>
                <w:rFonts w:ascii="GHEA Grapalat" w:hAnsi="GHEA Grapalat" w:cs="Sylfaen"/>
                <w:sz w:val="20"/>
                <w:szCs w:val="20"/>
                <w:lang w:val="hy-AM"/>
              </w:rPr>
            </w:pPr>
          </w:p>
        </w:tc>
      </w:tr>
      <w:tr w:rsidR="00595213" w:rsidRPr="005E1F72" w14:paraId="071AE05A" w14:textId="77777777" w:rsidTr="00AA7E0D">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14:paraId="106719D1" w14:textId="77777777" w:rsidR="00595213" w:rsidRPr="005E1F72" w:rsidRDefault="00595213" w:rsidP="00CB0ADE">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 xml:space="preserve">ա. </w:t>
            </w:r>
            <w:proofErr w:type="spellStart"/>
            <w:r w:rsidRPr="005E1F72">
              <w:rPr>
                <w:rFonts w:ascii="GHEA Grapalat" w:hAnsi="GHEA Grapalat" w:cs="Sylfaen"/>
                <w:sz w:val="20"/>
                <w:szCs w:val="20"/>
              </w:rPr>
              <w:t>Շահառուի</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ստորագրությունները</w:t>
            </w:r>
            <w:proofErr w:type="spellEnd"/>
          </w:p>
          <w:p w14:paraId="5E5610A9" w14:textId="77777777" w:rsidR="00595213" w:rsidRPr="005E1F72" w:rsidRDefault="00595213" w:rsidP="00CB0ADE">
            <w:pPr>
              <w:rPr>
                <w:rFonts w:ascii="GHEA Grapalat" w:hAnsi="GHEA Grapalat" w:cs="Sylfaen"/>
                <w:sz w:val="20"/>
                <w:szCs w:val="20"/>
              </w:rPr>
            </w:pPr>
          </w:p>
          <w:p w14:paraId="26CA03E7" w14:textId="77777777" w:rsidR="00595213" w:rsidRPr="005E1F72" w:rsidRDefault="00595213" w:rsidP="00CB0ADE">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2F048CF6" w14:textId="77777777" w:rsidR="00595213" w:rsidRPr="005E1F72" w:rsidRDefault="00595213" w:rsidP="00CB0ADE">
            <w:pPr>
              <w:rPr>
                <w:rFonts w:ascii="GHEA Grapalat" w:hAnsi="GHEA Grapalat" w:cs="Tahoma"/>
                <w:color w:val="000000"/>
                <w:sz w:val="20"/>
                <w:szCs w:val="20"/>
              </w:rPr>
            </w:pPr>
          </w:p>
          <w:p w14:paraId="5CA07D40" w14:textId="77777777" w:rsidR="00595213" w:rsidRPr="005E1F72" w:rsidRDefault="00595213" w:rsidP="00CB0ADE">
            <w:pPr>
              <w:rPr>
                <w:rFonts w:ascii="GHEA Grapalat" w:hAnsi="GHEA Grapalat" w:cs="Sylfaen"/>
                <w:sz w:val="20"/>
                <w:szCs w:val="20"/>
              </w:rPr>
            </w:pPr>
          </w:p>
          <w:p w14:paraId="13F1EFD2" w14:textId="77777777" w:rsidR="00595213" w:rsidRPr="005E1F72" w:rsidRDefault="00595213" w:rsidP="00CB0ADE">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438A1086" w14:textId="77777777" w:rsidR="00595213" w:rsidRPr="005E1F72" w:rsidRDefault="00595213" w:rsidP="00CB0ADE">
            <w:pPr>
              <w:rPr>
                <w:rFonts w:ascii="GHEA Grapalat" w:hAnsi="GHEA Grapalat" w:cs="Sylfaen"/>
                <w:sz w:val="20"/>
                <w:szCs w:val="20"/>
              </w:rPr>
            </w:pPr>
          </w:p>
          <w:p w14:paraId="22A8B83A"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3DB050DA"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                                                                             Կ.Տ.</w:t>
            </w:r>
          </w:p>
          <w:p w14:paraId="301A957C" w14:textId="77777777" w:rsidR="00595213" w:rsidRPr="005E1F72" w:rsidRDefault="00595213" w:rsidP="00CB0ADE">
            <w:pPr>
              <w:rPr>
                <w:rFonts w:ascii="GHEA Grapalat" w:hAnsi="GHEA Grapalat" w:cs="Sylfaen"/>
                <w:sz w:val="20"/>
                <w:szCs w:val="20"/>
              </w:rPr>
            </w:pPr>
          </w:p>
        </w:tc>
        <w:tc>
          <w:tcPr>
            <w:tcW w:w="5364" w:type="dxa"/>
            <w:tcBorders>
              <w:top w:val="single" w:sz="4" w:space="0" w:color="auto"/>
              <w:left w:val="nil"/>
              <w:bottom w:val="single" w:sz="4" w:space="0" w:color="auto"/>
              <w:right w:val="single" w:sz="4" w:space="0" w:color="auto"/>
            </w:tcBorders>
            <w:noWrap/>
            <w:vAlign w:val="bottom"/>
          </w:tcPr>
          <w:p w14:paraId="06E58B2B" w14:textId="77777777" w:rsidR="00595213" w:rsidRPr="005E1F72" w:rsidRDefault="00595213" w:rsidP="00CB0ADE">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rPr>
              <w:t xml:space="preserve"> ստորագրությունները`</w:t>
            </w:r>
          </w:p>
          <w:p w14:paraId="2F18B149" w14:textId="77777777" w:rsidR="00595213" w:rsidRPr="005E1F72" w:rsidRDefault="00595213" w:rsidP="00CB0ADE">
            <w:pPr>
              <w:jc w:val="right"/>
              <w:rPr>
                <w:rFonts w:ascii="GHEA Grapalat" w:hAnsi="GHEA Grapalat" w:cs="Sylfaen"/>
                <w:sz w:val="20"/>
                <w:szCs w:val="20"/>
              </w:rPr>
            </w:pPr>
          </w:p>
          <w:p w14:paraId="61560DFE" w14:textId="77777777" w:rsidR="00595213" w:rsidRPr="005E1F72" w:rsidRDefault="00595213" w:rsidP="00CB0ADE">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3D63A643" w14:textId="77777777" w:rsidR="00595213" w:rsidRPr="005E1F72" w:rsidRDefault="00595213" w:rsidP="00CB0ADE">
            <w:pPr>
              <w:jc w:val="right"/>
              <w:rPr>
                <w:rFonts w:ascii="GHEA Grapalat" w:hAnsi="GHEA Grapalat" w:cs="Tahoma"/>
                <w:color w:val="000000"/>
                <w:sz w:val="20"/>
                <w:szCs w:val="20"/>
              </w:rPr>
            </w:pPr>
          </w:p>
          <w:p w14:paraId="32EE1BC7" w14:textId="77777777" w:rsidR="00595213" w:rsidRPr="005E1F72" w:rsidRDefault="00595213" w:rsidP="00CB0ADE">
            <w:pPr>
              <w:jc w:val="right"/>
              <w:rPr>
                <w:rFonts w:ascii="GHEA Grapalat" w:hAnsi="GHEA Grapalat" w:cs="Tahoma"/>
                <w:color w:val="000000"/>
                <w:sz w:val="20"/>
                <w:szCs w:val="20"/>
              </w:rPr>
            </w:pPr>
          </w:p>
          <w:p w14:paraId="73AC670C" w14:textId="77777777" w:rsidR="00595213" w:rsidRPr="005E1F72" w:rsidRDefault="00595213" w:rsidP="00CB0ADE">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37FA3BAF" w14:textId="77777777" w:rsidR="00595213" w:rsidRPr="005E1F72" w:rsidRDefault="00595213" w:rsidP="00CB0ADE">
            <w:pPr>
              <w:jc w:val="right"/>
              <w:rPr>
                <w:rFonts w:ascii="GHEA Grapalat" w:hAnsi="GHEA Grapalat" w:cs="Sylfaen"/>
                <w:sz w:val="20"/>
                <w:szCs w:val="20"/>
              </w:rPr>
            </w:pPr>
          </w:p>
          <w:p w14:paraId="15D07A06" w14:textId="77777777" w:rsidR="00595213" w:rsidRPr="005E1F72" w:rsidRDefault="00595213" w:rsidP="00CB0ADE">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79E5FCA9" w14:textId="77777777" w:rsidR="00595213" w:rsidRPr="005E1F72" w:rsidRDefault="00595213" w:rsidP="00CB0ADE">
            <w:pPr>
              <w:jc w:val="right"/>
              <w:rPr>
                <w:rFonts w:ascii="GHEA Grapalat" w:hAnsi="GHEA Grapalat" w:cs="Sylfaen"/>
                <w:sz w:val="20"/>
                <w:szCs w:val="20"/>
              </w:rPr>
            </w:pPr>
          </w:p>
        </w:tc>
      </w:tr>
      <w:tr w:rsidR="00595213" w:rsidRPr="005E1F72" w14:paraId="61E7E5F8" w14:textId="77777777" w:rsidTr="00AA7E0D">
        <w:trPr>
          <w:trHeight w:val="2058"/>
        </w:trPr>
        <w:tc>
          <w:tcPr>
            <w:tcW w:w="5616" w:type="dxa"/>
            <w:tcBorders>
              <w:top w:val="single" w:sz="4" w:space="0" w:color="auto"/>
              <w:left w:val="single" w:sz="4" w:space="0" w:color="auto"/>
              <w:bottom w:val="single" w:sz="4" w:space="0" w:color="auto"/>
              <w:right w:val="single" w:sz="4" w:space="0" w:color="auto"/>
            </w:tcBorders>
            <w:noWrap/>
            <w:vAlign w:val="bottom"/>
          </w:tcPr>
          <w:p w14:paraId="2D1D8109" w14:textId="77777777" w:rsidR="00595213" w:rsidRPr="005E1F72" w:rsidRDefault="00595213" w:rsidP="00CB0ADE">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5FEC13C7" w14:textId="77777777" w:rsidR="00595213" w:rsidRPr="005E1F72" w:rsidRDefault="00595213" w:rsidP="00CB0ADE">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7EBFAD81" w14:textId="77777777" w:rsidR="00595213" w:rsidRPr="005E1F72" w:rsidRDefault="00595213" w:rsidP="00CB0ADE">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1A702381"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  </w:t>
            </w:r>
          </w:p>
          <w:p w14:paraId="5B0EC63B"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60D7B261" w14:textId="77777777" w:rsidR="00595213" w:rsidRPr="005E1F72" w:rsidRDefault="00595213" w:rsidP="00CB0ADE">
            <w:pPr>
              <w:rPr>
                <w:rFonts w:ascii="GHEA Grapalat" w:hAnsi="GHEA Grapalat" w:cs="Tahoma"/>
                <w:color w:val="000000"/>
                <w:sz w:val="20"/>
                <w:szCs w:val="20"/>
              </w:rPr>
            </w:pPr>
          </w:p>
          <w:p w14:paraId="4DE3111F" w14:textId="77777777" w:rsidR="00595213" w:rsidRPr="005E1F72" w:rsidRDefault="00595213" w:rsidP="00CB0ADE">
            <w:pPr>
              <w:rPr>
                <w:rFonts w:ascii="GHEA Grapalat" w:hAnsi="GHEA Grapalat" w:cs="Arial"/>
                <w:sz w:val="20"/>
                <w:szCs w:val="20"/>
              </w:rPr>
            </w:pPr>
          </w:p>
        </w:tc>
        <w:tc>
          <w:tcPr>
            <w:tcW w:w="5364" w:type="dxa"/>
            <w:tcBorders>
              <w:top w:val="single" w:sz="4" w:space="0" w:color="auto"/>
              <w:left w:val="nil"/>
              <w:bottom w:val="single" w:sz="4" w:space="0" w:color="auto"/>
              <w:right w:val="single" w:sz="4" w:space="0" w:color="auto"/>
            </w:tcBorders>
            <w:noWrap/>
            <w:vAlign w:val="bottom"/>
          </w:tcPr>
          <w:p w14:paraId="1B14C2F5" w14:textId="77777777" w:rsidR="00595213" w:rsidRPr="005E1F72" w:rsidRDefault="00595213" w:rsidP="00CB0ADE">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0687EBAD" w14:textId="77777777" w:rsidR="00595213" w:rsidRPr="005E1F72" w:rsidRDefault="00595213" w:rsidP="00CB0ADE">
            <w:pPr>
              <w:jc w:val="right"/>
              <w:rPr>
                <w:rFonts w:ascii="GHEA Grapalat" w:hAnsi="GHEA Grapalat" w:cs="Tahoma"/>
                <w:color w:val="000000"/>
                <w:sz w:val="20"/>
                <w:szCs w:val="20"/>
              </w:rPr>
            </w:pPr>
          </w:p>
          <w:p w14:paraId="276907F1" w14:textId="77777777" w:rsidR="00595213" w:rsidRPr="005E1F72" w:rsidRDefault="00595213" w:rsidP="00CB0ADE">
            <w:pPr>
              <w:jc w:val="right"/>
              <w:rPr>
                <w:rFonts w:ascii="GHEA Grapalat" w:hAnsi="GHEA Grapalat" w:cs="Tahoma"/>
                <w:color w:val="000000"/>
                <w:sz w:val="20"/>
                <w:szCs w:val="20"/>
              </w:rPr>
            </w:pPr>
          </w:p>
          <w:p w14:paraId="036275F5" w14:textId="77777777" w:rsidR="00595213" w:rsidRPr="005E1F72" w:rsidRDefault="00595213" w:rsidP="00CB0ADE">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7353DD77" w14:textId="77777777" w:rsidR="00595213" w:rsidRPr="005E1F72" w:rsidRDefault="00595213" w:rsidP="00CB0ADE">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73641789" w14:textId="77777777" w:rsidR="00595213" w:rsidRPr="005E1F72" w:rsidRDefault="00595213" w:rsidP="00CB0ADE">
            <w:pPr>
              <w:jc w:val="right"/>
              <w:rPr>
                <w:rFonts w:ascii="GHEA Grapalat" w:hAnsi="GHEA Grapalat" w:cs="Arial"/>
                <w:sz w:val="20"/>
                <w:szCs w:val="20"/>
                <w:lang w:val="hy-AM"/>
              </w:rPr>
            </w:pPr>
          </w:p>
        </w:tc>
      </w:tr>
      <w:tr w:rsidR="00595213" w:rsidRPr="005E1F72" w14:paraId="1E0C641E" w14:textId="77777777" w:rsidTr="00AA7E0D">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14:paraId="186E3709"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lastRenderedPageBreak/>
              <w:t>24.բ.                                                       Կ.Տ.</w:t>
            </w:r>
          </w:p>
          <w:p w14:paraId="574202E0" w14:textId="77777777" w:rsidR="00595213" w:rsidRPr="005E1F72" w:rsidRDefault="00595213" w:rsidP="00CB0ADE">
            <w:pPr>
              <w:rPr>
                <w:rFonts w:ascii="GHEA Grapalat" w:hAnsi="GHEA Grapalat" w:cs="Sylfaen"/>
                <w:sz w:val="20"/>
                <w:szCs w:val="20"/>
              </w:rPr>
            </w:pPr>
          </w:p>
          <w:p w14:paraId="1A752478" w14:textId="77777777" w:rsidR="00595213" w:rsidRPr="005E1F72" w:rsidRDefault="00595213" w:rsidP="00CB0ADE">
            <w:pPr>
              <w:rPr>
                <w:rFonts w:ascii="GHEA Grapalat" w:hAnsi="GHEA Grapalat" w:cs="Sylfaen"/>
                <w:sz w:val="20"/>
                <w:szCs w:val="20"/>
              </w:rPr>
            </w:pPr>
          </w:p>
          <w:p w14:paraId="1B04C1F3" w14:textId="77777777" w:rsidR="00595213" w:rsidRPr="005E1F72" w:rsidRDefault="00595213" w:rsidP="00CB0ADE">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20913D27" w14:textId="77777777" w:rsidR="00595213" w:rsidRPr="005E1F72" w:rsidRDefault="00595213" w:rsidP="00CB0ADE">
            <w:pPr>
              <w:rPr>
                <w:rFonts w:ascii="GHEA Grapalat" w:hAnsi="GHEA Grapalat" w:cs="Sylfaen"/>
                <w:sz w:val="20"/>
                <w:szCs w:val="20"/>
              </w:rPr>
            </w:pPr>
          </w:p>
          <w:p w14:paraId="7EE3CBA5"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  </w:t>
            </w:r>
          </w:p>
          <w:p w14:paraId="040867EA" w14:textId="77777777" w:rsidR="00595213" w:rsidRPr="005E1F72" w:rsidRDefault="00595213" w:rsidP="00CB0ADE">
            <w:pPr>
              <w:rPr>
                <w:rFonts w:ascii="GHEA Grapalat" w:hAnsi="GHEA Grapalat" w:cs="Arial"/>
                <w:sz w:val="20"/>
                <w:szCs w:val="20"/>
              </w:rPr>
            </w:pPr>
          </w:p>
        </w:tc>
        <w:tc>
          <w:tcPr>
            <w:tcW w:w="5364" w:type="dxa"/>
            <w:tcBorders>
              <w:top w:val="single" w:sz="4" w:space="0" w:color="auto"/>
              <w:left w:val="nil"/>
              <w:bottom w:val="single" w:sz="4" w:space="0" w:color="auto"/>
              <w:right w:val="single" w:sz="4" w:space="0" w:color="auto"/>
            </w:tcBorders>
            <w:noWrap/>
            <w:vAlign w:val="bottom"/>
          </w:tcPr>
          <w:p w14:paraId="51872FEF"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23.բ.                                                                 Կ.Տ.    </w:t>
            </w:r>
          </w:p>
          <w:p w14:paraId="4A46B8F1" w14:textId="77777777" w:rsidR="00595213" w:rsidRPr="005E1F72" w:rsidRDefault="00595213" w:rsidP="00CB0ADE">
            <w:pPr>
              <w:rPr>
                <w:rFonts w:ascii="GHEA Grapalat" w:hAnsi="GHEA Grapalat" w:cs="Sylfaen"/>
                <w:sz w:val="20"/>
                <w:szCs w:val="20"/>
              </w:rPr>
            </w:pPr>
          </w:p>
          <w:p w14:paraId="1631DC94"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                     </w:t>
            </w:r>
          </w:p>
          <w:p w14:paraId="11E7EA3E" w14:textId="77777777" w:rsidR="00595213" w:rsidRPr="005E1F72" w:rsidRDefault="00595213" w:rsidP="00CB0ADE">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w:t>
            </w:r>
            <w:proofErr w:type="spellStart"/>
            <w:r w:rsidRPr="005E1F72">
              <w:rPr>
                <w:rFonts w:ascii="GHEA Grapalat" w:hAnsi="GHEA Grapalat" w:cs="Sylfaen"/>
                <w:sz w:val="20"/>
                <w:szCs w:val="20"/>
              </w:rPr>
              <w:t>Կատարման</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Sylfaen"/>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09120326" w14:textId="77777777" w:rsidR="00595213" w:rsidRPr="005E1F72" w:rsidRDefault="00595213" w:rsidP="00CB0ADE">
            <w:pPr>
              <w:rPr>
                <w:rFonts w:ascii="GHEA Grapalat" w:hAnsi="GHEA Grapalat" w:cs="Sylfaen"/>
                <w:color w:val="000000"/>
                <w:sz w:val="20"/>
                <w:szCs w:val="20"/>
              </w:rPr>
            </w:pPr>
          </w:p>
          <w:p w14:paraId="130F8C3E" w14:textId="77777777" w:rsidR="00595213" w:rsidRPr="005E1F72" w:rsidRDefault="00595213" w:rsidP="00CB0ADE">
            <w:pPr>
              <w:rPr>
                <w:rFonts w:ascii="GHEA Grapalat" w:hAnsi="GHEA Grapalat" w:cs="Sylfaen"/>
                <w:sz w:val="20"/>
                <w:szCs w:val="20"/>
              </w:rPr>
            </w:pPr>
          </w:p>
          <w:p w14:paraId="5683EC48" w14:textId="77777777" w:rsidR="00595213" w:rsidRPr="005E1F72" w:rsidRDefault="00595213" w:rsidP="00CB0ADE">
            <w:pPr>
              <w:jc w:val="right"/>
              <w:rPr>
                <w:rFonts w:ascii="GHEA Grapalat" w:hAnsi="GHEA Grapalat" w:cs="Arial"/>
                <w:sz w:val="20"/>
                <w:szCs w:val="20"/>
              </w:rPr>
            </w:pPr>
          </w:p>
        </w:tc>
      </w:tr>
    </w:tbl>
    <w:p w14:paraId="5C69A432"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BCCEF13"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FFC8EBB"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6FC8C2C"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19A77EF"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F7E0B8" w14:textId="77777777" w:rsidR="00595213" w:rsidRPr="000B4CF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B4CF4">
        <w:rPr>
          <w:rFonts w:ascii="GHEA Grapalat" w:hAnsi="GHEA Grapalat"/>
          <w:i/>
          <w:sz w:val="16"/>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974C4F8" w14:textId="77777777" w:rsidR="00631658" w:rsidRPr="005E1F72" w:rsidRDefault="00595213" w:rsidP="00631658">
      <w:pPr>
        <w:jc w:val="center"/>
        <w:rPr>
          <w:rFonts w:ascii="GHEA Grapalat" w:hAnsi="GHEA Grapalat"/>
          <w:b/>
          <w:sz w:val="22"/>
          <w:szCs w:val="22"/>
          <w:lang w:val="nl-NL"/>
        </w:rPr>
      </w:pPr>
      <w:r>
        <w:rPr>
          <w:rFonts w:ascii="GHEA Grapalat" w:hAnsi="GHEA Grapalat"/>
          <w:b/>
          <w:lang w:val="hy-AM"/>
        </w:rPr>
        <w:br w:type="page"/>
      </w:r>
      <w:r w:rsidR="00631658" w:rsidRPr="000B4CF4">
        <w:rPr>
          <w:rFonts w:ascii="GHEA Grapalat" w:hAnsi="GHEA Grapalat"/>
          <w:b/>
          <w:sz w:val="22"/>
          <w:szCs w:val="22"/>
          <w:lang w:val="hy-AM"/>
        </w:rPr>
        <w:lastRenderedPageBreak/>
        <w:t>Վճարման</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պահանջագրի</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պարտադիր</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վավերապայմանները</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և</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լրացման</w:t>
      </w:r>
      <w:r w:rsidR="00631658" w:rsidRPr="005E1F72">
        <w:rPr>
          <w:rFonts w:ascii="GHEA Grapalat" w:hAnsi="GHEA Grapalat"/>
          <w:b/>
          <w:sz w:val="22"/>
          <w:szCs w:val="22"/>
          <w:lang w:val="nl-NL"/>
        </w:rPr>
        <w:t xml:space="preserve"> </w:t>
      </w:r>
      <w:r w:rsidR="00631658" w:rsidRPr="005E1F72">
        <w:rPr>
          <w:rFonts w:ascii="GHEA Grapalat" w:hAnsi="GHEA Grapalat"/>
          <w:b/>
          <w:sz w:val="22"/>
          <w:szCs w:val="22"/>
          <w:lang w:val="hy-AM"/>
        </w:rPr>
        <w:t>ուղեցույց</w:t>
      </w:r>
      <w:r w:rsidR="00631658" w:rsidRPr="000B4CF4">
        <w:rPr>
          <w:rFonts w:ascii="GHEA Grapalat" w:hAnsi="GHEA Grapalat"/>
          <w:b/>
          <w:sz w:val="22"/>
          <w:szCs w:val="22"/>
          <w:lang w:val="hy-AM"/>
        </w:rPr>
        <w:t>ը</w:t>
      </w:r>
    </w:p>
    <w:p w14:paraId="2FB51491" w14:textId="77777777" w:rsidR="00631658" w:rsidRPr="005E1F72"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5E1F72" w14:paraId="69FDC824" w14:textId="77777777" w:rsidTr="00CB0ADE">
        <w:tc>
          <w:tcPr>
            <w:tcW w:w="720" w:type="dxa"/>
            <w:tcBorders>
              <w:top w:val="single" w:sz="4" w:space="0" w:color="auto"/>
              <w:left w:val="single" w:sz="4" w:space="0" w:color="auto"/>
              <w:bottom w:val="single" w:sz="4" w:space="0" w:color="auto"/>
              <w:right w:val="single" w:sz="4" w:space="0" w:color="auto"/>
            </w:tcBorders>
          </w:tcPr>
          <w:p w14:paraId="50E2DA8A" w14:textId="77777777" w:rsidR="00631658" w:rsidRPr="005E1F72" w:rsidRDefault="00631658" w:rsidP="00CB0ADE">
            <w:pPr>
              <w:jc w:val="both"/>
              <w:rPr>
                <w:rFonts w:ascii="GHEA Grapalat" w:hAnsi="GHEA Grapalat"/>
                <w:sz w:val="20"/>
                <w:szCs w:val="20"/>
              </w:rPr>
            </w:pPr>
            <w:r w:rsidRPr="005E1F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E6AE23"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&lt;&lt;</w:t>
            </w:r>
            <w:proofErr w:type="spellStart"/>
            <w:r w:rsidRPr="005E1F72">
              <w:rPr>
                <w:rFonts w:ascii="GHEA Grapalat" w:hAnsi="GHEA Grapalat"/>
                <w:b/>
                <w:sz w:val="20"/>
                <w:szCs w:val="20"/>
              </w:rPr>
              <w:t>Վճարման</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պահանջագիր</w:t>
            </w:r>
            <w:proofErr w:type="spellEnd"/>
            <w:r w:rsidRPr="005E1F72">
              <w:rPr>
                <w:rFonts w:ascii="GHEA Grapalat" w:hAnsi="GHEA Grapalat"/>
                <w:b/>
                <w:sz w:val="20"/>
                <w:szCs w:val="20"/>
              </w:rPr>
              <w:t xml:space="preserve">&gt;&gt; </w:t>
            </w:r>
            <w:proofErr w:type="spellStart"/>
            <w:r w:rsidRPr="005E1F72">
              <w:rPr>
                <w:rFonts w:ascii="GHEA Grapalat" w:hAnsi="GHEA Grapalat"/>
                <w:b/>
                <w:sz w:val="20"/>
                <w:szCs w:val="20"/>
              </w:rPr>
              <w:t>փաստաթղթի</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1B32B91" w14:textId="77777777" w:rsidR="00631658" w:rsidRPr="005E1F72" w:rsidRDefault="00631658" w:rsidP="00CB0ADE">
            <w:pPr>
              <w:jc w:val="center"/>
              <w:rPr>
                <w:rFonts w:ascii="GHEA Grapalat" w:hAnsi="GHEA Grapalat"/>
                <w:b/>
                <w:sz w:val="20"/>
                <w:szCs w:val="20"/>
              </w:rPr>
            </w:pPr>
            <w:proofErr w:type="spellStart"/>
            <w:r w:rsidRPr="005E1F72">
              <w:rPr>
                <w:rFonts w:ascii="GHEA Grapalat" w:hAnsi="GHEA Grapalat"/>
                <w:b/>
                <w:sz w:val="20"/>
                <w:szCs w:val="20"/>
              </w:rPr>
              <w:t>Նշված</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դաշտի</w:t>
            </w:r>
            <w:proofErr w:type="spellEnd"/>
            <w:r w:rsidRPr="005E1F72">
              <w:rPr>
                <w:rFonts w:ascii="GHEA Grapalat" w:hAnsi="GHEA Grapalat"/>
                <w:b/>
                <w:sz w:val="20"/>
                <w:szCs w:val="20"/>
              </w:rPr>
              <w:t>/</w:t>
            </w:r>
          </w:p>
          <w:p w14:paraId="219B0BA8" w14:textId="77777777" w:rsidR="00631658" w:rsidRPr="005E1F72" w:rsidRDefault="00631658" w:rsidP="00CB0ADE">
            <w:pPr>
              <w:jc w:val="center"/>
              <w:rPr>
                <w:rFonts w:ascii="GHEA Grapalat" w:hAnsi="GHEA Grapalat"/>
                <w:b/>
                <w:sz w:val="20"/>
                <w:szCs w:val="20"/>
              </w:rPr>
            </w:pPr>
            <w:proofErr w:type="spellStart"/>
            <w:r w:rsidRPr="005E1F72">
              <w:rPr>
                <w:rFonts w:ascii="GHEA Grapalat" w:hAnsi="GHEA Grapalat"/>
                <w:b/>
                <w:sz w:val="20"/>
                <w:szCs w:val="20"/>
              </w:rPr>
              <w:t>վավերապայմանի</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առկայությունը</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41AE56D" w14:textId="77777777" w:rsidR="00631658" w:rsidRPr="005E1F72" w:rsidRDefault="00631658" w:rsidP="00CB0ADE">
            <w:pPr>
              <w:jc w:val="center"/>
              <w:rPr>
                <w:rFonts w:ascii="GHEA Grapalat" w:hAnsi="GHEA Grapalat"/>
                <w:b/>
                <w:sz w:val="20"/>
                <w:szCs w:val="20"/>
                <w:lang w:val="hy-AM"/>
              </w:rPr>
            </w:pPr>
            <w:proofErr w:type="spellStart"/>
            <w:r w:rsidRPr="005E1F72">
              <w:rPr>
                <w:rFonts w:ascii="GHEA Grapalat" w:hAnsi="GHEA Grapalat"/>
                <w:b/>
                <w:sz w:val="20"/>
                <w:szCs w:val="20"/>
              </w:rPr>
              <w:t>Վավերապայմանի</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լրացման</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պահանջը</w:t>
            </w:r>
            <w:proofErr w:type="spellEnd"/>
            <w:r w:rsidRPr="005E1F72">
              <w:rPr>
                <w:rFonts w:ascii="GHEA Grapalat" w:hAnsi="GHEA Grapalat"/>
                <w:b/>
                <w:sz w:val="20"/>
                <w:szCs w:val="20"/>
                <w:lang w:val="hy-AM"/>
              </w:rPr>
              <w:t xml:space="preserve"> </w:t>
            </w:r>
          </w:p>
          <w:p w14:paraId="26E065AF"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9A9B14F" w14:textId="77777777" w:rsidR="00631658" w:rsidRPr="005E1F72" w:rsidRDefault="00631658" w:rsidP="00CB0ADE">
            <w:pPr>
              <w:ind w:left="-588" w:firstLine="588"/>
              <w:jc w:val="center"/>
              <w:rPr>
                <w:rFonts w:ascii="GHEA Grapalat" w:hAnsi="GHEA Grapalat"/>
                <w:b/>
                <w:sz w:val="20"/>
                <w:szCs w:val="20"/>
              </w:rPr>
            </w:pPr>
            <w:proofErr w:type="spellStart"/>
            <w:r w:rsidRPr="005E1F72">
              <w:rPr>
                <w:rFonts w:ascii="GHEA Grapalat" w:hAnsi="GHEA Grapalat"/>
                <w:b/>
                <w:sz w:val="20"/>
                <w:szCs w:val="20"/>
              </w:rPr>
              <w:t>Վավերապայմանը</w:t>
            </w:r>
            <w:proofErr w:type="spellEnd"/>
          </w:p>
          <w:p w14:paraId="4E03E928" w14:textId="77777777" w:rsidR="00631658" w:rsidRPr="005E1F72" w:rsidRDefault="00631658" w:rsidP="00CB0ADE">
            <w:pPr>
              <w:ind w:left="-588" w:firstLine="588"/>
              <w:jc w:val="center"/>
              <w:rPr>
                <w:rFonts w:ascii="GHEA Grapalat" w:hAnsi="GHEA Grapalat"/>
                <w:b/>
                <w:sz w:val="20"/>
                <w:szCs w:val="20"/>
              </w:rPr>
            </w:pPr>
            <w:proofErr w:type="spellStart"/>
            <w:r w:rsidRPr="005E1F72">
              <w:rPr>
                <w:rFonts w:ascii="GHEA Grapalat" w:hAnsi="GHEA Grapalat"/>
                <w:b/>
                <w:sz w:val="20"/>
                <w:szCs w:val="20"/>
              </w:rPr>
              <w:t>լրացնող</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կողմը</w:t>
            </w:r>
            <w:proofErr w:type="spellEnd"/>
            <w:r w:rsidRPr="005E1F72">
              <w:rPr>
                <w:rFonts w:ascii="GHEA Grapalat" w:hAnsi="GHEA Grapalat"/>
                <w:b/>
                <w:sz w:val="20"/>
                <w:szCs w:val="20"/>
              </w:rPr>
              <w:t xml:space="preserve">` </w:t>
            </w:r>
          </w:p>
          <w:p w14:paraId="07148BFC" w14:textId="77777777" w:rsidR="00631658" w:rsidRPr="005E1F72" w:rsidRDefault="00631658" w:rsidP="00CB0ADE">
            <w:pPr>
              <w:ind w:left="-588" w:firstLine="588"/>
              <w:jc w:val="center"/>
              <w:rPr>
                <w:rFonts w:ascii="GHEA Grapalat" w:hAnsi="GHEA Grapalat"/>
                <w:b/>
                <w:sz w:val="20"/>
                <w:szCs w:val="20"/>
              </w:rPr>
            </w:pPr>
            <w:proofErr w:type="spellStart"/>
            <w:r w:rsidRPr="005E1F72">
              <w:rPr>
                <w:rFonts w:ascii="GHEA Grapalat" w:hAnsi="GHEA Grapalat"/>
                <w:b/>
                <w:sz w:val="20"/>
                <w:szCs w:val="20"/>
              </w:rPr>
              <w:t>շահառուն</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կամ</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վճարողը</w:t>
            </w:r>
            <w:proofErr w:type="spellEnd"/>
          </w:p>
          <w:p w14:paraId="3A4AFDF7" w14:textId="77777777"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r>
      <w:tr w:rsidR="00631658" w:rsidRPr="005E1F72" w14:paraId="3FC91982" w14:textId="77777777" w:rsidTr="00CB0ADE">
        <w:tc>
          <w:tcPr>
            <w:tcW w:w="720" w:type="dxa"/>
            <w:tcBorders>
              <w:top w:val="single" w:sz="4" w:space="0" w:color="auto"/>
              <w:left w:val="single" w:sz="4" w:space="0" w:color="auto"/>
              <w:bottom w:val="single" w:sz="4" w:space="0" w:color="auto"/>
              <w:right w:val="single" w:sz="4" w:space="0" w:color="auto"/>
            </w:tcBorders>
          </w:tcPr>
          <w:p w14:paraId="47F3FDFF"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663EF35"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DCC0B5"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9D9D4B8"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C25F26"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5</w:t>
            </w:r>
          </w:p>
        </w:tc>
      </w:tr>
      <w:tr w:rsidR="00631658" w:rsidRPr="005E1F72" w14:paraId="7F1BC6A4" w14:textId="77777777" w:rsidTr="00CB0ADE">
        <w:tc>
          <w:tcPr>
            <w:tcW w:w="720" w:type="dxa"/>
            <w:tcBorders>
              <w:top w:val="single" w:sz="4" w:space="0" w:color="auto"/>
              <w:left w:val="single" w:sz="4" w:space="0" w:color="auto"/>
              <w:bottom w:val="single" w:sz="4" w:space="0" w:color="auto"/>
              <w:right w:val="single" w:sz="4" w:space="0" w:color="auto"/>
            </w:tcBorders>
          </w:tcPr>
          <w:p w14:paraId="20E46EDD"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67DD791"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4C3DA39"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97A2FB" w14:textId="77777777" w:rsidR="00631658" w:rsidRPr="005E1F72" w:rsidRDefault="00460DA9" w:rsidP="00CB0ADE">
            <w:pPr>
              <w:jc w:val="center"/>
              <w:rPr>
                <w:rFonts w:ascii="GHEA Grapalat" w:hAnsi="GHEA Grapalat"/>
                <w:sz w:val="20"/>
                <w:szCs w:val="20"/>
              </w:rPr>
            </w:pPr>
            <w:proofErr w:type="spellStart"/>
            <w:r w:rsidRPr="005E1F72">
              <w:rPr>
                <w:rFonts w:ascii="GHEA Grapalat" w:hAnsi="GHEA Grapalat"/>
                <w:sz w:val="20"/>
                <w:szCs w:val="20"/>
              </w:rPr>
              <w:t>Պ</w:t>
            </w:r>
            <w:r w:rsidR="00631658" w:rsidRPr="005E1F72">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C547510"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Փաստաթղթի վրա նախապես լրացված է &lt;Վճարման պահանջագիր&gt;</w:t>
            </w:r>
          </w:p>
        </w:tc>
      </w:tr>
      <w:tr w:rsidR="00631658" w:rsidRPr="005E1F72" w14:paraId="1256AF30" w14:textId="77777777" w:rsidTr="00CB0ADE">
        <w:tc>
          <w:tcPr>
            <w:tcW w:w="720" w:type="dxa"/>
            <w:tcBorders>
              <w:top w:val="single" w:sz="4" w:space="0" w:color="auto"/>
              <w:left w:val="single" w:sz="4" w:space="0" w:color="auto"/>
              <w:bottom w:val="single" w:sz="4" w:space="0" w:color="auto"/>
              <w:right w:val="single" w:sz="4" w:space="0" w:color="auto"/>
            </w:tcBorders>
          </w:tcPr>
          <w:p w14:paraId="67A08E11" w14:textId="77777777" w:rsidR="00631658" w:rsidRPr="005E1F72" w:rsidRDefault="00631658" w:rsidP="00A832D3">
            <w:pPr>
              <w:pStyle w:val="ListParagraph"/>
              <w:numPr>
                <w:ilvl w:val="0"/>
                <w:numId w:val="4"/>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771232" w14:textId="77777777" w:rsidR="00631658" w:rsidRPr="005E1F72" w:rsidRDefault="00631658" w:rsidP="00CB0ADE">
            <w:pPr>
              <w:jc w:val="both"/>
              <w:rPr>
                <w:rFonts w:ascii="GHEA Grapalat" w:hAnsi="GHEA Grapalat"/>
                <w:sz w:val="20"/>
                <w:szCs w:val="20"/>
              </w:rPr>
            </w:pP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401D0D9"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B5CFA7" w14:textId="77777777" w:rsidR="00631658" w:rsidRPr="005E1F72" w:rsidRDefault="00460DA9" w:rsidP="00CB0ADE">
            <w:pPr>
              <w:jc w:val="center"/>
              <w:rPr>
                <w:rFonts w:ascii="GHEA Grapalat" w:hAnsi="GHEA Grapalat"/>
                <w:sz w:val="20"/>
                <w:szCs w:val="20"/>
              </w:rPr>
            </w:pPr>
            <w:proofErr w:type="spellStart"/>
            <w:r w:rsidRPr="005E1F72">
              <w:rPr>
                <w:rFonts w:ascii="GHEA Grapalat" w:hAnsi="GHEA Grapalat"/>
                <w:sz w:val="20"/>
                <w:szCs w:val="20"/>
              </w:rPr>
              <w:t>Պ</w:t>
            </w:r>
            <w:r w:rsidR="00631658" w:rsidRPr="005E1F72">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DEC03B2"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ներկայացնելիս</w:t>
            </w:r>
            <w:proofErr w:type="spellEnd"/>
          </w:p>
        </w:tc>
      </w:tr>
      <w:tr w:rsidR="00631658" w:rsidRPr="005E1F72" w14:paraId="2CAE11FF" w14:textId="77777777" w:rsidTr="00CB0ADE">
        <w:tc>
          <w:tcPr>
            <w:tcW w:w="720" w:type="dxa"/>
            <w:tcBorders>
              <w:top w:val="single" w:sz="4" w:space="0" w:color="auto"/>
              <w:left w:val="single" w:sz="4" w:space="0" w:color="auto"/>
              <w:bottom w:val="single" w:sz="4" w:space="0" w:color="auto"/>
              <w:right w:val="single" w:sz="4" w:space="0" w:color="auto"/>
            </w:tcBorders>
          </w:tcPr>
          <w:p w14:paraId="228B9117" w14:textId="77777777" w:rsidR="00631658" w:rsidRPr="005E1F72" w:rsidRDefault="00631658" w:rsidP="00A832D3">
            <w:pPr>
              <w:pStyle w:val="ListParagraph"/>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F49F239" w14:textId="77777777" w:rsidR="00631658" w:rsidRPr="005E1F72" w:rsidRDefault="00631658" w:rsidP="00CB0ADE">
            <w:pPr>
              <w:jc w:val="both"/>
              <w:rPr>
                <w:rFonts w:ascii="GHEA Grapalat" w:hAnsi="GHEA Grapalat"/>
                <w:sz w:val="20"/>
                <w:szCs w:val="20"/>
              </w:rPr>
            </w:pPr>
            <w:proofErr w:type="spellStart"/>
            <w:r w:rsidRPr="005E1F72">
              <w:rPr>
                <w:rFonts w:ascii="GHEA Grapalat" w:hAnsi="GHEA Grapalat"/>
                <w:sz w:val="20"/>
                <w:szCs w:val="20"/>
              </w:rPr>
              <w:t>ներկայացման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32DE70D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CA74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06CB06B9" w14:textId="77777777" w:rsidR="00631658" w:rsidRPr="005E1F72"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5CDA134" w14:textId="77777777" w:rsidR="00631658" w:rsidRPr="005E1F72" w:rsidRDefault="00631658" w:rsidP="00CB0ADE">
            <w:pPr>
              <w:ind w:left="132" w:hanging="132"/>
              <w:jc w:val="center"/>
              <w:rPr>
                <w:rFonts w:ascii="GHEA Grapalat" w:hAnsi="GHEA Grapalat"/>
                <w:sz w:val="20"/>
                <w:szCs w:val="20"/>
                <w:lang w:val="hy-AM"/>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օրը</w:t>
            </w:r>
            <w:proofErr w:type="spellEnd"/>
            <w:r w:rsidRPr="005E1F72">
              <w:rPr>
                <w:rFonts w:ascii="GHEA Grapalat" w:hAnsi="GHEA Grapalat"/>
                <w:sz w:val="20"/>
                <w:szCs w:val="20"/>
                <w:lang w:val="hy-AM"/>
              </w:rPr>
              <w:t xml:space="preserve">: </w:t>
            </w:r>
          </w:p>
        </w:tc>
      </w:tr>
      <w:tr w:rsidR="00631658" w:rsidRPr="005E1F72" w14:paraId="7E45CCE4" w14:textId="77777777" w:rsidTr="00CB0ADE">
        <w:tc>
          <w:tcPr>
            <w:tcW w:w="720" w:type="dxa"/>
            <w:tcBorders>
              <w:top w:val="single" w:sz="4" w:space="0" w:color="auto"/>
              <w:left w:val="single" w:sz="4" w:space="0" w:color="auto"/>
              <w:bottom w:val="single" w:sz="4" w:space="0" w:color="auto"/>
              <w:right w:val="single" w:sz="4" w:space="0" w:color="auto"/>
            </w:tcBorders>
          </w:tcPr>
          <w:p w14:paraId="2CF52FC4" w14:textId="77777777" w:rsidR="00631658" w:rsidRPr="005E1F72" w:rsidRDefault="00631658" w:rsidP="00A832D3">
            <w:pPr>
              <w:pStyle w:val="ListParagraph"/>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5363AA8" w14:textId="77777777" w:rsidR="00631658" w:rsidRPr="005E1F72" w:rsidRDefault="00631658" w:rsidP="00CB0ADE">
            <w:pPr>
              <w:jc w:val="both"/>
              <w:rPr>
                <w:rFonts w:ascii="GHEA Grapalat" w:hAnsi="GHEA Grapalat"/>
                <w:sz w:val="20"/>
                <w:szCs w:val="20"/>
              </w:rPr>
            </w:pP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C7531A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FF69E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1F8DA0C7"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անունը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գանձվի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անունը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ազգանունը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եթե</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ֆիզիկական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կամ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եթե</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իրավաբանական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Նշվում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նաև</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այլ</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տվյալներ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ըստ</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անհրաժեշտության</w:t>
            </w:r>
            <w:proofErr w:type="spellEnd"/>
            <w:r w:rsidRPr="005E1F72">
              <w:rPr>
                <w:rFonts w:ascii="GHEA Grapalat" w:hAnsi="GHEA Grapalat"/>
                <w:sz w:val="20"/>
                <w:szCs w:val="20"/>
              </w:rPr>
              <w:t>:</w:t>
            </w:r>
            <w:r w:rsidRPr="005E1F72">
              <w:rPr>
                <w:rFonts w:ascii="GHEA Grapalat" w:hAnsi="GHEA Grapalat"/>
                <w:sz w:val="20"/>
                <w:szCs w:val="20"/>
                <w:lang w:val="hy-AM"/>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75DA313" w14:textId="77777777" w:rsidR="00631658" w:rsidRPr="005E1F72" w:rsidRDefault="00631658" w:rsidP="00CB0ADE">
            <w:pPr>
              <w:ind w:left="252" w:hanging="252"/>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631658" w:rsidRPr="005E1F72" w14:paraId="12B317B5" w14:textId="77777777" w:rsidTr="00CB0ADE">
        <w:tc>
          <w:tcPr>
            <w:tcW w:w="720" w:type="dxa"/>
            <w:tcBorders>
              <w:top w:val="single" w:sz="4" w:space="0" w:color="auto"/>
              <w:left w:val="single" w:sz="4" w:space="0" w:color="auto"/>
              <w:bottom w:val="single" w:sz="4" w:space="0" w:color="auto"/>
              <w:right w:val="single" w:sz="4" w:space="0" w:color="auto"/>
            </w:tcBorders>
          </w:tcPr>
          <w:p w14:paraId="56D2417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B271939"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բանկը</w:t>
            </w:r>
            <w:proofErr w:type="spellEnd"/>
            <w:r w:rsidRPr="005E1F7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5FF7E1F"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9619A5"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A62932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631658" w:rsidRPr="005E1F72" w14:paraId="73156634" w14:textId="77777777" w:rsidTr="00CB0ADE">
        <w:tc>
          <w:tcPr>
            <w:tcW w:w="720" w:type="dxa"/>
            <w:tcBorders>
              <w:top w:val="single" w:sz="4" w:space="0" w:color="auto"/>
              <w:left w:val="single" w:sz="4" w:space="0" w:color="auto"/>
              <w:bottom w:val="single" w:sz="4" w:space="0" w:color="auto"/>
              <w:right w:val="single" w:sz="4" w:space="0" w:color="auto"/>
            </w:tcBorders>
          </w:tcPr>
          <w:p w14:paraId="7BA12F8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1A83CE7"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E35706A"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266E25"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345C60E7"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կազմակերպությունում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գանձվի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գումարը</w:t>
            </w:r>
            <w:proofErr w:type="spellEnd"/>
            <w:r w:rsidRPr="005E1F7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6FE412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631658" w:rsidRPr="005E1F72" w14:paraId="494CD165" w14:textId="77777777" w:rsidTr="00CB0ADE">
        <w:tc>
          <w:tcPr>
            <w:tcW w:w="720" w:type="dxa"/>
            <w:tcBorders>
              <w:top w:val="single" w:sz="4" w:space="0" w:color="auto"/>
              <w:left w:val="single" w:sz="4" w:space="0" w:color="auto"/>
              <w:bottom w:val="single" w:sz="4" w:space="0" w:color="auto"/>
              <w:right w:val="single" w:sz="4" w:space="0" w:color="auto"/>
            </w:tcBorders>
          </w:tcPr>
          <w:p w14:paraId="16FEC33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693E53B"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2CDD08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C527C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5292DBBF"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Հայաստանի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Հանրապետության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նորմատիվ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իրավական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ակտերով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սահմաված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դեպքերում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երբ</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հանդիսանում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հաշվառված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70516E9"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631658" w:rsidRPr="005E1F72" w14:paraId="006FD148" w14:textId="77777777" w:rsidTr="00CB0ADE">
        <w:tc>
          <w:tcPr>
            <w:tcW w:w="720" w:type="dxa"/>
            <w:tcBorders>
              <w:top w:val="single" w:sz="4" w:space="0" w:color="auto"/>
              <w:left w:val="single" w:sz="4" w:space="0" w:color="auto"/>
              <w:bottom w:val="single" w:sz="4" w:space="0" w:color="auto"/>
              <w:right w:val="single" w:sz="4" w:space="0" w:color="auto"/>
            </w:tcBorders>
          </w:tcPr>
          <w:p w14:paraId="2309E6F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EF1C7A"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924405F"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C6645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0C05143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Հայաստանի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Հանրապետության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նորմատիվ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lastRenderedPageBreak/>
              <w:t>իրավական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ակտերով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սահմանված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դեպքերում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երբ</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հանդիսանում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ֆիզիկական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39E42518"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lastRenderedPageBreak/>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631658" w:rsidRPr="005E1F72" w14:paraId="0406DF5C" w14:textId="77777777" w:rsidTr="00CB0ADE">
        <w:tc>
          <w:tcPr>
            <w:tcW w:w="720" w:type="dxa"/>
            <w:tcBorders>
              <w:top w:val="single" w:sz="4" w:space="0" w:color="auto"/>
              <w:left w:val="single" w:sz="4" w:space="0" w:color="auto"/>
              <w:bottom w:val="single" w:sz="4" w:space="0" w:color="auto"/>
              <w:right w:val="single" w:sz="4" w:space="0" w:color="auto"/>
            </w:tcBorders>
          </w:tcPr>
          <w:p w14:paraId="5CBC562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042DDD5"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շահառու</w:t>
            </w:r>
            <w:proofErr w:type="spellEnd"/>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044FF6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06259F"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50DE287E"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հանդիսացող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ստացողի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նաև</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այլ</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տվյալներ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ըստ</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75C43A8B"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631658" w:rsidRPr="005E1F72" w14:paraId="1A05AD48" w14:textId="77777777" w:rsidTr="00CB0ADE">
        <w:tc>
          <w:tcPr>
            <w:tcW w:w="720" w:type="dxa"/>
            <w:tcBorders>
              <w:top w:val="single" w:sz="4" w:space="0" w:color="auto"/>
              <w:left w:val="single" w:sz="4" w:space="0" w:color="auto"/>
              <w:bottom w:val="single" w:sz="4" w:space="0" w:color="auto"/>
              <w:right w:val="single" w:sz="4" w:space="0" w:color="auto"/>
            </w:tcBorders>
          </w:tcPr>
          <w:p w14:paraId="16B37F73"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F2D2D0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Հ</w:t>
            </w:r>
            <w:r w:rsidRPr="005E1F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3244B1F"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6289F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39531722"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rPr>
              <w:t xml:space="preserve"> (</w:t>
            </w:r>
            <w:r w:rsidRPr="005E1F72">
              <w:rPr>
                <w:rFonts w:ascii="GHEA Grapalat" w:hAnsi="GHEA Grapalat" w:cs="Sylfaen"/>
                <w:sz w:val="20"/>
                <w:szCs w:val="20"/>
                <w:lang w:val="hy-AM"/>
              </w:rPr>
              <w:t>գնումների հետ կապված գործընթացում չի լրացվում</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3AB3464"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ru-RU"/>
              </w:rPr>
              <w:t>(</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631658" w:rsidRPr="005E1F72" w14:paraId="4AD3893C" w14:textId="77777777" w:rsidTr="00CB0ADE">
        <w:tc>
          <w:tcPr>
            <w:tcW w:w="720" w:type="dxa"/>
            <w:tcBorders>
              <w:top w:val="single" w:sz="4" w:space="0" w:color="auto"/>
              <w:left w:val="single" w:sz="4" w:space="0" w:color="auto"/>
              <w:bottom w:val="single" w:sz="4" w:space="0" w:color="auto"/>
              <w:right w:val="single" w:sz="4" w:space="0" w:color="auto"/>
            </w:tcBorders>
          </w:tcPr>
          <w:p w14:paraId="66D56B8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48B5272"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0FE6939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B7E557"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78E5EEE7"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Հայաստանի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Հանրապետության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նորմատիվ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իրավական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ակտերով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սահմանված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դեպքերում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երբ</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շահառուն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հանդիսանում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հաշվառված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հարկատու</w:t>
            </w:r>
            <w:proofErr w:type="spellEnd"/>
            <w:r w:rsidRPr="005E1F7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80B0BE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631658" w:rsidRPr="005E1F72" w14:paraId="4EE9B76F" w14:textId="77777777" w:rsidTr="00CB0ADE">
        <w:tc>
          <w:tcPr>
            <w:tcW w:w="720" w:type="dxa"/>
            <w:tcBorders>
              <w:top w:val="single" w:sz="4" w:space="0" w:color="auto"/>
              <w:left w:val="single" w:sz="4" w:space="0" w:color="auto"/>
              <w:bottom w:val="single" w:sz="4" w:space="0" w:color="auto"/>
              <w:right w:val="single" w:sz="4" w:space="0" w:color="auto"/>
            </w:tcBorders>
          </w:tcPr>
          <w:p w14:paraId="30449C1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325CBCB"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C07FA9E"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6715E" w14:textId="77777777" w:rsidR="00631658" w:rsidRPr="005E1F72" w:rsidRDefault="00460DA9" w:rsidP="00CB0ADE">
            <w:pPr>
              <w:jc w:val="center"/>
              <w:rPr>
                <w:rFonts w:ascii="GHEA Grapalat" w:hAnsi="GHEA Grapalat"/>
                <w:sz w:val="20"/>
                <w:szCs w:val="20"/>
              </w:rPr>
            </w:pPr>
            <w:proofErr w:type="spellStart"/>
            <w:r w:rsidRPr="005E1F72">
              <w:rPr>
                <w:rFonts w:ascii="GHEA Grapalat" w:hAnsi="GHEA Grapalat"/>
                <w:sz w:val="20"/>
                <w:szCs w:val="20"/>
              </w:rPr>
              <w:t>Պ</w:t>
            </w:r>
            <w:r w:rsidR="00631658" w:rsidRPr="005E1F72">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2D7E14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631658" w:rsidRPr="005E1F72" w14:paraId="0348E515" w14:textId="77777777" w:rsidTr="00CB0ADE">
        <w:tc>
          <w:tcPr>
            <w:tcW w:w="720" w:type="dxa"/>
            <w:tcBorders>
              <w:top w:val="single" w:sz="4" w:space="0" w:color="auto"/>
              <w:left w:val="single" w:sz="4" w:space="0" w:color="auto"/>
              <w:bottom w:val="single" w:sz="4" w:space="0" w:color="auto"/>
              <w:right w:val="single" w:sz="4" w:space="0" w:color="auto"/>
            </w:tcBorders>
          </w:tcPr>
          <w:p w14:paraId="772EECF8"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5E45E98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B1C5DDF"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4A0396"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14786796"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բանկային</w:t>
            </w:r>
            <w:proofErr w:type="spellEnd"/>
            <w:r w:rsidRPr="005E1F72">
              <w:rPr>
                <w:rFonts w:ascii="GHEA Grapalat" w:hAnsi="GHEA Grapalat"/>
                <w:sz w:val="20"/>
                <w:szCs w:val="20"/>
              </w:rPr>
              <w:t xml:space="preserve"> (</w:t>
            </w:r>
            <w:r w:rsidRPr="005E1F72">
              <w:rPr>
                <w:rFonts w:ascii="GHEA Grapalat" w:hAnsi="GHEA Grapalat"/>
                <w:sz w:val="20"/>
                <w:szCs w:val="20"/>
                <w:lang w:val="hy-AM"/>
              </w:rPr>
              <w:t>գանձապետական</w:t>
            </w:r>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վրա</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փոխանցվեն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գանձված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A2AB40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631658" w:rsidRPr="005E1F72" w14:paraId="28036B90" w14:textId="77777777" w:rsidTr="00CB0ADE">
        <w:tc>
          <w:tcPr>
            <w:tcW w:w="720" w:type="dxa"/>
            <w:tcBorders>
              <w:top w:val="single" w:sz="4" w:space="0" w:color="auto"/>
              <w:left w:val="single" w:sz="4" w:space="0" w:color="auto"/>
              <w:bottom w:val="single" w:sz="4" w:space="0" w:color="auto"/>
              <w:right w:val="single" w:sz="4" w:space="0" w:color="auto"/>
            </w:tcBorders>
          </w:tcPr>
          <w:p w14:paraId="1E89122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8911A6"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գումարը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թվերով</w:t>
            </w:r>
            <w:proofErr w:type="spellEnd"/>
            <w:r w:rsidRPr="005E1F72">
              <w:rPr>
                <w:rFonts w:ascii="GHEA Grapalat" w:hAnsi="GHEA Grapalat"/>
                <w:sz w:val="20"/>
                <w:szCs w:val="20"/>
              </w:rPr>
              <w:t xml:space="preserve"> և </w:t>
            </w:r>
            <w:proofErr w:type="spellStart"/>
            <w:r w:rsidRPr="005E1F72">
              <w:rPr>
                <w:rFonts w:ascii="GHEA Grapalat" w:hAnsi="GHEA Grapalat"/>
                <w:sz w:val="20"/>
                <w:szCs w:val="20"/>
              </w:rPr>
              <w:t>բառերով</w:t>
            </w:r>
            <w:proofErr w:type="spellEnd"/>
            <w:r w:rsidRPr="005E1F7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476C46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58841E"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0DD16CA9"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ենթակա</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36424951" w14:textId="77777777" w:rsidR="00631658" w:rsidRPr="005E1F72" w:rsidRDefault="00631658" w:rsidP="00CB0ADE">
            <w:pPr>
              <w:jc w:val="center"/>
              <w:rPr>
                <w:rFonts w:ascii="GHEA Grapalat" w:hAnsi="GHEA Grapalat"/>
                <w:sz w:val="20"/>
                <w:szCs w:val="20"/>
                <w:lang w:val="hy-AM"/>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lang w:val="hy-AM"/>
              </w:rPr>
              <w:t xml:space="preserve"> </w:t>
            </w:r>
          </w:p>
        </w:tc>
      </w:tr>
      <w:tr w:rsidR="00631658" w:rsidRPr="003F2AD9" w14:paraId="6951A594" w14:textId="77777777" w:rsidTr="00CB0ADE">
        <w:tc>
          <w:tcPr>
            <w:tcW w:w="720" w:type="dxa"/>
            <w:tcBorders>
              <w:top w:val="single" w:sz="4" w:space="0" w:color="auto"/>
              <w:left w:val="single" w:sz="4" w:space="0" w:color="auto"/>
              <w:bottom w:val="single" w:sz="4" w:space="0" w:color="auto"/>
              <w:right w:val="single" w:sz="4" w:space="0" w:color="auto"/>
            </w:tcBorders>
          </w:tcPr>
          <w:p w14:paraId="26424390"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726B364"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Ակցեպտավորված գումարը՝  (թվերով</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և</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2BCF97E" w14:textId="77777777" w:rsidR="00631658" w:rsidRPr="005E1F72" w:rsidRDefault="00631658" w:rsidP="00CB0ADE">
            <w:pPr>
              <w:jc w:val="center"/>
              <w:rPr>
                <w:rFonts w:ascii="GHEA Grapalat" w:hAnsi="GHEA Grapalat"/>
                <w:sz w:val="20"/>
                <w:szCs w:val="20"/>
                <w:lang w:val="hy-AM"/>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BC1B69"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ոչ պարտադիր</w:t>
            </w:r>
          </w:p>
          <w:p w14:paraId="19744D50"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DC6A917"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(չի լրացվում եւ չի կիրառվում)</w:t>
            </w:r>
          </w:p>
        </w:tc>
      </w:tr>
      <w:tr w:rsidR="00631658" w:rsidRPr="005E1F72" w14:paraId="3CC83E98" w14:textId="77777777" w:rsidTr="00CB0ADE">
        <w:tc>
          <w:tcPr>
            <w:tcW w:w="720" w:type="dxa"/>
            <w:tcBorders>
              <w:top w:val="single" w:sz="4" w:space="0" w:color="auto"/>
              <w:left w:val="single" w:sz="4" w:space="0" w:color="auto"/>
              <w:bottom w:val="single" w:sz="4" w:space="0" w:color="auto"/>
              <w:right w:val="single" w:sz="4" w:space="0" w:color="auto"/>
            </w:tcBorders>
          </w:tcPr>
          <w:p w14:paraId="7C4A10E1"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0767A1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արժույթը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բառերով</w:t>
            </w:r>
            <w:proofErr w:type="spellEnd"/>
            <w:r w:rsidRPr="005E1F72">
              <w:rPr>
                <w:rFonts w:ascii="GHEA Grapalat" w:hAnsi="GHEA Grapalat"/>
                <w:sz w:val="20"/>
                <w:szCs w:val="20"/>
              </w:rPr>
              <w:t xml:space="preserve"> և </w:t>
            </w:r>
            <w:proofErr w:type="spellStart"/>
            <w:r w:rsidRPr="005E1F72">
              <w:rPr>
                <w:rFonts w:ascii="GHEA Grapalat" w:hAnsi="GHEA Grapalat"/>
                <w:sz w:val="20"/>
                <w:szCs w:val="20"/>
              </w:rPr>
              <w:t>կոդով</w:t>
            </w:r>
            <w:proofErr w:type="spellEnd"/>
            <w:r w:rsidRPr="005E1F7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36324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347010" w14:textId="77777777" w:rsidR="00631658" w:rsidRPr="005E1F72" w:rsidRDefault="00460DA9" w:rsidP="00CB0ADE">
            <w:pPr>
              <w:jc w:val="center"/>
              <w:rPr>
                <w:rFonts w:ascii="GHEA Grapalat" w:hAnsi="GHEA Grapalat"/>
                <w:sz w:val="20"/>
                <w:szCs w:val="20"/>
              </w:rPr>
            </w:pPr>
            <w:proofErr w:type="spellStart"/>
            <w:r w:rsidRPr="005E1F72">
              <w:rPr>
                <w:rFonts w:ascii="GHEA Grapalat" w:hAnsi="GHEA Grapalat"/>
                <w:sz w:val="20"/>
                <w:szCs w:val="20"/>
              </w:rPr>
              <w:t>Պ</w:t>
            </w:r>
            <w:r w:rsidR="00631658" w:rsidRPr="005E1F72">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4BC0995"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631658" w:rsidRPr="003F2AD9" w14:paraId="41FF21F7" w14:textId="77777777" w:rsidTr="00CB0ADE">
        <w:tc>
          <w:tcPr>
            <w:tcW w:w="720" w:type="dxa"/>
            <w:tcBorders>
              <w:top w:val="single" w:sz="4" w:space="0" w:color="auto"/>
              <w:left w:val="single" w:sz="4" w:space="0" w:color="auto"/>
              <w:bottom w:val="single" w:sz="4" w:space="0" w:color="auto"/>
              <w:right w:val="single" w:sz="4" w:space="0" w:color="auto"/>
            </w:tcBorders>
          </w:tcPr>
          <w:p w14:paraId="6916202A"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0DCC806"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գործարքի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0F23CB7"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0FE43D" w14:textId="77777777" w:rsidR="00631658" w:rsidRPr="005E1F72" w:rsidRDefault="00631658" w:rsidP="00CB0ADE">
            <w:pPr>
              <w:jc w:val="center"/>
              <w:rPr>
                <w:rFonts w:ascii="GHEA Grapalat" w:hAnsi="GHEA Grapalat"/>
                <w:sz w:val="20"/>
                <w:szCs w:val="20"/>
                <w:lang w:val="hy-AM"/>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լրացվում է </w:t>
            </w:r>
            <w:r w:rsidRPr="005E1F72">
              <w:rPr>
                <w:rFonts w:ascii="GHEA Grapalat" w:hAnsi="GHEA Grapalat"/>
                <w:sz w:val="20"/>
                <w:szCs w:val="20"/>
              </w:rPr>
              <w:t>«</w:t>
            </w:r>
            <w:r w:rsidR="006A1C97">
              <w:rPr>
                <w:rFonts w:ascii="GHEA Grapalat" w:hAnsi="GHEA Grapalat"/>
                <w:sz w:val="20"/>
                <w:szCs w:val="20"/>
                <w:lang w:val="hy-AM"/>
              </w:rPr>
              <w:t>որակավորման</w:t>
            </w:r>
            <w:r w:rsidRPr="005E1F72">
              <w:rPr>
                <w:rFonts w:ascii="GHEA Grapalat" w:hAnsi="GHEA Grapalat"/>
                <w:sz w:val="20"/>
                <w:szCs w:val="20"/>
                <w:lang w:val="hy-AM"/>
              </w:rPr>
              <w:t xml:space="preserve"> ապահովման համար</w:t>
            </w:r>
            <w:r w:rsidRPr="005E1F72">
              <w:rPr>
                <w:rFonts w:ascii="GHEA Grapalat" w:hAnsi="GHEA Grapalat"/>
                <w:sz w:val="20"/>
                <w:szCs w:val="20"/>
              </w:rPr>
              <w:t>»</w:t>
            </w:r>
            <w:r w:rsidRPr="005E1F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4B3D4FF" w14:textId="77777777" w:rsidR="00631658" w:rsidRPr="002A4619" w:rsidRDefault="00631658" w:rsidP="00CB0ADE">
            <w:pPr>
              <w:jc w:val="center"/>
              <w:rPr>
                <w:rFonts w:ascii="GHEA Grapalat" w:hAnsi="GHEA Grapalat"/>
                <w:sz w:val="20"/>
                <w:szCs w:val="20"/>
                <w:lang w:val="hy-AM"/>
              </w:rPr>
            </w:pPr>
            <w:r w:rsidRPr="002A4619">
              <w:rPr>
                <w:rFonts w:ascii="GHEA Grapalat" w:hAnsi="GHEA Grapalat"/>
                <w:sz w:val="20"/>
                <w:szCs w:val="20"/>
                <w:lang w:val="hy-AM"/>
              </w:rPr>
              <w:t>նախապես լրացվում է շահառուի կողմից` հրավերով</w:t>
            </w:r>
          </w:p>
        </w:tc>
      </w:tr>
      <w:tr w:rsidR="00631658" w:rsidRPr="005E1F72" w14:paraId="0FD4EEF2" w14:textId="77777777" w:rsidTr="00CB0ADE">
        <w:tc>
          <w:tcPr>
            <w:tcW w:w="720" w:type="dxa"/>
            <w:tcBorders>
              <w:top w:val="single" w:sz="4" w:space="0" w:color="auto"/>
              <w:left w:val="single" w:sz="4" w:space="0" w:color="auto"/>
              <w:bottom w:val="single" w:sz="4" w:space="0" w:color="auto"/>
              <w:right w:val="single" w:sz="4" w:space="0" w:color="auto"/>
            </w:tcBorders>
          </w:tcPr>
          <w:p w14:paraId="73C6C6B6"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BC226FC"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25E568E"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2B6A98"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04A4F70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գանձման</w:t>
            </w:r>
            <w:proofErr w:type="spellEnd"/>
            <w:r w:rsidRPr="005E1F72">
              <w:rPr>
                <w:rFonts w:ascii="GHEA Grapalat" w:hAnsi="GHEA Grapalat"/>
                <w:sz w:val="20"/>
                <w:szCs w:val="20"/>
              </w:rPr>
              <w:t xml:space="preserve"> և </w:t>
            </w: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հիմք</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հանդիսացող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փաստաթղթի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տվյալները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որոնց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հիման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վրա</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շահառուն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ներկայացնում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հիմք</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հանդիսացող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պայմանագրի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lastRenderedPageBreak/>
              <w:t>համարը</w:t>
            </w:r>
            <w:proofErr w:type="spellEnd"/>
            <w:r w:rsidRPr="005E1F72">
              <w:rPr>
                <w:rFonts w:ascii="GHEA Grapalat" w:hAnsi="GHEA Grapalat"/>
                <w:sz w:val="20"/>
                <w:szCs w:val="20"/>
                <w:lang w:val="hy-AM"/>
              </w:rPr>
              <w:t>,</w:t>
            </w:r>
            <w:r w:rsidRPr="005E1F72">
              <w:rPr>
                <w:rFonts w:ascii="GHEA Grapalat" w:hAnsi="GHEA Grapalat" w:cs="Arial"/>
                <w:sz w:val="20"/>
                <w:szCs w:val="20"/>
                <w:lang w:val="hy-AM"/>
              </w:rPr>
              <w:t xml:space="preserve"> </w:t>
            </w:r>
            <w:r w:rsidRPr="005E1F72">
              <w:rPr>
                <w:rFonts w:ascii="GHEA Grapalat" w:hAnsi="GHEA Grapalat"/>
                <w:sz w:val="20"/>
                <w:szCs w:val="20"/>
              </w:rPr>
              <w:t xml:space="preserve"> </w:t>
            </w:r>
            <w:proofErr w:type="spellStart"/>
            <w:r w:rsidRPr="005E1F72">
              <w:rPr>
                <w:rFonts w:ascii="GHEA Grapalat" w:hAnsi="GHEA Grapalat"/>
                <w:sz w:val="20"/>
                <w:szCs w:val="20"/>
              </w:rPr>
              <w:t>գնման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ընթացակարգի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ծածկագիրը</w:t>
            </w:r>
            <w:proofErr w:type="spellEnd"/>
            <w:r w:rsidRPr="005E1F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7A4942A" w14:textId="77777777" w:rsidR="00631658" w:rsidRPr="005E1F72" w:rsidRDefault="00631658" w:rsidP="00CB0ADE">
            <w:pPr>
              <w:jc w:val="center"/>
              <w:rPr>
                <w:rFonts w:ascii="GHEA Grapalat" w:hAnsi="GHEA Grapalat"/>
                <w:sz w:val="20"/>
                <w:szCs w:val="20"/>
                <w:lang w:val="hy-AM"/>
              </w:rPr>
            </w:pPr>
            <w:proofErr w:type="spellStart"/>
            <w:r w:rsidRPr="005E1F72">
              <w:rPr>
                <w:rFonts w:ascii="GHEA Grapalat" w:hAnsi="GHEA Grapalat"/>
                <w:sz w:val="20"/>
                <w:szCs w:val="20"/>
              </w:rPr>
              <w:lastRenderedPageBreak/>
              <w:t>լրացվում</w:t>
            </w:r>
            <w:proofErr w:type="spellEnd"/>
            <w:r w:rsidRPr="005E1F72">
              <w:rPr>
                <w:rFonts w:ascii="GHEA Grapalat" w:hAnsi="GHEA Grapalat"/>
                <w:sz w:val="20"/>
                <w:szCs w:val="20"/>
              </w:rPr>
              <w:t xml:space="preserve"> է </w:t>
            </w:r>
            <w:r w:rsidRPr="005E1F72">
              <w:rPr>
                <w:rFonts w:ascii="GHEA Grapalat" w:hAnsi="GHEA Grapalat"/>
                <w:sz w:val="20"/>
                <w:szCs w:val="20"/>
                <w:lang w:val="hy-AM"/>
              </w:rPr>
              <w:t>շահառու</w:t>
            </w:r>
            <w:r w:rsidRPr="005E1F72">
              <w:rPr>
                <w:rFonts w:ascii="GHEA Grapalat" w:hAnsi="GHEA Grapalat"/>
                <w:sz w:val="20"/>
                <w:szCs w:val="20"/>
              </w:rPr>
              <w:t xml:space="preserve">ի </w:t>
            </w:r>
            <w:proofErr w:type="spellStart"/>
            <w:r w:rsidRPr="005E1F72">
              <w:rPr>
                <w:rFonts w:ascii="GHEA Grapalat" w:hAnsi="GHEA Grapalat"/>
                <w:sz w:val="20"/>
                <w:szCs w:val="20"/>
              </w:rPr>
              <w:t>կողմից</w:t>
            </w:r>
            <w:proofErr w:type="spellEnd"/>
          </w:p>
        </w:tc>
      </w:tr>
      <w:tr w:rsidR="00631658" w:rsidRPr="003F2AD9" w14:paraId="53A493A7" w14:textId="77777777" w:rsidTr="00CB0ADE">
        <w:tc>
          <w:tcPr>
            <w:tcW w:w="720" w:type="dxa"/>
            <w:tcBorders>
              <w:top w:val="single" w:sz="4" w:space="0" w:color="auto"/>
              <w:left w:val="single" w:sz="4" w:space="0" w:color="auto"/>
              <w:bottom w:val="single" w:sz="4" w:space="0" w:color="auto"/>
              <w:right w:val="single" w:sz="4" w:space="0" w:color="auto"/>
            </w:tcBorders>
          </w:tcPr>
          <w:p w14:paraId="76DF6BAA" w14:textId="77777777" w:rsidR="00631658" w:rsidRPr="005E1F72" w:rsidDel="0010680B"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43249F9"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84CC0FB"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9429D6" w14:textId="77777777" w:rsidR="00631658" w:rsidRPr="005E1F72" w:rsidRDefault="00631658" w:rsidP="00CB0ADE">
            <w:pPr>
              <w:jc w:val="center"/>
              <w:rPr>
                <w:rFonts w:ascii="GHEA Grapalat" w:hAnsi="GHEA Grapalat" w:cs="Sylfaen"/>
                <w:sz w:val="20"/>
                <w:szCs w:val="20"/>
                <w:lang w:val="hy-AM"/>
              </w:rPr>
            </w:pPr>
            <w:proofErr w:type="spellStart"/>
            <w:r w:rsidRPr="005E1F72">
              <w:rPr>
                <w:rFonts w:ascii="GHEA Grapalat" w:hAnsi="GHEA Grapalat"/>
                <w:sz w:val="20"/>
                <w:szCs w:val="20"/>
              </w:rPr>
              <w:t>պարտադիր</w:t>
            </w:r>
            <w:proofErr w:type="spellEnd"/>
            <w:r w:rsidRPr="005E1F72">
              <w:rPr>
                <w:rFonts w:ascii="GHEA Grapalat" w:hAnsi="GHEA Grapalat" w:cs="Sylfaen"/>
                <w:sz w:val="20"/>
                <w:szCs w:val="20"/>
                <w:lang w:val="hy-AM"/>
              </w:rPr>
              <w:t xml:space="preserve"> </w:t>
            </w:r>
          </w:p>
          <w:p w14:paraId="2615C99D" w14:textId="77777777" w:rsidR="00631658" w:rsidRPr="005E1F72" w:rsidRDefault="00631658" w:rsidP="00CB0ADE">
            <w:pPr>
              <w:jc w:val="center"/>
              <w:rPr>
                <w:rFonts w:ascii="GHEA Grapalat" w:hAnsi="GHEA Grapalat" w:cs="Sylfaen"/>
                <w:sz w:val="20"/>
                <w:szCs w:val="20"/>
                <w:lang w:val="hy-AM"/>
              </w:rPr>
            </w:pPr>
            <w:r w:rsidRPr="005E1F72">
              <w:rPr>
                <w:rFonts w:ascii="GHEA Grapalat" w:hAnsi="GHEA Grapalat" w:cs="Sylfaen"/>
                <w:sz w:val="20"/>
                <w:szCs w:val="20"/>
                <w:lang w:val="hy-AM"/>
              </w:rPr>
              <w:t xml:space="preserve">լրացվում է &lt;ակցեպտավորված վճարում&gt; բառերը, </w:t>
            </w:r>
          </w:p>
          <w:p w14:paraId="2CE461D4"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089DB08"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 xml:space="preserve">նախապես լրացվում է շահառուի կողմից </w:t>
            </w:r>
          </w:p>
        </w:tc>
      </w:tr>
      <w:tr w:rsidR="00631658" w:rsidRPr="005E1F72" w14:paraId="53759028" w14:textId="77777777" w:rsidTr="00CB0ADE">
        <w:tc>
          <w:tcPr>
            <w:tcW w:w="720" w:type="dxa"/>
            <w:tcBorders>
              <w:top w:val="single" w:sz="4" w:space="0" w:color="auto"/>
              <w:left w:val="single" w:sz="4" w:space="0" w:color="auto"/>
              <w:bottom w:val="single" w:sz="4" w:space="0" w:color="auto"/>
              <w:right w:val="single" w:sz="4" w:space="0" w:color="auto"/>
            </w:tcBorders>
          </w:tcPr>
          <w:p w14:paraId="6BC14E06"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1DB2CA5"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առդիր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էջերի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04CA883"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E952BA"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6D1778B2"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փաստաթղթերի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էջերի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քանակը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որոնք</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տրամադրվեն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lang w:val="hy-AM"/>
              </w:rPr>
              <w:t xml:space="preserve"> </w:t>
            </w:r>
            <w:r w:rsidRPr="005E1F72">
              <w:rPr>
                <w:rFonts w:ascii="GHEA Grapalat" w:hAnsi="GHEA Grapalat"/>
                <w:sz w:val="20"/>
                <w:szCs w:val="20"/>
              </w:rPr>
              <w:t>(</w:t>
            </w:r>
            <w:r w:rsidRPr="005E1F72">
              <w:rPr>
                <w:rFonts w:ascii="GHEA Grapalat" w:hAnsi="GHEA Grapalat"/>
                <w:sz w:val="20"/>
                <w:szCs w:val="20"/>
                <w:lang w:val="hy-AM"/>
              </w:rPr>
              <w:t>վճարողի բանկին</w:t>
            </w:r>
            <w:r w:rsidRPr="005E1F72">
              <w:rPr>
                <w:rFonts w:ascii="GHEA Grapalat" w:hAnsi="GHEA Grapalat"/>
                <w:sz w:val="20"/>
                <w:szCs w:val="20"/>
              </w:rPr>
              <w:t>)</w:t>
            </w:r>
          </w:p>
          <w:p w14:paraId="387E25A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Եթ ե լրացվել է &lt;</w:t>
            </w:r>
            <w:r w:rsidRPr="005E1F72">
              <w:rPr>
                <w:rFonts w:ascii="GHEA Grapalat" w:hAnsi="GHEA Grapalat" w:cs="Sylfaen"/>
                <w:sz w:val="20"/>
                <w:szCs w:val="20"/>
                <w:lang w:val="hy-AM"/>
              </w:rPr>
              <w:t>Վճարման կատարման հիմքեր&gt; դաշտը ապա այս տվյալը պարտադիր լրացվում է</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78482B"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lang w:val="hy-AM"/>
              </w:rPr>
              <w:t xml:space="preserve"> </w:t>
            </w:r>
            <w:proofErr w:type="spellStart"/>
            <w:r w:rsidRPr="005E1F72">
              <w:rPr>
                <w:rFonts w:ascii="GHEA Grapalat" w:hAnsi="GHEA Grapalat"/>
                <w:sz w:val="20"/>
                <w:szCs w:val="20"/>
              </w:rPr>
              <w:t>կողմից</w:t>
            </w:r>
            <w:proofErr w:type="spellEnd"/>
          </w:p>
        </w:tc>
      </w:tr>
      <w:tr w:rsidR="00631658" w:rsidRPr="003F2AD9" w14:paraId="5179E1A5" w14:textId="77777777" w:rsidTr="00CB0ADE">
        <w:tc>
          <w:tcPr>
            <w:tcW w:w="720" w:type="dxa"/>
            <w:tcBorders>
              <w:top w:val="single" w:sz="4" w:space="0" w:color="auto"/>
              <w:left w:val="single" w:sz="4" w:space="0" w:color="auto"/>
              <w:bottom w:val="single" w:sz="4" w:space="0" w:color="auto"/>
              <w:right w:val="single" w:sz="4" w:space="0" w:color="auto"/>
            </w:tcBorders>
          </w:tcPr>
          <w:p w14:paraId="6028360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1ACBEA6"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B1AAA9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90E425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2314B16B" w14:textId="77777777" w:rsidR="00631658" w:rsidRPr="005E1F72" w:rsidRDefault="00631658" w:rsidP="00CB0ADE">
            <w:pPr>
              <w:jc w:val="center"/>
              <w:rPr>
                <w:rFonts w:ascii="GHEA Grapalat" w:hAnsi="GHEA Grapalat"/>
                <w:sz w:val="20"/>
                <w:szCs w:val="20"/>
                <w:lang w:val="hy-AM"/>
              </w:rPr>
            </w:pPr>
            <w:proofErr w:type="spellStart"/>
            <w:r w:rsidRPr="005E1F72">
              <w:rPr>
                <w:rFonts w:ascii="GHEA Grapalat" w:hAnsi="GHEA Grapalat"/>
                <w:sz w:val="20"/>
                <w:szCs w:val="20"/>
              </w:rPr>
              <w:t>այս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դաշտը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lang w:val="hy-AM"/>
              </w:rPr>
              <w:t xml:space="preserve"> է վճարողի կողմից պահանջագրի ներկայացման դեպքում: Ընդ որում</w:t>
            </w:r>
            <w:r w:rsidRPr="005E1F72">
              <w:rPr>
                <w:rFonts w:ascii="GHEA Grapalat" w:hAnsi="GHEA Grapalat"/>
                <w:sz w:val="20"/>
                <w:szCs w:val="20"/>
              </w:rPr>
              <w:t xml:space="preserve"> </w:t>
            </w:r>
            <w:proofErr w:type="spellStart"/>
            <w:r w:rsidRPr="005E1F72">
              <w:rPr>
                <w:rFonts w:ascii="GHEA Grapalat" w:hAnsi="GHEA Grapalat"/>
                <w:sz w:val="20"/>
                <w:szCs w:val="20"/>
              </w:rPr>
              <w:t>եթե</w:t>
            </w:r>
            <w:proofErr w:type="spellEnd"/>
            <w:r w:rsidRPr="005E1F72">
              <w:rPr>
                <w:rFonts w:ascii="GHEA Grapalat" w:hAnsi="GHEA Grapalat"/>
                <w:sz w:val="20"/>
                <w:szCs w:val="20"/>
              </w:rPr>
              <w:t xml:space="preserve"> </w:t>
            </w:r>
            <w:r w:rsidRPr="005E1F72">
              <w:rPr>
                <w:rFonts w:ascii="GHEA Grapalat" w:hAnsi="GHEA Grapalat" w:cs="Sylfaen"/>
                <w:sz w:val="20"/>
                <w:szCs w:val="20"/>
                <w:lang w:val="hy-AM"/>
              </w:rPr>
              <w:t xml:space="preserve">Վճարման պայմաններ դաշտում </w:t>
            </w:r>
            <w:r w:rsidRPr="005E1F72">
              <w:rPr>
                <w:rFonts w:ascii="GHEA Grapalat" w:hAnsi="GHEA Grapalat"/>
                <w:sz w:val="20"/>
                <w:szCs w:val="20"/>
                <w:lang w:val="hy-AM"/>
              </w:rPr>
              <w:t>նշված է &lt;ակցեպտավորված վճարում&gt; ապա</w:t>
            </w:r>
            <w:r w:rsidRPr="005E1F72">
              <w:rPr>
                <w:rFonts w:ascii="GHEA Grapalat" w:hAnsi="GHEA Grapalat" w:cs="Sylfaen"/>
                <w:sz w:val="20"/>
                <w:szCs w:val="20"/>
                <w:lang w:val="hy-AM"/>
              </w:rPr>
              <w:t xml:space="preserve"> </w:t>
            </w:r>
            <w:proofErr w:type="spellStart"/>
            <w:r w:rsidRPr="005E1F72">
              <w:rPr>
                <w:rFonts w:ascii="GHEA Grapalat" w:hAnsi="GHEA Grapalat"/>
                <w:sz w:val="20"/>
                <w:szCs w:val="20"/>
              </w:rPr>
              <w:t>վճարող</w:t>
            </w:r>
            <w:proofErr w:type="spellEnd"/>
            <w:r w:rsidRPr="005E1F72">
              <w:rPr>
                <w:rFonts w:ascii="GHEA Grapalat" w:hAnsi="GHEA Grapalat"/>
                <w:sz w:val="20"/>
                <w:szCs w:val="20"/>
                <w:lang w:val="hy-AM"/>
              </w:rPr>
              <w:t xml:space="preserve">ը ստորագրելով՝ </w:t>
            </w:r>
            <w:r w:rsidRPr="005E1F72">
              <w:rPr>
                <w:rFonts w:ascii="GHEA Grapalat" w:hAnsi="GHEA Grapalat" w:cs="Sylfaen"/>
                <w:sz w:val="20"/>
                <w:szCs w:val="20"/>
                <w:lang w:val="hy-AM"/>
              </w:rPr>
              <w:t xml:space="preserve">նախապես </w:t>
            </w:r>
            <w:r w:rsidRPr="005E1F72">
              <w:rPr>
                <w:rFonts w:ascii="GHEA Grapalat" w:hAnsi="GHEA Grapalat"/>
                <w:sz w:val="20"/>
                <w:szCs w:val="20"/>
                <w:lang w:val="hy-AM"/>
              </w:rPr>
              <w:t xml:space="preserve">համաձայնվում  </w:t>
            </w:r>
            <w:r w:rsidRPr="005E1F72">
              <w:rPr>
                <w:rFonts w:ascii="GHEA Grapalat" w:hAnsi="GHEA Grapalat" w:cs="Sylfaen"/>
                <w:sz w:val="20"/>
                <w:szCs w:val="20"/>
                <w:lang w:val="hy-AM"/>
              </w:rPr>
              <w:t xml:space="preserve">  </w:t>
            </w:r>
            <w:r w:rsidRPr="005E1F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BE72238" w14:textId="77777777" w:rsidR="00631658" w:rsidRPr="005E1F72"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D18C212"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 xml:space="preserve">ստորագրվում է վճարողի կողմից կամ </w:t>
            </w:r>
          </w:p>
          <w:p w14:paraId="59D9EC9A"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դրվում է վճարողի էլեկտրոնային ստորագրությունը</w:t>
            </w:r>
          </w:p>
          <w:p w14:paraId="1856B567" w14:textId="77777777" w:rsidR="00631658" w:rsidRPr="005E1F72" w:rsidRDefault="00631658" w:rsidP="00CB0ADE">
            <w:pPr>
              <w:jc w:val="center"/>
              <w:rPr>
                <w:rFonts w:ascii="GHEA Grapalat" w:hAnsi="GHEA Grapalat"/>
                <w:sz w:val="20"/>
                <w:szCs w:val="20"/>
                <w:lang w:val="hy-AM"/>
              </w:rPr>
            </w:pPr>
          </w:p>
        </w:tc>
      </w:tr>
      <w:tr w:rsidR="00631658" w:rsidRPr="003F2AD9" w14:paraId="1EB6618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D25DBE" w14:textId="77777777" w:rsidR="00631658" w:rsidRPr="005E1F72" w:rsidRDefault="00631658" w:rsidP="00CB0ADE">
            <w:pP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06323F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66730F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CF4296"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
          <w:p w14:paraId="5D3A44D0" w14:textId="77777777" w:rsidR="00631658" w:rsidRPr="005E1F72" w:rsidRDefault="00631658" w:rsidP="00CB0ADE">
            <w:pPr>
              <w:jc w:val="center"/>
              <w:rPr>
                <w:rFonts w:ascii="GHEA Grapalat" w:hAnsi="GHEA Grapalat"/>
                <w:sz w:val="20"/>
                <w:szCs w:val="20"/>
                <w:lang w:val="hy-AM"/>
              </w:rPr>
            </w:pPr>
            <w:proofErr w:type="spellStart"/>
            <w:r w:rsidRPr="005E1F72">
              <w:rPr>
                <w:rFonts w:ascii="GHEA Grapalat" w:hAnsi="GHEA Grapalat"/>
                <w:sz w:val="20"/>
                <w:szCs w:val="20"/>
              </w:rPr>
              <w:t>կնիքի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առկայության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F6ED4FA"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 xml:space="preserve">կնքվում է վճարողի կողմից </w:t>
            </w:r>
          </w:p>
          <w:p w14:paraId="79ED467F"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ներկայացնելիս</w:t>
            </w:r>
          </w:p>
        </w:tc>
      </w:tr>
      <w:tr w:rsidR="00631658" w:rsidRPr="005E1F72" w14:paraId="1C8886DC" w14:textId="77777777" w:rsidTr="00CB0ADE">
        <w:tc>
          <w:tcPr>
            <w:tcW w:w="720" w:type="dxa"/>
            <w:tcBorders>
              <w:top w:val="single" w:sz="4" w:space="0" w:color="auto"/>
              <w:left w:val="single" w:sz="4" w:space="0" w:color="auto"/>
              <w:bottom w:val="single" w:sz="4" w:space="0" w:color="auto"/>
              <w:right w:val="single" w:sz="4" w:space="0" w:color="auto"/>
            </w:tcBorders>
          </w:tcPr>
          <w:p w14:paraId="55C79D4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5EA9472"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34DD4D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A5C5A"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lang w:val="hy-AM"/>
              </w:rPr>
              <w:t>՝</w:t>
            </w:r>
            <w:r w:rsidRPr="005E1F72">
              <w:rPr>
                <w:rFonts w:ascii="GHEA Grapalat" w:hAnsi="GHEA Grapalat"/>
                <w:sz w:val="20"/>
                <w:szCs w:val="20"/>
              </w:rPr>
              <w:t xml:space="preserve"> </w:t>
            </w:r>
          </w:p>
          <w:p w14:paraId="38E5971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բանկ</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5AE19E73"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ստորագրվում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631658" w:rsidRPr="005E1F72" w14:paraId="77CC27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CAA5AAC" w14:textId="77777777" w:rsidR="00631658" w:rsidRPr="005E1F72" w:rsidRDefault="00631658" w:rsidP="00CB0ADE">
            <w:pP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E654D87"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F5C141A"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7BFE3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
          <w:p w14:paraId="11D361F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կնիքի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առկայության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562E59F" w14:textId="77777777" w:rsidR="00631658" w:rsidRPr="005E1F72" w:rsidRDefault="00631658" w:rsidP="00CB0ADE">
            <w:pPr>
              <w:jc w:val="center"/>
              <w:rPr>
                <w:rFonts w:ascii="GHEA Grapalat" w:hAnsi="GHEA Grapalat"/>
                <w:sz w:val="20"/>
                <w:szCs w:val="20"/>
                <w:lang w:val="hy-AM"/>
              </w:rPr>
            </w:pPr>
            <w:proofErr w:type="spellStart"/>
            <w:r w:rsidRPr="005E1F72">
              <w:rPr>
                <w:rFonts w:ascii="GHEA Grapalat" w:hAnsi="GHEA Grapalat"/>
                <w:sz w:val="20"/>
                <w:szCs w:val="20"/>
              </w:rPr>
              <w:t>կնքվում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lang w:val="hy-AM"/>
              </w:rPr>
              <w:t xml:space="preserve"> </w:t>
            </w:r>
          </w:p>
          <w:p w14:paraId="6E10063C"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բանկ ներկայացնելիս</w:t>
            </w:r>
          </w:p>
        </w:tc>
      </w:tr>
      <w:tr w:rsidR="00631658" w:rsidRPr="005E1F72" w14:paraId="357468C2" w14:textId="77777777" w:rsidTr="00CB0ADE">
        <w:tc>
          <w:tcPr>
            <w:tcW w:w="720" w:type="dxa"/>
            <w:tcBorders>
              <w:top w:val="single" w:sz="4" w:space="0" w:color="auto"/>
              <w:left w:val="single" w:sz="4" w:space="0" w:color="auto"/>
              <w:bottom w:val="single" w:sz="4" w:space="0" w:color="auto"/>
              <w:right w:val="single" w:sz="4" w:space="0" w:color="auto"/>
            </w:tcBorders>
          </w:tcPr>
          <w:p w14:paraId="6E08D605"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4077FD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աշխատակցի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BF5476"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17FD0B"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7C53887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lang w:val="hy-AM"/>
              </w:rPr>
              <w:t>ը</w:t>
            </w:r>
            <w:r w:rsidRPr="005E1F72">
              <w:rPr>
                <w:rFonts w:ascii="GHEA Grapalat" w:hAnsi="GHEA Grapalat"/>
                <w:sz w:val="20"/>
                <w:szCs w:val="20"/>
              </w:rPr>
              <w:t xml:space="preserve">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լի</w:t>
            </w:r>
            <w:proofErr w:type="spellStart"/>
            <w:r w:rsidRPr="005E1F72">
              <w:rPr>
                <w:rFonts w:ascii="GHEA Grapalat" w:hAnsi="GHEA Grapalat"/>
                <w:sz w:val="20"/>
                <w:szCs w:val="20"/>
              </w:rPr>
              <w:t>նելու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BA6B4D7" w14:textId="77777777" w:rsidR="00631658" w:rsidRPr="005E1F72" w:rsidRDefault="00631658" w:rsidP="00CB0ADE">
            <w:pPr>
              <w:jc w:val="center"/>
              <w:rPr>
                <w:rFonts w:ascii="GHEA Grapalat" w:hAnsi="GHEA Grapalat"/>
                <w:sz w:val="20"/>
                <w:szCs w:val="20"/>
              </w:rPr>
            </w:pPr>
          </w:p>
        </w:tc>
      </w:tr>
      <w:tr w:rsidR="00631658" w:rsidRPr="005E1F72" w14:paraId="4D22658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DE3AD59" w14:textId="77777777" w:rsidR="00631658" w:rsidRPr="005E1F72" w:rsidRDefault="00631658" w:rsidP="00CB0ADE">
            <w:pPr>
              <w:rPr>
                <w:rFonts w:ascii="GHEA Grapalat" w:hAnsi="GHEA Grapalat"/>
                <w:sz w:val="20"/>
                <w:szCs w:val="20"/>
              </w:rPr>
            </w:pPr>
            <w:r w:rsidRPr="005E1F72">
              <w:rPr>
                <w:rFonts w:ascii="GHEA Grapalat" w:hAnsi="GHEA Grapalat"/>
                <w:sz w:val="20"/>
                <w:szCs w:val="20"/>
              </w:rPr>
              <w:lastRenderedPageBreak/>
              <w:t>2</w:t>
            </w:r>
            <w:r w:rsidRPr="005E1F72">
              <w:rPr>
                <w:rFonts w:ascii="GHEA Grapalat" w:hAnsi="GHEA Grapalat"/>
                <w:sz w:val="20"/>
                <w:szCs w:val="20"/>
                <w:lang w:val="hy-AM"/>
              </w:rPr>
              <w:t>3</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27E052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r w:rsidRPr="005E1F72">
              <w:rPr>
                <w:rFonts w:ascii="GHEA Grapalat" w:hAnsi="GHEA Grapalat"/>
                <w:sz w:val="20"/>
                <w:szCs w:val="20"/>
                <w:lang w:val="hy-AM"/>
              </w:rPr>
              <w:t>դրոշմա</w:t>
            </w:r>
            <w:proofErr w:type="spellStart"/>
            <w:r w:rsidRPr="005E1F72">
              <w:rPr>
                <w:rFonts w:ascii="GHEA Grapalat" w:hAnsi="GHEA Grapalat"/>
                <w:sz w:val="20"/>
                <w:szCs w:val="20"/>
              </w:rPr>
              <w:t>կնիքը</w:t>
            </w:r>
            <w:proofErr w:type="spellEnd"/>
            <w:r w:rsidRPr="005E1F7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79775A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88E652"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36F8DE83"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lang w:val="hy-AM"/>
              </w:rPr>
              <w:t>ը</w:t>
            </w:r>
            <w:r w:rsidRPr="005E1F72">
              <w:rPr>
                <w:rFonts w:ascii="GHEA Grapalat" w:hAnsi="GHEA Grapalat"/>
                <w:sz w:val="20"/>
                <w:szCs w:val="20"/>
              </w:rPr>
              <w:t xml:space="preserve">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լի</w:t>
            </w:r>
            <w:proofErr w:type="spellStart"/>
            <w:r w:rsidRPr="005E1F72">
              <w:rPr>
                <w:rFonts w:ascii="GHEA Grapalat" w:hAnsi="GHEA Grapalat"/>
                <w:sz w:val="20"/>
                <w:szCs w:val="20"/>
              </w:rPr>
              <w:t>նելու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47D11D9" w14:textId="77777777" w:rsidR="00631658" w:rsidRPr="005E1F72" w:rsidRDefault="00631658" w:rsidP="00CB0ADE">
            <w:pPr>
              <w:jc w:val="center"/>
              <w:rPr>
                <w:rFonts w:ascii="GHEA Grapalat" w:hAnsi="GHEA Grapalat"/>
                <w:sz w:val="20"/>
                <w:szCs w:val="20"/>
              </w:rPr>
            </w:pPr>
          </w:p>
        </w:tc>
      </w:tr>
      <w:tr w:rsidR="00631658" w:rsidRPr="005E1F72" w14:paraId="5741B870" w14:textId="77777777" w:rsidTr="00CB0ADE">
        <w:tc>
          <w:tcPr>
            <w:tcW w:w="720" w:type="dxa"/>
            <w:tcBorders>
              <w:top w:val="single" w:sz="4" w:space="0" w:color="auto"/>
              <w:left w:val="single" w:sz="4" w:space="0" w:color="auto"/>
              <w:bottom w:val="single" w:sz="4" w:space="0" w:color="auto"/>
              <w:right w:val="single" w:sz="4" w:space="0" w:color="auto"/>
            </w:tcBorders>
          </w:tcPr>
          <w:p w14:paraId="3B9DF8FC" w14:textId="4F1D9253"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w:t>
            </w:r>
            <w:r w:rsidRPr="005E1F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3665A893"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500DEC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6E534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4C7E8C03"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կատարման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ամսաթիվը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ժամը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2DCE1D2B" w14:textId="77777777" w:rsidR="00631658" w:rsidRPr="005E1F72" w:rsidRDefault="00631658" w:rsidP="00CB0ADE">
            <w:pPr>
              <w:jc w:val="center"/>
              <w:rPr>
                <w:rFonts w:ascii="GHEA Grapalat" w:hAnsi="GHEA Grapalat"/>
                <w:sz w:val="20"/>
                <w:szCs w:val="20"/>
              </w:rPr>
            </w:pPr>
          </w:p>
        </w:tc>
      </w:tr>
      <w:tr w:rsidR="00631658" w:rsidRPr="005E1F72" w14:paraId="4B0063D8" w14:textId="77777777" w:rsidTr="00CB0ADE">
        <w:tc>
          <w:tcPr>
            <w:tcW w:w="720" w:type="dxa"/>
            <w:tcBorders>
              <w:top w:val="single" w:sz="4" w:space="0" w:color="auto"/>
              <w:left w:val="single" w:sz="4" w:space="0" w:color="auto"/>
              <w:bottom w:val="single" w:sz="4" w:space="0" w:color="auto"/>
              <w:right w:val="single" w:sz="4" w:space="0" w:color="auto"/>
            </w:tcBorders>
          </w:tcPr>
          <w:p w14:paraId="0F4D74E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98AC86A"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աշխատակցի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376612"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539909"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16228F3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lang w:val="hy-AM"/>
              </w:rPr>
              <w:t xml:space="preserve">ը </w:t>
            </w:r>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w:t>
            </w:r>
            <w:proofErr w:type="spellStart"/>
            <w:r w:rsidRPr="005E1F72">
              <w:rPr>
                <w:rFonts w:ascii="GHEA Grapalat" w:hAnsi="GHEA Grapalat"/>
                <w:sz w:val="20"/>
                <w:szCs w:val="20"/>
              </w:rPr>
              <w:t>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w:t>
            </w:r>
            <w:proofErr w:type="spellStart"/>
            <w:r w:rsidRPr="005E1F72">
              <w:rPr>
                <w:rFonts w:ascii="GHEA Grapalat" w:hAnsi="GHEA Grapalat"/>
                <w:sz w:val="20"/>
                <w:szCs w:val="20"/>
              </w:rPr>
              <w:t>աշխատակցի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6DDEE01" w14:textId="77777777" w:rsidR="00631658" w:rsidRPr="005E1F72" w:rsidRDefault="00631658" w:rsidP="00CB0ADE">
            <w:pPr>
              <w:jc w:val="center"/>
              <w:rPr>
                <w:rFonts w:ascii="GHEA Grapalat" w:hAnsi="GHEA Grapalat"/>
                <w:sz w:val="20"/>
                <w:szCs w:val="20"/>
              </w:rPr>
            </w:pPr>
          </w:p>
        </w:tc>
      </w:tr>
      <w:tr w:rsidR="00631658" w:rsidRPr="005E1F72" w14:paraId="3D764D62" w14:textId="77777777" w:rsidTr="00CB0ADE">
        <w:tc>
          <w:tcPr>
            <w:tcW w:w="720" w:type="dxa"/>
            <w:tcBorders>
              <w:top w:val="single" w:sz="4" w:space="0" w:color="auto"/>
              <w:left w:val="single" w:sz="4" w:space="0" w:color="auto"/>
              <w:bottom w:val="single" w:sz="4" w:space="0" w:color="auto"/>
              <w:right w:val="single" w:sz="4" w:space="0" w:color="auto"/>
            </w:tcBorders>
          </w:tcPr>
          <w:p w14:paraId="69033A3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BDE687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շահառռւին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r w:rsidRPr="005E1F72">
              <w:rPr>
                <w:rFonts w:ascii="GHEA Grapalat" w:hAnsi="GHEA Grapalat"/>
                <w:sz w:val="20"/>
                <w:szCs w:val="20"/>
                <w:lang w:val="hy-AM"/>
              </w:rPr>
              <w:t>դրոշմա</w:t>
            </w:r>
            <w:proofErr w:type="spellStart"/>
            <w:r w:rsidRPr="005E1F7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E5B68F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D59DB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ոչ </w:t>
            </w:r>
            <w:proofErr w:type="spellStart"/>
            <w:r w:rsidRPr="005E1F72">
              <w:rPr>
                <w:rFonts w:ascii="GHEA Grapalat" w:hAnsi="GHEA Grapalat"/>
                <w:sz w:val="20"/>
                <w:szCs w:val="20"/>
              </w:rPr>
              <w:t>պարտադիր</w:t>
            </w:r>
            <w:proofErr w:type="spellEnd"/>
          </w:p>
          <w:p w14:paraId="65118B1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վերջինիս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w:t>
            </w:r>
            <w:proofErr w:type="spellStart"/>
            <w:r w:rsidRPr="005E1F72">
              <w:rPr>
                <w:rFonts w:ascii="GHEA Grapalat" w:hAnsi="GHEA Grapalat"/>
                <w:sz w:val="20"/>
                <w:szCs w:val="20"/>
              </w:rPr>
              <w:t>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դրոշմակնիքը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D10ED8E" w14:textId="77777777" w:rsidR="00631658" w:rsidRPr="005E1F72" w:rsidRDefault="00631658" w:rsidP="00CB0ADE">
            <w:pPr>
              <w:jc w:val="center"/>
              <w:rPr>
                <w:rFonts w:ascii="GHEA Grapalat" w:hAnsi="GHEA Grapalat"/>
                <w:sz w:val="20"/>
                <w:szCs w:val="20"/>
              </w:rPr>
            </w:pPr>
          </w:p>
        </w:tc>
      </w:tr>
      <w:tr w:rsidR="00631658" w:rsidRPr="000E3911" w14:paraId="2477036A" w14:textId="77777777" w:rsidTr="00CB0ADE">
        <w:tc>
          <w:tcPr>
            <w:tcW w:w="720" w:type="dxa"/>
            <w:tcBorders>
              <w:top w:val="single" w:sz="4" w:space="0" w:color="auto"/>
              <w:left w:val="single" w:sz="4" w:space="0" w:color="auto"/>
              <w:bottom w:val="single" w:sz="4" w:space="0" w:color="auto"/>
              <w:right w:val="single" w:sz="4" w:space="0" w:color="auto"/>
            </w:tcBorders>
          </w:tcPr>
          <w:p w14:paraId="7E83788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4B48BCC"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շահառռւին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ամսաթիվը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ժամը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6D63CB2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7674C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ոչ </w:t>
            </w:r>
            <w:proofErr w:type="spellStart"/>
            <w:r w:rsidRPr="005E1F72">
              <w:rPr>
                <w:rFonts w:ascii="GHEA Grapalat" w:hAnsi="GHEA Grapalat"/>
                <w:sz w:val="20"/>
                <w:szCs w:val="20"/>
              </w:rPr>
              <w:t>պարտադիր</w:t>
            </w:r>
            <w:proofErr w:type="spellEnd"/>
          </w:p>
          <w:p w14:paraId="636B0B2C" w14:textId="77777777" w:rsidR="00631658" w:rsidRPr="000E3911"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վերջինիս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w:t>
            </w:r>
            <w:proofErr w:type="spellStart"/>
            <w:r w:rsidRPr="005E1F72">
              <w:rPr>
                <w:rFonts w:ascii="GHEA Grapalat" w:hAnsi="GHEA Grapalat"/>
                <w:sz w:val="20"/>
                <w:szCs w:val="20"/>
              </w:rPr>
              <w:t>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սույն տվյալները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են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C98941E" w14:textId="77777777" w:rsidR="00631658" w:rsidRPr="000E3911" w:rsidRDefault="00631658" w:rsidP="00CB0ADE">
            <w:pPr>
              <w:jc w:val="center"/>
              <w:rPr>
                <w:rFonts w:ascii="GHEA Grapalat" w:hAnsi="GHEA Grapalat"/>
                <w:sz w:val="20"/>
                <w:szCs w:val="20"/>
              </w:rPr>
            </w:pPr>
          </w:p>
        </w:tc>
      </w:tr>
    </w:tbl>
    <w:p w14:paraId="04CABC0C" w14:textId="77777777" w:rsidR="00631658" w:rsidRPr="000F4414" w:rsidRDefault="00631658" w:rsidP="00631658">
      <w:pPr>
        <w:pStyle w:val="BodyTextIndent"/>
        <w:jc w:val="right"/>
        <w:rPr>
          <w:rFonts w:ascii="GHEA Grapalat" w:hAnsi="GHEA Grapalat" w:cs="Sylfaen"/>
          <w:i w:val="0"/>
          <w:lang w:val="en-US"/>
        </w:rPr>
      </w:pPr>
    </w:p>
    <w:p w14:paraId="709CD739" w14:textId="77777777" w:rsidR="00631658" w:rsidRPr="000E3911" w:rsidRDefault="00631658" w:rsidP="00631658">
      <w:pPr>
        <w:pStyle w:val="BodyTextIndent"/>
        <w:jc w:val="right"/>
        <w:rPr>
          <w:rFonts w:ascii="GHEA Grapalat" w:hAnsi="GHEA Grapalat" w:cs="Sylfaen"/>
          <w:i w:val="0"/>
          <w:lang w:val="en-US"/>
        </w:rPr>
      </w:pPr>
    </w:p>
    <w:p w14:paraId="68268646" w14:textId="77777777" w:rsidR="00631658" w:rsidRPr="000F4414" w:rsidRDefault="00631658" w:rsidP="00631658">
      <w:pPr>
        <w:rPr>
          <w:rFonts w:ascii="GHEA Grapalat" w:hAnsi="GHEA Grapalat"/>
        </w:rPr>
      </w:pPr>
    </w:p>
    <w:p w14:paraId="28FA2C4F" w14:textId="77777777" w:rsidR="00631658" w:rsidRPr="00131E9C" w:rsidRDefault="00631658" w:rsidP="00631658">
      <w:pPr>
        <w:jc w:val="center"/>
        <w:rPr>
          <w:rFonts w:ascii="GHEA Grapalat" w:hAnsi="GHEA Grapalat" w:cs="GHEA Grapalat"/>
          <w:sz w:val="22"/>
          <w:szCs w:val="22"/>
          <w:lang w:val="hy-AM"/>
        </w:rPr>
      </w:pPr>
    </w:p>
    <w:p w14:paraId="55E911A6" w14:textId="2629E224" w:rsidR="00091EBC" w:rsidRPr="009C370D" w:rsidRDefault="00631658" w:rsidP="000521E1">
      <w:pPr>
        <w:pStyle w:val="BodyTextIndent3"/>
        <w:spacing w:line="240" w:lineRule="auto"/>
        <w:jc w:val="right"/>
        <w:rPr>
          <w:rFonts w:ascii="GHEA Grapalat" w:hAnsi="GHEA Grapalat" w:cs="Sylfaen"/>
          <w:vertAlign w:val="superscript"/>
          <w:lang w:val="hy-AM"/>
        </w:rPr>
      </w:pPr>
      <w:r>
        <w:rPr>
          <w:rFonts w:ascii="GHEA Grapalat" w:hAnsi="GHEA Grapalat"/>
          <w:b/>
          <w:lang w:val="hy-AM"/>
        </w:rPr>
        <w:br w:type="page"/>
      </w:r>
    </w:p>
    <w:p w14:paraId="4995EE0E" w14:textId="77777777" w:rsidR="00631658" w:rsidRPr="00631658" w:rsidRDefault="00631658" w:rsidP="00631658">
      <w:pPr>
        <w:jc w:val="right"/>
        <w:rPr>
          <w:rFonts w:ascii="GHEA Grapalat" w:hAnsi="GHEA Grapalat" w:cs="GHEA Grapalat"/>
          <w:i/>
          <w:sz w:val="18"/>
          <w:szCs w:val="18"/>
          <w:lang w:val="hy-AM"/>
        </w:rPr>
      </w:pPr>
    </w:p>
    <w:p w14:paraId="17DA6D46" w14:textId="77777777" w:rsidR="00631658" w:rsidRPr="00631658" w:rsidRDefault="00631658" w:rsidP="00631658">
      <w:pPr>
        <w:pStyle w:val="BodyTextIndent3"/>
        <w:spacing w:line="240" w:lineRule="auto"/>
        <w:jc w:val="right"/>
        <w:rPr>
          <w:rFonts w:ascii="GHEA Grapalat" w:hAnsi="GHEA Grapalat" w:cs="Sylfaen"/>
          <w:b/>
          <w:lang w:val="hy-AM"/>
        </w:rPr>
      </w:pPr>
      <w:r w:rsidRPr="00631658">
        <w:rPr>
          <w:rFonts w:ascii="GHEA Grapalat" w:hAnsi="GHEA Grapalat" w:cs="Sylfaen"/>
          <w:b/>
          <w:lang w:val="hy-AM"/>
        </w:rPr>
        <w:t>Հավելված 5.1</w:t>
      </w:r>
    </w:p>
    <w:p w14:paraId="319ED645" w14:textId="7DF7C66E" w:rsidR="00631658" w:rsidRPr="000E2660" w:rsidRDefault="005E541F" w:rsidP="00631658">
      <w:pPr>
        <w:pStyle w:val="BodyTextIndent3"/>
        <w:spacing w:line="240" w:lineRule="auto"/>
        <w:jc w:val="right"/>
        <w:rPr>
          <w:rFonts w:ascii="GHEA Grapalat" w:hAnsi="GHEA Grapalat" w:cs="Sylfaen"/>
          <w:b/>
          <w:highlight w:val="yellow"/>
          <w:lang w:val="hy-AM"/>
        </w:rPr>
      </w:pPr>
      <w:r w:rsidRPr="000E2660">
        <w:rPr>
          <w:rFonts w:ascii="GHEA Grapalat" w:hAnsi="GHEA Grapalat" w:cs="Sylfaen"/>
          <w:b/>
          <w:highlight w:val="yellow"/>
          <w:lang w:val="hy-AM"/>
        </w:rPr>
        <w:t>«</w:t>
      </w:r>
      <w:r w:rsidR="00A05E6A" w:rsidRPr="000E2660">
        <w:rPr>
          <w:rFonts w:ascii="GHEA Grapalat" w:hAnsi="GHEA Grapalat"/>
          <w:b/>
          <w:highlight w:val="yellow"/>
          <w:lang w:val="hy-AM"/>
        </w:rPr>
        <w:t>ԵՔ-ԳՀԱՊՁԲ-2</w:t>
      </w:r>
      <w:r w:rsidR="007602CF" w:rsidRPr="000E2660">
        <w:rPr>
          <w:rFonts w:ascii="GHEA Grapalat" w:hAnsi="GHEA Grapalat"/>
          <w:b/>
          <w:highlight w:val="yellow"/>
          <w:lang w:val="hy-AM"/>
        </w:rPr>
        <w:t>6</w:t>
      </w:r>
      <w:r w:rsidR="00A05E6A" w:rsidRPr="000E2660">
        <w:rPr>
          <w:rFonts w:ascii="GHEA Grapalat" w:hAnsi="GHEA Grapalat"/>
          <w:b/>
          <w:highlight w:val="yellow"/>
          <w:lang w:val="hy-AM"/>
        </w:rPr>
        <w:t>/</w:t>
      </w:r>
      <w:r w:rsidR="007602CF" w:rsidRPr="000E2660">
        <w:rPr>
          <w:rFonts w:ascii="GHEA Grapalat" w:hAnsi="GHEA Grapalat"/>
          <w:b/>
          <w:highlight w:val="yellow"/>
          <w:lang w:val="hy-AM"/>
        </w:rPr>
        <w:t>3</w:t>
      </w:r>
      <w:r w:rsidR="00631658" w:rsidRPr="000E2660">
        <w:rPr>
          <w:rFonts w:ascii="GHEA Grapalat" w:hAnsi="GHEA Grapalat" w:cs="Sylfaen"/>
          <w:b/>
          <w:highlight w:val="yellow"/>
          <w:lang w:val="hy-AM"/>
        </w:rPr>
        <w:t>»*  ծածկագրով</w:t>
      </w:r>
    </w:p>
    <w:p w14:paraId="358EE59E" w14:textId="231C08BA" w:rsidR="00631658" w:rsidRPr="00631658" w:rsidRDefault="007602CF" w:rsidP="00631658">
      <w:pPr>
        <w:pStyle w:val="BodyTextIndent3"/>
        <w:spacing w:line="240" w:lineRule="auto"/>
        <w:jc w:val="right"/>
        <w:rPr>
          <w:rFonts w:ascii="GHEA Grapalat" w:hAnsi="GHEA Grapalat" w:cs="Sylfaen"/>
          <w:b/>
          <w:lang w:val="hy-AM"/>
        </w:rPr>
      </w:pPr>
      <w:r w:rsidRPr="000E2660">
        <w:rPr>
          <w:rFonts w:ascii="GHEA Grapalat" w:hAnsi="GHEA Grapalat" w:cs="Sylfaen"/>
          <w:b/>
          <w:highlight w:val="yellow"/>
          <w:lang w:val="hy-AM"/>
        </w:rPr>
        <w:t>գնանշման հարցման</w:t>
      </w:r>
      <w:r>
        <w:rPr>
          <w:rFonts w:ascii="GHEA Grapalat" w:hAnsi="GHEA Grapalat" w:cs="Sylfaen"/>
          <w:b/>
          <w:lang w:val="hy-AM"/>
        </w:rPr>
        <w:t xml:space="preserve"> </w:t>
      </w:r>
      <w:r w:rsidRPr="00631658">
        <w:rPr>
          <w:rFonts w:ascii="GHEA Grapalat" w:hAnsi="GHEA Grapalat" w:cs="Sylfaen"/>
          <w:b/>
          <w:lang w:val="hy-AM"/>
        </w:rPr>
        <w:t>հրավերի</w:t>
      </w:r>
    </w:p>
    <w:p w14:paraId="460B9BFD" w14:textId="77777777" w:rsidR="00631658" w:rsidRPr="00631658" w:rsidRDefault="00631658" w:rsidP="00631658">
      <w:pPr>
        <w:jc w:val="center"/>
        <w:rPr>
          <w:rFonts w:ascii="GHEA Grapalat" w:hAnsi="GHEA Grapalat" w:cs="GHEA Grapalat"/>
          <w:b/>
          <w:sz w:val="20"/>
          <w:szCs w:val="20"/>
          <w:lang w:val="hy-AM"/>
        </w:rPr>
      </w:pPr>
      <w:r w:rsidRPr="00631658">
        <w:rPr>
          <w:rFonts w:ascii="GHEA Grapalat" w:hAnsi="GHEA Grapalat" w:cs="GHEA Grapalat"/>
          <w:b/>
          <w:sz w:val="18"/>
          <w:szCs w:val="18"/>
          <w:lang w:val="hy-AM"/>
        </w:rPr>
        <w:t xml:space="preserve">       </w:t>
      </w:r>
      <w:r w:rsidRPr="00631658">
        <w:rPr>
          <w:rFonts w:ascii="GHEA Grapalat" w:hAnsi="GHEA Grapalat" w:cs="GHEA Grapalat"/>
          <w:b/>
          <w:sz w:val="20"/>
          <w:szCs w:val="20"/>
          <w:lang w:val="hy-AM"/>
        </w:rPr>
        <w:t xml:space="preserve">ՏՈւԺԱՆՔԻ ՄԱՍԻՆ ՀԱՄԱՁԱՅՆԱԳԻՐ </w:t>
      </w:r>
    </w:p>
    <w:p w14:paraId="466C1E96" w14:textId="77777777" w:rsidR="001C7C1A" w:rsidRPr="00260569" w:rsidRDefault="00631658" w:rsidP="001C7C1A">
      <w:pPr>
        <w:jc w:val="center"/>
        <w:rPr>
          <w:rFonts w:ascii="GHEA Grapalat" w:hAnsi="GHEA Grapalat" w:cs="GHEA Grapalat"/>
          <w:b/>
          <w:sz w:val="20"/>
          <w:szCs w:val="20"/>
          <w:lang w:val="hy-AM"/>
        </w:rPr>
      </w:pPr>
      <w:r w:rsidRPr="00631658">
        <w:rPr>
          <w:rFonts w:ascii="GHEA Grapalat" w:hAnsi="GHEA Grapalat" w:cs="GHEA Grapalat"/>
          <w:sz w:val="20"/>
          <w:szCs w:val="20"/>
          <w:lang w:val="hy-AM"/>
        </w:rPr>
        <w:t xml:space="preserve">  </w:t>
      </w:r>
      <w:r w:rsidRPr="00631658">
        <w:rPr>
          <w:rFonts w:ascii="GHEA Grapalat" w:hAnsi="GHEA Grapalat" w:cs="GHEA Grapalat"/>
          <w:b/>
          <w:sz w:val="20"/>
          <w:szCs w:val="20"/>
          <w:lang w:val="hy-AM"/>
        </w:rPr>
        <w:t xml:space="preserve"> </w:t>
      </w:r>
      <w:r w:rsidR="001C7C1A" w:rsidRPr="000B4CF4">
        <w:rPr>
          <w:rFonts w:ascii="GHEA Grapalat" w:hAnsi="GHEA Grapalat" w:cs="GHEA Grapalat"/>
          <w:b/>
          <w:sz w:val="18"/>
          <w:szCs w:val="18"/>
          <w:lang w:val="hy-AM"/>
        </w:rPr>
        <w:t xml:space="preserve">         </w:t>
      </w:r>
      <w:r w:rsidR="001C7C1A" w:rsidRPr="005E1F72">
        <w:rPr>
          <w:rFonts w:ascii="GHEA Grapalat" w:hAnsi="GHEA Grapalat" w:cs="GHEA Grapalat"/>
          <w:b/>
          <w:sz w:val="18"/>
          <w:szCs w:val="18"/>
          <w:lang w:val="hy-AM"/>
        </w:rPr>
        <w:t>(</w:t>
      </w:r>
      <w:r w:rsidR="001C7C1A" w:rsidRPr="000B4CF4">
        <w:rPr>
          <w:rFonts w:ascii="GHEA Grapalat" w:hAnsi="GHEA Grapalat" w:cs="GHEA Grapalat"/>
          <w:b/>
          <w:sz w:val="18"/>
          <w:szCs w:val="18"/>
          <w:lang w:val="hy-AM"/>
        </w:rPr>
        <w:t xml:space="preserve">պայմանագրի </w:t>
      </w:r>
      <w:r w:rsidR="001C7C1A" w:rsidRPr="005E1F72">
        <w:rPr>
          <w:rFonts w:ascii="GHEA Grapalat" w:hAnsi="GHEA Grapalat" w:cs="GHEA Grapalat"/>
          <w:b/>
          <w:sz w:val="18"/>
          <w:szCs w:val="18"/>
          <w:lang w:val="hy-AM"/>
        </w:rPr>
        <w:t>ապահովում)</w:t>
      </w:r>
    </w:p>
    <w:p w14:paraId="3CDE4CFD" w14:textId="77777777" w:rsidR="00631658" w:rsidRPr="00631658" w:rsidRDefault="00631658" w:rsidP="00631658">
      <w:pPr>
        <w:rPr>
          <w:rFonts w:ascii="GHEA Grapalat" w:hAnsi="GHEA Grapalat" w:cs="GHEA Grapalat"/>
          <w:b/>
          <w:sz w:val="20"/>
          <w:szCs w:val="20"/>
          <w:lang w:val="hy-AM"/>
        </w:rPr>
      </w:pPr>
    </w:p>
    <w:p w14:paraId="373C6059" w14:textId="77777777" w:rsidR="00631658" w:rsidRPr="00631658" w:rsidRDefault="00631658" w:rsidP="00631658">
      <w:pPr>
        <w:rPr>
          <w:rFonts w:ascii="GHEA Grapalat" w:hAnsi="GHEA Grapalat" w:cs="GHEA Grapalat"/>
          <w:sz w:val="20"/>
          <w:szCs w:val="20"/>
          <w:lang w:val="hy-AM"/>
        </w:rPr>
      </w:pPr>
      <w:r w:rsidRPr="00631658">
        <w:rPr>
          <w:rFonts w:ascii="GHEA Grapalat" w:hAnsi="GHEA Grapalat" w:cs="GHEA Grapalat"/>
          <w:sz w:val="20"/>
          <w:szCs w:val="20"/>
          <w:lang w:val="hy-AM"/>
        </w:rPr>
        <w:t xml:space="preserve">     ք. Երևան</w:t>
      </w:r>
      <w:r w:rsidRPr="00631658">
        <w:rPr>
          <w:rFonts w:ascii="GHEA Grapalat" w:hAnsi="GHEA Grapalat" w:cs="GHEA Grapalat"/>
          <w:sz w:val="20"/>
          <w:szCs w:val="20"/>
          <w:lang w:val="hy-AM"/>
        </w:rPr>
        <w:tab/>
      </w:r>
      <w:r w:rsidRPr="00631658">
        <w:rPr>
          <w:rFonts w:ascii="GHEA Grapalat" w:hAnsi="GHEA Grapalat" w:cs="GHEA Grapalat"/>
          <w:sz w:val="20"/>
          <w:szCs w:val="20"/>
          <w:lang w:val="hy-AM"/>
        </w:rPr>
        <w:tab/>
      </w:r>
      <w:r w:rsidRPr="00631658">
        <w:rPr>
          <w:rFonts w:ascii="GHEA Grapalat" w:hAnsi="GHEA Grapalat" w:cs="GHEA Grapalat"/>
          <w:sz w:val="20"/>
          <w:szCs w:val="20"/>
          <w:lang w:val="hy-AM"/>
        </w:rPr>
        <w:tab/>
      </w:r>
      <w:r w:rsidRPr="00631658">
        <w:rPr>
          <w:rFonts w:ascii="GHEA Grapalat" w:hAnsi="GHEA Grapalat" w:cs="GHEA Grapalat"/>
          <w:sz w:val="20"/>
          <w:szCs w:val="20"/>
          <w:lang w:val="hy-AM"/>
        </w:rPr>
        <w:tab/>
      </w:r>
      <w:r w:rsidRPr="00631658">
        <w:rPr>
          <w:rFonts w:ascii="GHEA Grapalat" w:hAnsi="GHEA Grapalat" w:cs="GHEA Grapalat"/>
          <w:sz w:val="20"/>
          <w:szCs w:val="20"/>
          <w:lang w:val="hy-AM"/>
        </w:rPr>
        <w:tab/>
      </w:r>
      <w:r w:rsidRPr="00631658">
        <w:rPr>
          <w:rFonts w:ascii="GHEA Grapalat" w:hAnsi="GHEA Grapalat" w:cs="GHEA Grapalat"/>
          <w:sz w:val="20"/>
          <w:szCs w:val="20"/>
          <w:lang w:val="hy-AM"/>
        </w:rPr>
        <w:tab/>
        <w:t xml:space="preserve">            </w:t>
      </w:r>
      <w:r w:rsidRPr="00631658">
        <w:rPr>
          <w:rFonts w:ascii="GHEA Grapalat" w:hAnsi="GHEA Grapalat"/>
          <w:sz w:val="20"/>
          <w:szCs w:val="20"/>
          <w:lang w:val="hy-AM"/>
        </w:rPr>
        <w:t>«</w:t>
      </w:r>
      <w:r w:rsidRPr="00631658">
        <w:rPr>
          <w:rFonts w:ascii="GHEA Grapalat" w:hAnsi="GHEA Grapalat" w:cs="GHEA Grapalat"/>
          <w:sz w:val="20"/>
          <w:szCs w:val="20"/>
          <w:u w:val="single"/>
          <w:lang w:val="hy-AM"/>
        </w:rPr>
        <w:t xml:space="preserve">         </w:t>
      </w:r>
      <w:r w:rsidRPr="00631658">
        <w:rPr>
          <w:rFonts w:ascii="GHEA Grapalat" w:hAnsi="GHEA Grapalat"/>
          <w:sz w:val="20"/>
          <w:szCs w:val="20"/>
          <w:lang w:val="hy-AM"/>
        </w:rPr>
        <w:t>»</w:t>
      </w:r>
      <w:r w:rsidRPr="00631658">
        <w:rPr>
          <w:rFonts w:ascii="GHEA Grapalat" w:hAnsi="GHEA Grapalat" w:cs="GHEA Grapalat"/>
          <w:sz w:val="20"/>
          <w:szCs w:val="20"/>
          <w:u w:val="single"/>
          <w:lang w:val="hy-AM"/>
        </w:rPr>
        <w:t xml:space="preserve"> </w:t>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lang w:val="hy-AM"/>
        </w:rPr>
        <w:t xml:space="preserve"> 20   թ.**</w:t>
      </w:r>
    </w:p>
    <w:p w14:paraId="22491964" w14:textId="77777777" w:rsidR="00631658" w:rsidRPr="00631658" w:rsidRDefault="00631658" w:rsidP="00631658">
      <w:pPr>
        <w:rPr>
          <w:rFonts w:ascii="GHEA Grapalat" w:hAnsi="GHEA Grapalat" w:cs="GHEA Grapalat"/>
          <w:sz w:val="20"/>
          <w:szCs w:val="20"/>
          <w:lang w:val="hy-AM"/>
        </w:rPr>
      </w:pPr>
    </w:p>
    <w:p w14:paraId="695FC9BF" w14:textId="77777777" w:rsidR="00631658" w:rsidRPr="00631658" w:rsidRDefault="00631658" w:rsidP="00631658">
      <w:pPr>
        <w:jc w:val="both"/>
        <w:rPr>
          <w:rFonts w:ascii="GHEA Grapalat" w:hAnsi="GHEA Grapalat" w:cs="GHEA Grapalat"/>
          <w:sz w:val="20"/>
          <w:szCs w:val="20"/>
          <w:u w:val="single"/>
          <w:vertAlign w:val="subscript"/>
          <w:lang w:val="hy-AM"/>
        </w:rPr>
      </w:pPr>
      <w:r w:rsidRPr="00631658">
        <w:rPr>
          <w:rFonts w:ascii="GHEA Grapalat" w:hAnsi="GHEA Grapalat" w:cs="GHEA Grapalat"/>
          <w:sz w:val="20"/>
          <w:szCs w:val="20"/>
          <w:u w:val="single"/>
          <w:vertAlign w:val="subscript"/>
          <w:lang w:val="hy-AM"/>
        </w:rPr>
        <w:tab/>
      </w:r>
      <w:r w:rsidRPr="00631658">
        <w:rPr>
          <w:rFonts w:ascii="GHEA Grapalat" w:hAnsi="GHEA Grapalat" w:cs="GHEA Grapalat"/>
          <w:sz w:val="20"/>
          <w:szCs w:val="20"/>
          <w:u w:val="single"/>
          <w:vertAlign w:val="subscript"/>
          <w:lang w:val="hy-AM"/>
        </w:rPr>
        <w:tab/>
      </w:r>
      <w:r w:rsidRPr="00631658">
        <w:rPr>
          <w:rFonts w:ascii="GHEA Grapalat" w:hAnsi="GHEA Grapalat" w:cs="GHEA Grapalat"/>
          <w:sz w:val="20"/>
          <w:szCs w:val="20"/>
          <w:u w:val="single"/>
          <w:vertAlign w:val="subscript"/>
          <w:lang w:val="hy-AM"/>
        </w:rPr>
        <w:tab/>
      </w:r>
      <w:r w:rsidRPr="00631658">
        <w:rPr>
          <w:rFonts w:ascii="GHEA Grapalat" w:hAnsi="GHEA Grapalat" w:cs="GHEA Grapalat"/>
          <w:sz w:val="20"/>
          <w:szCs w:val="20"/>
          <w:vertAlign w:val="subscript"/>
          <w:lang w:val="hy-AM"/>
        </w:rPr>
        <w:t xml:space="preserve">, </w:t>
      </w:r>
      <w:r w:rsidRPr="00631658">
        <w:rPr>
          <w:rFonts w:ascii="GHEA Grapalat" w:hAnsi="GHEA Grapalat" w:cs="GHEA Grapalat"/>
          <w:sz w:val="20"/>
          <w:szCs w:val="20"/>
          <w:lang w:val="hy-AM"/>
        </w:rPr>
        <w:t xml:space="preserve">ի դեմս Ընկերության տնօրեն </w:t>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14:paraId="1ACB9BFA" w14:textId="77777777" w:rsidR="00631658" w:rsidRPr="00631658" w:rsidRDefault="00631658" w:rsidP="00631658">
      <w:pPr>
        <w:jc w:val="both"/>
        <w:rPr>
          <w:rFonts w:ascii="GHEA Grapalat" w:hAnsi="GHEA Grapalat" w:cs="GHEA Grapalat"/>
          <w:sz w:val="20"/>
          <w:szCs w:val="20"/>
          <w:lang w:val="hy-AM"/>
        </w:rPr>
      </w:pPr>
      <w:r w:rsidRPr="00631658">
        <w:rPr>
          <w:rFonts w:ascii="GHEA Grapalat" w:hAnsi="GHEA Grapalat"/>
          <w:sz w:val="20"/>
          <w:szCs w:val="20"/>
          <w:vertAlign w:val="superscript"/>
          <w:lang w:val="hy-AM"/>
        </w:rPr>
        <w:t xml:space="preserve">       Ընկերության անվանումը</w:t>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t xml:space="preserve">    </w:t>
      </w:r>
      <w:r w:rsidRPr="00631658">
        <w:rPr>
          <w:rFonts w:ascii="GHEA Grapalat" w:hAnsi="GHEA Grapalat"/>
          <w:sz w:val="20"/>
          <w:szCs w:val="20"/>
          <w:vertAlign w:val="superscript"/>
          <w:lang w:val="hy-AM"/>
        </w:rPr>
        <w:t>Ընկերության տնօրենի անուն ազգանունը, անձնագրային տվյալները</w:t>
      </w:r>
      <w:r w:rsidRPr="00631658">
        <w:rPr>
          <w:rFonts w:ascii="GHEA Grapalat" w:hAnsi="GHEA Grapalat" w:cs="GHEA Grapalat"/>
          <w:sz w:val="20"/>
          <w:szCs w:val="20"/>
          <w:vertAlign w:val="subscript"/>
          <w:lang w:val="hy-AM"/>
        </w:rPr>
        <w:t xml:space="preserve">, </w:t>
      </w:r>
      <w:r w:rsidRPr="0063165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02B7567" w14:textId="77777777" w:rsidR="00631658" w:rsidRPr="00631658" w:rsidRDefault="00631658" w:rsidP="00631658">
      <w:pPr>
        <w:ind w:firstLine="708"/>
        <w:jc w:val="both"/>
        <w:rPr>
          <w:rFonts w:ascii="GHEA Grapalat" w:hAnsi="GHEA Grapalat" w:cs="GHEA Grapalat"/>
          <w:sz w:val="20"/>
          <w:szCs w:val="20"/>
          <w:lang w:val="hy-AM"/>
        </w:rPr>
      </w:pPr>
    </w:p>
    <w:p w14:paraId="57ACA3D5" w14:textId="77777777" w:rsidR="00461E48" w:rsidRDefault="00402644" w:rsidP="00461E48">
      <w:pPr>
        <w:ind w:left="360"/>
        <w:jc w:val="center"/>
        <w:rPr>
          <w:rFonts w:ascii="GHEA Grapalat" w:hAnsi="GHEA Grapalat" w:cs="GHEA Grapalat"/>
          <w:b/>
          <w:sz w:val="20"/>
          <w:szCs w:val="20"/>
          <w:lang w:val="hy-AM"/>
        </w:rPr>
      </w:pPr>
      <w:r w:rsidRPr="00AD4D17">
        <w:rPr>
          <w:rFonts w:ascii="GHEA Grapalat" w:hAnsi="GHEA Grapalat" w:cs="GHEA Grapalat"/>
          <w:b/>
          <w:sz w:val="20"/>
          <w:szCs w:val="20"/>
          <w:lang w:val="hy-AM"/>
        </w:rPr>
        <w:t>1.</w:t>
      </w:r>
      <w:r w:rsidRPr="003B135C">
        <w:rPr>
          <w:rFonts w:ascii="GHEA Grapalat" w:hAnsi="GHEA Grapalat" w:cs="GHEA Grapalat"/>
          <w:b/>
          <w:sz w:val="20"/>
          <w:szCs w:val="20"/>
          <w:lang w:val="hy-AM"/>
        </w:rPr>
        <w:t xml:space="preserve"> </w:t>
      </w:r>
      <w:r w:rsidR="00631658" w:rsidRPr="00631658">
        <w:rPr>
          <w:rFonts w:ascii="GHEA Grapalat" w:hAnsi="GHEA Grapalat" w:cs="GHEA Grapalat"/>
          <w:b/>
          <w:sz w:val="20"/>
          <w:szCs w:val="20"/>
          <w:lang w:val="hy-AM"/>
        </w:rPr>
        <w:t xml:space="preserve"> Հ</w:t>
      </w:r>
      <w:r w:rsidR="00631658" w:rsidRPr="00AD4D17">
        <w:rPr>
          <w:rFonts w:ascii="GHEA Grapalat" w:hAnsi="GHEA Grapalat" w:cs="GHEA Grapalat"/>
          <w:b/>
          <w:sz w:val="20"/>
          <w:szCs w:val="20"/>
          <w:lang w:val="hy-AM"/>
        </w:rPr>
        <w:t>ամաձայնության առարկան</w:t>
      </w:r>
    </w:p>
    <w:p w14:paraId="06EFC83A" w14:textId="77777777" w:rsidR="00461E48" w:rsidRDefault="00461E48" w:rsidP="00461E48">
      <w:pPr>
        <w:ind w:left="360"/>
        <w:jc w:val="center"/>
        <w:rPr>
          <w:rFonts w:ascii="GHEA Grapalat" w:hAnsi="GHEA Grapalat" w:cs="GHEA Grapalat"/>
          <w:b/>
          <w:sz w:val="20"/>
          <w:szCs w:val="20"/>
          <w:lang w:val="hy-AM"/>
        </w:rPr>
      </w:pPr>
    </w:p>
    <w:p w14:paraId="1EBA773D" w14:textId="6D7EC8B2" w:rsidR="00461E48" w:rsidRPr="00461E48" w:rsidRDefault="00631658" w:rsidP="00461E48">
      <w:pPr>
        <w:ind w:left="-270" w:hanging="360"/>
        <w:jc w:val="center"/>
        <w:rPr>
          <w:rFonts w:ascii="GHEA Grapalat" w:hAnsi="GHEA Grapalat" w:cs="GHEA Grapalat"/>
          <w:b/>
          <w:bCs/>
          <w:sz w:val="20"/>
          <w:szCs w:val="20"/>
          <w:lang w:val="pt-BR"/>
        </w:rPr>
      </w:pPr>
      <w:r w:rsidRPr="00631658">
        <w:rPr>
          <w:rFonts w:ascii="GHEA Grapalat" w:hAnsi="GHEA Grapalat" w:cs="GHEA Grapalat"/>
          <w:sz w:val="20"/>
          <w:szCs w:val="20"/>
          <w:lang w:val="pt-BR"/>
        </w:rPr>
        <w:t xml:space="preserve">1.1 </w:t>
      </w:r>
      <w:r w:rsidR="00461E48">
        <w:rPr>
          <w:rFonts w:ascii="GHEA Grapalat" w:hAnsi="GHEA Grapalat" w:cs="GHEA Grapalat"/>
          <w:sz w:val="20"/>
          <w:szCs w:val="20"/>
          <w:lang w:val="pt-BR"/>
        </w:rPr>
        <w:t xml:space="preserve">Ընկերությունը մասնակցում </w:t>
      </w:r>
      <w:r w:rsidR="00461E48">
        <w:rPr>
          <w:rFonts w:ascii="GHEA Grapalat" w:hAnsi="GHEA Grapalat" w:cs="GHEA Grapalat"/>
          <w:sz w:val="20"/>
          <w:szCs w:val="20"/>
          <w:lang w:val="hy-AM"/>
        </w:rPr>
        <w:t xml:space="preserve">է </w:t>
      </w:r>
      <w:r w:rsidR="00461E48" w:rsidRPr="00260569">
        <w:rPr>
          <w:rFonts w:ascii="GHEA Grapalat" w:hAnsi="GHEA Grapalat" w:cs="GHEA Grapalat"/>
          <w:sz w:val="20"/>
          <w:szCs w:val="20"/>
          <w:lang w:val="pt-BR"/>
        </w:rPr>
        <w:t xml:space="preserve"> </w:t>
      </w:r>
      <w:r w:rsidR="00461E48">
        <w:rPr>
          <w:rFonts w:ascii="GHEA Grapalat" w:hAnsi="GHEA Grapalat" w:cs="GHEA Grapalat"/>
          <w:sz w:val="20"/>
          <w:szCs w:val="20"/>
          <w:u w:val="single"/>
          <w:lang w:val="hy-AM"/>
        </w:rPr>
        <w:t>Երևանի քաղաքապետարանի</w:t>
      </w:r>
      <w:r w:rsidR="00461E48" w:rsidRPr="00260569">
        <w:rPr>
          <w:rFonts w:ascii="GHEA Grapalat" w:hAnsi="GHEA Grapalat" w:cs="GHEA Grapalat"/>
          <w:sz w:val="20"/>
          <w:szCs w:val="20"/>
          <w:lang w:val="pt-BR"/>
        </w:rPr>
        <w:t xml:space="preserve"> (այսուհետ` Պատվիրատու) կողմից </w:t>
      </w:r>
    </w:p>
    <w:p w14:paraId="727D249E" w14:textId="77777777" w:rsidR="00461E48" w:rsidRPr="00260569" w:rsidRDefault="00461E48" w:rsidP="00461E48">
      <w:pPr>
        <w:ind w:left="426"/>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                                                                 </w:t>
      </w:r>
      <w:r w:rsidRPr="00260569">
        <w:rPr>
          <w:rFonts w:ascii="GHEA Grapalat" w:hAnsi="GHEA Grapalat"/>
          <w:sz w:val="20"/>
          <w:szCs w:val="20"/>
          <w:vertAlign w:val="superscript"/>
          <w:lang w:val="hy-AM"/>
        </w:rPr>
        <w:t>պատվիրատուի անվանումը</w:t>
      </w:r>
    </w:p>
    <w:p w14:paraId="45F2A9D9" w14:textId="221DDEF9" w:rsidR="00461E48" w:rsidRPr="00260569" w:rsidRDefault="00461E48" w:rsidP="00461E48">
      <w:pPr>
        <w:jc w:val="both"/>
        <w:rPr>
          <w:rFonts w:ascii="GHEA Grapalat" w:hAnsi="GHEA Grapalat" w:cs="GHEA Grapalat"/>
          <w:sz w:val="20"/>
          <w:szCs w:val="20"/>
          <w:lang w:val="pt-BR"/>
        </w:rPr>
      </w:pPr>
      <w:r w:rsidRPr="00260569">
        <w:rPr>
          <w:rFonts w:ascii="GHEA Grapalat" w:hAnsi="GHEA Grapalat" w:cs="GHEA Grapalat"/>
          <w:sz w:val="20"/>
          <w:szCs w:val="20"/>
          <w:lang w:val="pt-BR"/>
        </w:rPr>
        <w:t>կազմակերպված`</w:t>
      </w:r>
      <w:r w:rsidRPr="00204CB9">
        <w:rPr>
          <w:rFonts w:ascii="GHEA Grapalat" w:hAnsi="GHEA Grapalat" w:cs="GHEA Grapalat"/>
          <w:sz w:val="20"/>
          <w:szCs w:val="20"/>
          <w:lang w:val="hy-AM"/>
        </w:rPr>
        <w:t xml:space="preserve"> </w:t>
      </w:r>
      <w:r w:rsidR="006445D5" w:rsidRPr="000E2660">
        <w:rPr>
          <w:rFonts w:ascii="GHEA Grapalat" w:hAnsi="GHEA Grapalat" w:cs="GHEA Grapalat"/>
          <w:sz w:val="20"/>
          <w:szCs w:val="20"/>
          <w:highlight w:val="yellow"/>
          <w:u w:val="single"/>
          <w:lang w:val="hy-AM"/>
        </w:rPr>
        <w:t>ԵՔ-ԳՀԱՊՁԲ-2</w:t>
      </w:r>
      <w:r w:rsidR="006931BD" w:rsidRPr="000E2660">
        <w:rPr>
          <w:rFonts w:ascii="GHEA Grapalat" w:hAnsi="GHEA Grapalat" w:cs="GHEA Grapalat"/>
          <w:sz w:val="20"/>
          <w:szCs w:val="20"/>
          <w:highlight w:val="yellow"/>
          <w:u w:val="single"/>
          <w:lang w:val="hy-AM"/>
        </w:rPr>
        <w:t>6</w:t>
      </w:r>
      <w:r w:rsidR="006445D5" w:rsidRPr="000E2660">
        <w:rPr>
          <w:rFonts w:ascii="GHEA Grapalat" w:hAnsi="GHEA Grapalat" w:cs="GHEA Grapalat"/>
          <w:sz w:val="20"/>
          <w:szCs w:val="20"/>
          <w:highlight w:val="yellow"/>
          <w:u w:val="single"/>
          <w:lang w:val="hy-AM"/>
        </w:rPr>
        <w:t>/</w:t>
      </w:r>
      <w:r w:rsidR="006931BD" w:rsidRPr="000E2660">
        <w:rPr>
          <w:rFonts w:ascii="GHEA Grapalat" w:hAnsi="GHEA Grapalat" w:cs="GHEA Grapalat"/>
          <w:sz w:val="20"/>
          <w:szCs w:val="20"/>
          <w:highlight w:val="yellow"/>
          <w:u w:val="single"/>
          <w:lang w:val="hy-AM"/>
        </w:rPr>
        <w:t>3</w:t>
      </w:r>
      <w:r w:rsidR="00A552C3">
        <w:rPr>
          <w:rFonts w:ascii="GHEA Grapalat" w:hAnsi="GHEA Grapalat" w:cs="GHEA Grapalat"/>
          <w:sz w:val="20"/>
          <w:szCs w:val="20"/>
          <w:u w:val="single"/>
          <w:lang w:val="hy-AM"/>
        </w:rPr>
        <w:t xml:space="preserve"> </w:t>
      </w:r>
      <w:r w:rsidRPr="00260569">
        <w:rPr>
          <w:rFonts w:ascii="GHEA Grapalat" w:hAnsi="GHEA Grapalat" w:cs="GHEA Grapalat"/>
          <w:sz w:val="20"/>
          <w:szCs w:val="20"/>
          <w:lang w:val="pt-BR"/>
        </w:rPr>
        <w:t>ծածկագրով գնման ընթացակարգին:</w:t>
      </w:r>
    </w:p>
    <w:p w14:paraId="31614C02" w14:textId="6AFA4874" w:rsidR="00631658" w:rsidRPr="00631658" w:rsidRDefault="00631658" w:rsidP="00461E48">
      <w:pPr>
        <w:ind w:left="426"/>
        <w:jc w:val="both"/>
        <w:rPr>
          <w:rFonts w:ascii="GHEA Grapalat" w:hAnsi="GHEA Grapalat" w:cs="GHEA Grapalat"/>
          <w:color w:val="5B9BD5"/>
          <w:sz w:val="20"/>
          <w:szCs w:val="20"/>
          <w:lang w:val="hy-AM"/>
        </w:rPr>
      </w:pPr>
      <w:r w:rsidRPr="0063165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CADC2A3" w14:textId="77777777" w:rsidR="00631658" w:rsidRPr="00631658" w:rsidRDefault="007A5E2D" w:rsidP="007A5E2D">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00631658" w:rsidRPr="00631658">
        <w:rPr>
          <w:rFonts w:ascii="GHEA Grapalat" w:hAnsi="GHEA Grapalat" w:cs="GHEA Grapalat"/>
          <w:color w:val="000000"/>
          <w:sz w:val="20"/>
          <w:szCs w:val="20"/>
          <w:lang w:val="pt-BR"/>
        </w:rPr>
        <w:t>Ընկերությունը</w:t>
      </w:r>
      <w:r w:rsidR="00631658" w:rsidRPr="00631658">
        <w:rPr>
          <w:rFonts w:ascii="GHEA Grapalat" w:hAnsi="GHEA Grapalat" w:cs="GHEA Grapalat"/>
          <w:color w:val="000000"/>
          <w:sz w:val="20"/>
          <w:szCs w:val="20"/>
          <w:lang w:val="hy-AM"/>
        </w:rPr>
        <w:t xml:space="preserve"> սույն </w:t>
      </w:r>
      <w:r w:rsidR="00631658" w:rsidRPr="00631658">
        <w:rPr>
          <w:rFonts w:ascii="GHEA Grapalat" w:hAnsi="GHEA Grapalat" w:cs="GHEA Grapalat"/>
          <w:color w:val="000000"/>
          <w:sz w:val="20"/>
          <w:szCs w:val="20"/>
          <w:lang w:val="pt-BR"/>
        </w:rPr>
        <w:t>տուժանքի համաձայնագ</w:t>
      </w:r>
      <w:r w:rsidR="00631658" w:rsidRPr="00631658">
        <w:rPr>
          <w:rFonts w:ascii="GHEA Grapalat" w:hAnsi="GHEA Grapalat" w:cs="GHEA Grapalat"/>
          <w:color w:val="000000"/>
          <w:sz w:val="20"/>
          <w:szCs w:val="20"/>
          <w:lang w:val="hy-AM"/>
        </w:rPr>
        <w:t>ր</w:t>
      </w:r>
      <w:r w:rsidR="00631658" w:rsidRPr="00631658">
        <w:rPr>
          <w:rFonts w:ascii="GHEA Grapalat" w:hAnsi="GHEA Grapalat" w:cs="GHEA Grapalat"/>
          <w:color w:val="000000"/>
          <w:sz w:val="20"/>
          <w:szCs w:val="20"/>
          <w:lang w:val="pt-BR"/>
        </w:rPr>
        <w:t>ի</w:t>
      </w:r>
      <w:r w:rsidR="00631658" w:rsidRPr="00631658">
        <w:rPr>
          <w:rFonts w:ascii="GHEA Grapalat" w:hAnsi="GHEA Grapalat" w:cs="GHEA Grapalat"/>
          <w:color w:val="000000"/>
          <w:sz w:val="20"/>
          <w:szCs w:val="20"/>
          <w:lang w:val="hy-AM"/>
        </w:rPr>
        <w:t xml:space="preserve">ն կից ներկայացվող վճարման պահանջագրի </w:t>
      </w:r>
      <w:r w:rsidRPr="000B4CF4">
        <w:rPr>
          <w:rFonts w:ascii="GHEA Grapalat" w:hAnsi="GHEA Grapalat" w:cs="GHEA Grapalat"/>
          <w:color w:val="000000"/>
          <w:sz w:val="20"/>
          <w:szCs w:val="20"/>
          <w:lang w:val="hy-AM"/>
        </w:rPr>
        <w:t>(</w:t>
      </w:r>
      <w:r w:rsidR="00631658" w:rsidRPr="00631658">
        <w:rPr>
          <w:rFonts w:ascii="GHEA Grapalat" w:hAnsi="GHEA Grapalat" w:cs="GHEA Grapalat"/>
          <w:color w:val="000000"/>
          <w:sz w:val="20"/>
          <w:szCs w:val="20"/>
          <w:lang w:val="hy-AM"/>
        </w:rPr>
        <w:t>այսուհետ` Պահանջագիր</w:t>
      </w:r>
      <w:r w:rsidRPr="000B4CF4">
        <w:rPr>
          <w:rFonts w:ascii="GHEA Grapalat" w:hAnsi="GHEA Grapalat" w:cs="GHEA Grapalat"/>
          <w:color w:val="000000"/>
          <w:sz w:val="20"/>
          <w:szCs w:val="20"/>
          <w:lang w:val="hy-AM"/>
        </w:rPr>
        <w:t>)</w:t>
      </w:r>
      <w:r w:rsidR="00631658" w:rsidRPr="00631658">
        <w:rPr>
          <w:rFonts w:ascii="GHEA Grapalat" w:hAnsi="GHEA Grapalat" w:cs="GHEA Grapalat"/>
          <w:color w:val="000000"/>
          <w:sz w:val="20"/>
          <w:szCs w:val="20"/>
          <w:lang w:val="hy-AM"/>
        </w:rPr>
        <w:t xml:space="preserve"> ստորագրմամբ անհետկանչելիորեն  համաձայնվում է, որ </w:t>
      </w:r>
    </w:p>
    <w:p w14:paraId="3110E638" w14:textId="77777777"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05CC7AF" w14:textId="77777777"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631658">
        <w:rPr>
          <w:rFonts w:ascii="GHEA Grapalat" w:hAnsi="GHEA Grapalat" w:cs="GHEA Grapalat"/>
          <w:color w:val="000000"/>
          <w:sz w:val="20"/>
          <w:szCs w:val="20"/>
          <w:lang w:val="pt-BR"/>
        </w:rPr>
        <w:t>Ընկերության</w:t>
      </w:r>
      <w:r w:rsidRPr="00631658">
        <w:rPr>
          <w:rFonts w:ascii="GHEA Grapalat" w:hAnsi="GHEA Grapalat" w:cs="GHEA Grapalat"/>
          <w:color w:val="000000"/>
          <w:sz w:val="20"/>
          <w:szCs w:val="20"/>
          <w:lang w:val="hy-AM"/>
        </w:rPr>
        <w:t xml:space="preserve"> հաշվից  գանձելու համար՝ առանց լրացուցիչ ակցեպտավորման: </w:t>
      </w:r>
    </w:p>
    <w:p w14:paraId="32658082" w14:textId="77777777"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գ)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AFFBF7C" w14:textId="77777777" w:rsidR="00631658" w:rsidRPr="00631658" w:rsidRDefault="00631658" w:rsidP="00631658">
      <w:pPr>
        <w:ind w:left="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դ)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061E418" w14:textId="77777777" w:rsidR="00631658" w:rsidRPr="00631658" w:rsidRDefault="00631658" w:rsidP="00631658">
      <w:pPr>
        <w:ind w:firstLine="426"/>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67843DD" w14:textId="77777777" w:rsidR="00631658" w:rsidRPr="00631658" w:rsidRDefault="00631658" w:rsidP="00A832D3">
      <w:pPr>
        <w:numPr>
          <w:ilvl w:val="1"/>
          <w:numId w:val="6"/>
        </w:numPr>
        <w:ind w:left="0" w:firstLine="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631658">
        <w:rPr>
          <w:rFonts w:ascii="GHEA Grapalat" w:hAnsi="GHEA Grapalat" w:cs="GHEA Grapalat"/>
          <w:sz w:val="20"/>
          <w:szCs w:val="20"/>
          <w:lang w:val="hy-AM"/>
        </w:rPr>
        <w:t xml:space="preserve">Պահանջագիրը բնօրինակներով </w:t>
      </w:r>
      <w:r w:rsidRPr="00631658">
        <w:rPr>
          <w:rFonts w:ascii="GHEA Grapalat" w:hAnsi="GHEA Grapalat" w:cs="GHEA Grapalat"/>
          <w:sz w:val="20"/>
          <w:szCs w:val="20"/>
          <w:lang w:val="pt-BR"/>
        </w:rPr>
        <w:t xml:space="preserve">ներկայացնում է </w:t>
      </w:r>
      <w:r w:rsidRPr="00631658">
        <w:rPr>
          <w:rFonts w:ascii="GHEA Grapalat" w:hAnsi="GHEA Grapalat" w:cs="GHEA Grapalat"/>
          <w:sz w:val="20"/>
          <w:szCs w:val="20"/>
          <w:lang w:val="hy-AM"/>
        </w:rPr>
        <w:t>Վճարող Բանկին</w:t>
      </w:r>
      <w:r w:rsidRPr="0063165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631658">
        <w:rPr>
          <w:rFonts w:ascii="GHEA Grapalat" w:hAnsi="GHEA Grapalat" w:cs="GHEA Grapalat"/>
          <w:sz w:val="20"/>
          <w:szCs w:val="20"/>
          <w:lang w:val="hy-AM"/>
        </w:rPr>
        <w:t>Պահանջագիրը</w:t>
      </w:r>
      <w:r w:rsidRPr="00631658">
        <w:rPr>
          <w:rFonts w:ascii="GHEA Grapalat" w:hAnsi="GHEA Grapalat" w:cs="GHEA Grapalat"/>
          <w:sz w:val="20"/>
          <w:szCs w:val="20"/>
          <w:lang w:val="pt-BR"/>
        </w:rPr>
        <w:t xml:space="preserve"> </w:t>
      </w:r>
      <w:proofErr w:type="spellStart"/>
      <w:r w:rsidRPr="00AD4D17">
        <w:rPr>
          <w:rFonts w:ascii="GHEA Grapalat" w:hAnsi="GHEA Grapalat" w:cs="GHEA Grapalat"/>
          <w:sz w:val="20"/>
          <w:szCs w:val="20"/>
        </w:rPr>
        <w:t>էլեկտրոնային</w:t>
      </w:r>
      <w:proofErr w:type="spellEnd"/>
      <w:r w:rsidRPr="00631658">
        <w:rPr>
          <w:rFonts w:ascii="GHEA Grapalat" w:hAnsi="GHEA Grapalat" w:cs="GHEA Grapalat"/>
          <w:sz w:val="20"/>
          <w:szCs w:val="20"/>
          <w:lang w:val="pt-BR"/>
        </w:rPr>
        <w:t xml:space="preserve"> </w:t>
      </w:r>
      <w:proofErr w:type="spellStart"/>
      <w:r w:rsidRPr="00AD4D17">
        <w:rPr>
          <w:rFonts w:ascii="GHEA Grapalat" w:hAnsi="GHEA Grapalat" w:cs="GHEA Grapalat"/>
          <w:sz w:val="20"/>
          <w:szCs w:val="20"/>
        </w:rPr>
        <w:t>թվային</w:t>
      </w:r>
      <w:proofErr w:type="spellEnd"/>
      <w:r w:rsidRPr="00631658">
        <w:rPr>
          <w:rFonts w:ascii="GHEA Grapalat" w:hAnsi="GHEA Grapalat" w:cs="GHEA Grapalat"/>
          <w:sz w:val="20"/>
          <w:szCs w:val="20"/>
          <w:lang w:val="pt-BR"/>
        </w:rPr>
        <w:t xml:space="preserve"> </w:t>
      </w:r>
      <w:proofErr w:type="spellStart"/>
      <w:r w:rsidRPr="00AD4D17">
        <w:rPr>
          <w:rFonts w:ascii="GHEA Grapalat" w:hAnsi="GHEA Grapalat" w:cs="GHEA Grapalat"/>
          <w:sz w:val="20"/>
          <w:szCs w:val="20"/>
        </w:rPr>
        <w:t>ստորագրությամբ</w:t>
      </w:r>
      <w:proofErr w:type="spellEnd"/>
      <w:r w:rsidRPr="00631658">
        <w:rPr>
          <w:rFonts w:ascii="GHEA Grapalat" w:hAnsi="GHEA Grapalat" w:cs="GHEA Grapalat"/>
          <w:sz w:val="20"/>
          <w:szCs w:val="20"/>
          <w:lang w:val="pt-BR"/>
        </w:rPr>
        <w:t xml:space="preserve"> </w:t>
      </w:r>
      <w:proofErr w:type="spellStart"/>
      <w:r w:rsidRPr="00AD4D17">
        <w:rPr>
          <w:rFonts w:ascii="GHEA Grapalat" w:hAnsi="GHEA Grapalat" w:cs="GHEA Grapalat"/>
          <w:sz w:val="20"/>
          <w:szCs w:val="20"/>
        </w:rPr>
        <w:t>հաստատված</w:t>
      </w:r>
      <w:proofErr w:type="spellEnd"/>
      <w:r w:rsidRPr="00631658">
        <w:rPr>
          <w:rFonts w:ascii="GHEA Grapalat" w:hAnsi="GHEA Grapalat" w:cs="GHEA Grapalat"/>
          <w:sz w:val="20"/>
          <w:szCs w:val="20"/>
          <w:lang w:val="pt-BR"/>
        </w:rPr>
        <w:t xml:space="preserve"> </w:t>
      </w:r>
      <w:proofErr w:type="spellStart"/>
      <w:r w:rsidRPr="00AD4D17">
        <w:rPr>
          <w:rFonts w:ascii="GHEA Grapalat" w:hAnsi="GHEA Grapalat" w:cs="GHEA Grapalat"/>
          <w:sz w:val="20"/>
          <w:szCs w:val="20"/>
        </w:rPr>
        <w:t>լինելու</w:t>
      </w:r>
      <w:proofErr w:type="spellEnd"/>
      <w:r w:rsidRPr="00631658">
        <w:rPr>
          <w:rFonts w:ascii="GHEA Grapalat" w:hAnsi="GHEA Grapalat" w:cs="GHEA Grapalat"/>
          <w:sz w:val="20"/>
          <w:szCs w:val="20"/>
          <w:lang w:val="pt-BR"/>
        </w:rPr>
        <w:t xml:space="preserve"> </w:t>
      </w:r>
      <w:proofErr w:type="spellStart"/>
      <w:r w:rsidRPr="00AD4D17">
        <w:rPr>
          <w:rFonts w:ascii="GHEA Grapalat" w:hAnsi="GHEA Grapalat" w:cs="GHEA Grapalat"/>
          <w:sz w:val="20"/>
          <w:szCs w:val="20"/>
        </w:rPr>
        <w:t>դեպքում</w:t>
      </w:r>
      <w:proofErr w:type="spellEnd"/>
      <w:r w:rsidRPr="00631658">
        <w:rPr>
          <w:rFonts w:ascii="GHEA Grapalat" w:hAnsi="GHEA Grapalat" w:cs="GHEA Grapalat"/>
          <w:sz w:val="20"/>
          <w:szCs w:val="20"/>
          <w:lang w:val="pt-BR"/>
        </w:rPr>
        <w:t xml:space="preserve"> </w:t>
      </w:r>
      <w:proofErr w:type="spellStart"/>
      <w:r w:rsidRPr="00AD4D17">
        <w:rPr>
          <w:rFonts w:ascii="GHEA Grapalat" w:hAnsi="GHEA Grapalat" w:cs="GHEA Grapalat"/>
          <w:sz w:val="20"/>
          <w:szCs w:val="20"/>
        </w:rPr>
        <w:t>դրանք</w:t>
      </w:r>
      <w:proofErr w:type="spellEnd"/>
      <w:r w:rsidRPr="00631658">
        <w:rPr>
          <w:rFonts w:ascii="GHEA Grapalat" w:hAnsi="GHEA Grapalat" w:cs="GHEA Grapalat"/>
          <w:sz w:val="20"/>
          <w:szCs w:val="20"/>
          <w:lang w:val="pt-BR"/>
        </w:rPr>
        <w:t xml:space="preserve"> </w:t>
      </w:r>
      <w:proofErr w:type="spellStart"/>
      <w:r w:rsidRPr="00AD4D17">
        <w:rPr>
          <w:rFonts w:ascii="GHEA Grapalat" w:hAnsi="GHEA Grapalat" w:cs="GHEA Grapalat"/>
          <w:sz w:val="20"/>
          <w:szCs w:val="20"/>
        </w:rPr>
        <w:t>Վճարող</w:t>
      </w:r>
      <w:proofErr w:type="spellEnd"/>
      <w:r w:rsidRPr="00631658">
        <w:rPr>
          <w:rFonts w:ascii="GHEA Grapalat" w:hAnsi="GHEA Grapalat" w:cs="GHEA Grapalat"/>
          <w:sz w:val="20"/>
          <w:szCs w:val="20"/>
          <w:lang w:val="pt-BR"/>
        </w:rPr>
        <w:t xml:space="preserve"> </w:t>
      </w:r>
      <w:proofErr w:type="spellStart"/>
      <w:r w:rsidRPr="00AD4D17">
        <w:rPr>
          <w:rFonts w:ascii="GHEA Grapalat" w:hAnsi="GHEA Grapalat" w:cs="GHEA Grapalat"/>
          <w:sz w:val="20"/>
          <w:szCs w:val="20"/>
        </w:rPr>
        <w:t>Բանկին</w:t>
      </w:r>
      <w:proofErr w:type="spellEnd"/>
      <w:r w:rsidRPr="00631658">
        <w:rPr>
          <w:rFonts w:ascii="GHEA Grapalat" w:hAnsi="GHEA Grapalat" w:cs="GHEA Grapalat"/>
          <w:sz w:val="20"/>
          <w:szCs w:val="20"/>
          <w:lang w:val="pt-BR"/>
        </w:rPr>
        <w:t xml:space="preserve"> </w:t>
      </w:r>
      <w:proofErr w:type="spellStart"/>
      <w:r w:rsidRPr="00AD4D17">
        <w:rPr>
          <w:rFonts w:ascii="GHEA Grapalat" w:hAnsi="GHEA Grapalat" w:cs="GHEA Grapalat"/>
          <w:sz w:val="20"/>
          <w:szCs w:val="20"/>
        </w:rPr>
        <w:t>են</w:t>
      </w:r>
      <w:proofErr w:type="spellEnd"/>
      <w:r w:rsidRPr="00631658">
        <w:rPr>
          <w:rFonts w:ascii="GHEA Grapalat" w:hAnsi="GHEA Grapalat" w:cs="GHEA Grapalat"/>
          <w:sz w:val="20"/>
          <w:szCs w:val="20"/>
          <w:lang w:val="pt-BR"/>
        </w:rPr>
        <w:t xml:space="preserve"> </w:t>
      </w:r>
      <w:proofErr w:type="spellStart"/>
      <w:r w:rsidRPr="00AD4D17">
        <w:rPr>
          <w:rFonts w:ascii="GHEA Grapalat" w:hAnsi="GHEA Grapalat" w:cs="GHEA Grapalat"/>
          <w:sz w:val="20"/>
          <w:szCs w:val="20"/>
        </w:rPr>
        <w:t>ներկայացվում</w:t>
      </w:r>
      <w:proofErr w:type="spellEnd"/>
      <w:r w:rsidRPr="00631658">
        <w:rPr>
          <w:rFonts w:ascii="GHEA Grapalat" w:hAnsi="GHEA Grapalat" w:cs="GHEA Grapalat"/>
          <w:sz w:val="20"/>
          <w:szCs w:val="20"/>
          <w:lang w:val="pt-BR"/>
        </w:rPr>
        <w:t xml:space="preserve"> </w:t>
      </w:r>
      <w:proofErr w:type="spellStart"/>
      <w:r w:rsidRPr="00AD4D17">
        <w:rPr>
          <w:rFonts w:ascii="GHEA Grapalat" w:hAnsi="GHEA Grapalat" w:cs="GHEA Grapalat"/>
          <w:sz w:val="20"/>
          <w:szCs w:val="20"/>
        </w:rPr>
        <w:t>էլեկտրոնային</w:t>
      </w:r>
      <w:proofErr w:type="spellEnd"/>
      <w:r w:rsidRPr="00631658">
        <w:rPr>
          <w:rFonts w:ascii="GHEA Grapalat" w:hAnsi="GHEA Grapalat" w:cs="GHEA Grapalat"/>
          <w:sz w:val="20"/>
          <w:szCs w:val="20"/>
          <w:lang w:val="pt-BR"/>
        </w:rPr>
        <w:t xml:space="preserve"> </w:t>
      </w:r>
      <w:proofErr w:type="spellStart"/>
      <w:r w:rsidRPr="00AD4D17">
        <w:rPr>
          <w:rFonts w:ascii="GHEA Grapalat" w:hAnsi="GHEA Grapalat" w:cs="GHEA Grapalat"/>
          <w:sz w:val="20"/>
          <w:szCs w:val="20"/>
        </w:rPr>
        <w:t>կրիչներով</w:t>
      </w:r>
      <w:proofErr w:type="spellEnd"/>
      <w:r w:rsidRPr="00631658">
        <w:rPr>
          <w:rFonts w:ascii="GHEA Grapalat" w:hAnsi="GHEA Grapalat" w:cs="GHEA Grapalat"/>
          <w:sz w:val="20"/>
          <w:szCs w:val="20"/>
          <w:lang w:val="pt-BR"/>
        </w:rPr>
        <w:t xml:space="preserve">, </w:t>
      </w:r>
      <w:proofErr w:type="spellStart"/>
      <w:r w:rsidRPr="00AD4D17">
        <w:rPr>
          <w:rFonts w:ascii="GHEA Grapalat" w:hAnsi="GHEA Grapalat" w:cs="GHEA Grapalat"/>
          <w:sz w:val="20"/>
          <w:szCs w:val="20"/>
        </w:rPr>
        <w:t>ինչպես</w:t>
      </w:r>
      <w:proofErr w:type="spellEnd"/>
      <w:r w:rsidRPr="00631658">
        <w:rPr>
          <w:rFonts w:ascii="GHEA Grapalat" w:hAnsi="GHEA Grapalat" w:cs="GHEA Grapalat"/>
          <w:sz w:val="20"/>
          <w:szCs w:val="20"/>
          <w:lang w:val="pt-BR"/>
        </w:rPr>
        <w:t xml:space="preserve"> </w:t>
      </w:r>
      <w:proofErr w:type="spellStart"/>
      <w:r w:rsidRPr="00AD4D17">
        <w:rPr>
          <w:rFonts w:ascii="GHEA Grapalat" w:hAnsi="GHEA Grapalat" w:cs="GHEA Grapalat"/>
          <w:sz w:val="20"/>
          <w:szCs w:val="20"/>
        </w:rPr>
        <w:t>նաև</w:t>
      </w:r>
      <w:proofErr w:type="spellEnd"/>
      <w:r w:rsidRPr="00631658">
        <w:rPr>
          <w:rFonts w:ascii="GHEA Grapalat" w:hAnsi="GHEA Grapalat" w:cs="GHEA Grapalat"/>
          <w:sz w:val="20"/>
          <w:szCs w:val="20"/>
          <w:lang w:val="pt-BR"/>
        </w:rPr>
        <w:t xml:space="preserve"> </w:t>
      </w:r>
      <w:proofErr w:type="spellStart"/>
      <w:r w:rsidRPr="00AD4D17">
        <w:rPr>
          <w:rFonts w:ascii="GHEA Grapalat" w:hAnsi="GHEA Grapalat" w:cs="GHEA Grapalat"/>
          <w:sz w:val="20"/>
          <w:szCs w:val="20"/>
        </w:rPr>
        <w:t>դրանցից</w:t>
      </w:r>
      <w:proofErr w:type="spellEnd"/>
      <w:r w:rsidRPr="00631658">
        <w:rPr>
          <w:rFonts w:ascii="GHEA Grapalat" w:hAnsi="GHEA Grapalat" w:cs="GHEA Grapalat"/>
          <w:sz w:val="20"/>
          <w:szCs w:val="20"/>
          <w:lang w:val="pt-BR"/>
        </w:rPr>
        <w:t xml:space="preserve"> </w:t>
      </w:r>
      <w:proofErr w:type="spellStart"/>
      <w:r w:rsidRPr="00AD4D17">
        <w:rPr>
          <w:rFonts w:ascii="GHEA Grapalat" w:hAnsi="GHEA Grapalat" w:cs="GHEA Grapalat"/>
          <w:sz w:val="20"/>
          <w:szCs w:val="20"/>
        </w:rPr>
        <w:t>արտատպված</w:t>
      </w:r>
      <w:proofErr w:type="spellEnd"/>
      <w:r w:rsidRPr="00631658">
        <w:rPr>
          <w:rFonts w:ascii="GHEA Grapalat" w:hAnsi="GHEA Grapalat" w:cs="GHEA Grapalat"/>
          <w:sz w:val="20"/>
          <w:szCs w:val="20"/>
          <w:lang w:val="pt-BR"/>
        </w:rPr>
        <w:t xml:space="preserve"> </w:t>
      </w:r>
      <w:proofErr w:type="spellStart"/>
      <w:r w:rsidRPr="00AD4D17">
        <w:rPr>
          <w:rFonts w:ascii="GHEA Grapalat" w:hAnsi="GHEA Grapalat" w:cs="GHEA Grapalat"/>
          <w:sz w:val="20"/>
          <w:szCs w:val="20"/>
        </w:rPr>
        <w:t>թղթային</w:t>
      </w:r>
      <w:proofErr w:type="spellEnd"/>
      <w:r w:rsidRPr="00631658">
        <w:rPr>
          <w:rFonts w:ascii="GHEA Grapalat" w:hAnsi="GHEA Grapalat" w:cs="GHEA Grapalat"/>
          <w:sz w:val="20"/>
          <w:szCs w:val="20"/>
          <w:lang w:val="pt-BR"/>
        </w:rPr>
        <w:t xml:space="preserve"> </w:t>
      </w:r>
      <w:proofErr w:type="spellStart"/>
      <w:r w:rsidRPr="00AD4D17">
        <w:rPr>
          <w:rFonts w:ascii="GHEA Grapalat" w:hAnsi="GHEA Grapalat" w:cs="GHEA Grapalat"/>
          <w:sz w:val="20"/>
          <w:szCs w:val="20"/>
        </w:rPr>
        <w:t>տարբերակներով</w:t>
      </w:r>
      <w:proofErr w:type="spellEnd"/>
      <w:r w:rsidRPr="00631658">
        <w:rPr>
          <w:rFonts w:ascii="GHEA Grapalat" w:hAnsi="GHEA Grapalat" w:cs="GHEA Grapalat"/>
          <w:sz w:val="20"/>
          <w:szCs w:val="20"/>
          <w:lang w:val="pt-BR"/>
        </w:rPr>
        <w:t>:</w:t>
      </w:r>
    </w:p>
    <w:p w14:paraId="4ED03247" w14:textId="77777777" w:rsidR="00631658" w:rsidRPr="00631658" w:rsidRDefault="00631658" w:rsidP="00A832D3">
      <w:pPr>
        <w:numPr>
          <w:ilvl w:val="1"/>
          <w:numId w:val="6"/>
        </w:numPr>
        <w:ind w:left="0"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425A217" w14:textId="77777777" w:rsidR="00631658" w:rsidRPr="00631658" w:rsidRDefault="00631658" w:rsidP="00A832D3">
      <w:pPr>
        <w:numPr>
          <w:ilvl w:val="1"/>
          <w:numId w:val="6"/>
        </w:numPr>
        <w:ind w:left="0" w:firstLine="426"/>
        <w:jc w:val="both"/>
        <w:rPr>
          <w:rFonts w:ascii="GHEA Grapalat" w:hAnsi="GHEA Grapalat" w:cs="GHEA Grapalat"/>
          <w:sz w:val="20"/>
          <w:szCs w:val="20"/>
          <w:lang w:val="pt-BR"/>
        </w:rPr>
      </w:pPr>
      <w:r w:rsidRPr="00631658">
        <w:rPr>
          <w:rFonts w:ascii="GHEA Grapalat" w:hAnsi="GHEA Grapalat" w:cs="GHEA Grapalat"/>
          <w:sz w:val="20"/>
          <w:szCs w:val="20"/>
          <w:lang w:val="hy-AM"/>
        </w:rPr>
        <w:t>Վճարող Բանկի կողմից Պ</w:t>
      </w:r>
      <w:r w:rsidRPr="00631658">
        <w:rPr>
          <w:rFonts w:ascii="GHEA Grapalat" w:hAnsi="GHEA Grapalat" w:cs="GHEA Grapalat"/>
          <w:sz w:val="20"/>
          <w:szCs w:val="20"/>
          <w:lang w:val="pt-BR"/>
        </w:rPr>
        <w:t xml:space="preserve">ահանջագրում նշված գումարի վճարման հետևանքով </w:t>
      </w:r>
      <w:r w:rsidRPr="00631658">
        <w:rPr>
          <w:rFonts w:ascii="GHEA Grapalat" w:hAnsi="GHEA Grapalat" w:cs="GHEA Grapalat"/>
          <w:sz w:val="20"/>
          <w:szCs w:val="20"/>
          <w:lang w:val="hy-AM"/>
        </w:rPr>
        <w:t xml:space="preserve">Ընկերության </w:t>
      </w:r>
      <w:r w:rsidRPr="00631658">
        <w:rPr>
          <w:rFonts w:ascii="GHEA Grapalat" w:hAnsi="GHEA Grapalat" w:cs="GHEA Grapalat"/>
          <w:sz w:val="20"/>
          <w:szCs w:val="20"/>
          <w:lang w:val="pt-BR"/>
        </w:rPr>
        <w:t xml:space="preserve">առաջացած ռիսկերի (Ընկերության կրած վնասների) </w:t>
      </w:r>
      <w:r w:rsidRPr="00631658">
        <w:rPr>
          <w:rFonts w:ascii="GHEA Grapalat" w:hAnsi="GHEA Grapalat" w:cs="GHEA Grapalat"/>
          <w:sz w:val="20"/>
          <w:szCs w:val="20"/>
          <w:lang w:val="hy-AM"/>
        </w:rPr>
        <w:t xml:space="preserve">և բացասական հետևանքների </w:t>
      </w:r>
      <w:r w:rsidRPr="00631658">
        <w:rPr>
          <w:rFonts w:ascii="GHEA Grapalat" w:hAnsi="GHEA Grapalat" w:cs="GHEA Grapalat"/>
          <w:sz w:val="20"/>
          <w:szCs w:val="20"/>
          <w:lang w:val="pt-BR"/>
        </w:rPr>
        <w:t>համար Բանկը</w:t>
      </w:r>
      <w:r w:rsidRPr="00631658">
        <w:rPr>
          <w:rFonts w:ascii="GHEA Grapalat" w:hAnsi="GHEA Grapalat" w:cs="GHEA Grapalat"/>
          <w:sz w:val="20"/>
          <w:szCs w:val="20"/>
          <w:lang w:val="hy-AM"/>
        </w:rPr>
        <w:t xml:space="preserve"> որևէ</w:t>
      </w:r>
      <w:r w:rsidRPr="00631658">
        <w:rPr>
          <w:rFonts w:ascii="GHEA Grapalat" w:hAnsi="GHEA Grapalat" w:cs="GHEA Grapalat"/>
          <w:sz w:val="20"/>
          <w:szCs w:val="20"/>
          <w:lang w:val="pt-BR"/>
        </w:rPr>
        <w:t xml:space="preserve"> պատասխանատվություն չի կրում</w:t>
      </w:r>
      <w:r w:rsidRPr="00631658">
        <w:rPr>
          <w:rFonts w:ascii="GHEA Grapalat" w:hAnsi="GHEA Grapalat" w:cs="GHEA Grapalat"/>
          <w:sz w:val="20"/>
          <w:szCs w:val="20"/>
          <w:lang w:val="hy-AM"/>
        </w:rPr>
        <w:t>:</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C80D18" w14:textId="77777777" w:rsidR="00631658" w:rsidRPr="00631658" w:rsidRDefault="00631658" w:rsidP="00A832D3">
      <w:pPr>
        <w:numPr>
          <w:ilvl w:val="1"/>
          <w:numId w:val="6"/>
        </w:numPr>
        <w:ind w:left="0" w:firstLine="426"/>
        <w:jc w:val="both"/>
        <w:rPr>
          <w:rFonts w:ascii="GHEA Grapalat" w:hAnsi="GHEA Grapalat" w:cs="GHEA Grapalat"/>
          <w:sz w:val="20"/>
          <w:szCs w:val="20"/>
          <w:lang w:val="pt-BR"/>
        </w:rPr>
      </w:pPr>
      <w:r w:rsidRPr="00631658">
        <w:rPr>
          <w:rFonts w:ascii="GHEA Grapalat" w:hAnsi="GHEA Grapalat" w:cs="GHEA Grapalat"/>
          <w:sz w:val="20"/>
          <w:szCs w:val="20"/>
          <w:lang w:val="hy-AM"/>
        </w:rPr>
        <w:t>Այն դեպքում</w:t>
      </w:r>
      <w:r w:rsidRPr="00631658">
        <w:rPr>
          <w:rFonts w:ascii="GHEA Grapalat" w:hAnsi="GHEA Grapalat" w:cs="GHEA Grapalat"/>
          <w:sz w:val="20"/>
          <w:szCs w:val="20"/>
          <w:lang w:val="pt-BR"/>
        </w:rPr>
        <w:t>,</w:t>
      </w:r>
      <w:r w:rsidRPr="00631658">
        <w:rPr>
          <w:rFonts w:ascii="GHEA Grapalat" w:hAnsi="GHEA Grapalat" w:cs="GHEA Grapalat"/>
          <w:sz w:val="20"/>
          <w:szCs w:val="20"/>
          <w:lang w:val="hy-AM"/>
        </w:rPr>
        <w:t xml:space="preserve"> երբ Ընկերության հաշվի միջոցները չեն բավարարում</w:t>
      </w:r>
      <w:r w:rsidRPr="00631658">
        <w:rPr>
          <w:rFonts w:ascii="GHEA Grapalat" w:hAnsi="GHEA Grapalat" w:cs="GHEA Grapalat"/>
          <w:sz w:val="20"/>
          <w:szCs w:val="20"/>
        </w:rPr>
        <w:t>՝</w:t>
      </w:r>
      <w:r w:rsidRPr="00631658">
        <w:rPr>
          <w:rFonts w:ascii="GHEA Grapalat" w:hAnsi="GHEA Grapalat" w:cs="GHEA Grapalat"/>
          <w:sz w:val="20"/>
          <w:szCs w:val="20"/>
          <w:lang w:val="pt-BR"/>
        </w:rPr>
        <w:t xml:space="preserve"> </w:t>
      </w:r>
      <w:proofErr w:type="spellStart"/>
      <w:r w:rsidRPr="00631658">
        <w:rPr>
          <w:rFonts w:ascii="GHEA Grapalat" w:hAnsi="GHEA Grapalat" w:cs="GHEA Grapalat"/>
          <w:sz w:val="20"/>
          <w:szCs w:val="20"/>
        </w:rPr>
        <w:t>Վճարող</w:t>
      </w:r>
      <w:proofErr w:type="spellEnd"/>
      <w:r w:rsidRPr="00631658">
        <w:rPr>
          <w:rFonts w:ascii="GHEA Grapalat" w:hAnsi="GHEA Grapalat" w:cs="GHEA Grapalat"/>
          <w:sz w:val="20"/>
          <w:szCs w:val="20"/>
          <w:lang w:val="pt-BR"/>
        </w:rPr>
        <w:t xml:space="preserve"> </w:t>
      </w:r>
      <w:proofErr w:type="spellStart"/>
      <w:r w:rsidRPr="00631658">
        <w:rPr>
          <w:rFonts w:ascii="GHEA Grapalat" w:hAnsi="GHEA Grapalat" w:cs="GHEA Grapalat"/>
          <w:sz w:val="20"/>
          <w:szCs w:val="20"/>
        </w:rPr>
        <w:t>բանկը</w:t>
      </w:r>
      <w:proofErr w:type="spellEnd"/>
      <w:r w:rsidRPr="00631658">
        <w:rPr>
          <w:rFonts w:ascii="GHEA Grapalat" w:hAnsi="GHEA Grapalat" w:cs="GHEA Grapalat"/>
          <w:sz w:val="20"/>
          <w:szCs w:val="20"/>
          <w:lang w:val="pt-BR"/>
        </w:rPr>
        <w:t xml:space="preserve"> </w:t>
      </w:r>
      <w:proofErr w:type="spellStart"/>
      <w:r w:rsidRPr="00631658">
        <w:rPr>
          <w:rFonts w:ascii="GHEA Grapalat" w:hAnsi="GHEA Grapalat" w:cs="GHEA Grapalat"/>
          <w:sz w:val="20"/>
          <w:szCs w:val="20"/>
        </w:rPr>
        <w:t>վճարման</w:t>
      </w:r>
      <w:proofErr w:type="spellEnd"/>
      <w:r w:rsidRPr="00631658">
        <w:rPr>
          <w:rFonts w:ascii="GHEA Grapalat" w:hAnsi="GHEA Grapalat" w:cs="GHEA Grapalat"/>
          <w:sz w:val="20"/>
          <w:szCs w:val="20"/>
          <w:lang w:val="pt-BR"/>
        </w:rPr>
        <w:t xml:space="preserve"> </w:t>
      </w:r>
      <w:proofErr w:type="spellStart"/>
      <w:r w:rsidRPr="00631658">
        <w:rPr>
          <w:rFonts w:ascii="GHEA Grapalat" w:hAnsi="GHEA Grapalat" w:cs="GHEA Grapalat"/>
          <w:sz w:val="20"/>
          <w:szCs w:val="20"/>
        </w:rPr>
        <w:t>պահանջագիրը</w:t>
      </w:r>
      <w:proofErr w:type="spellEnd"/>
      <w:r w:rsidRPr="00631658">
        <w:rPr>
          <w:rFonts w:ascii="GHEA Grapalat" w:hAnsi="GHEA Grapalat" w:cs="GHEA Grapalat"/>
          <w:sz w:val="20"/>
          <w:szCs w:val="20"/>
          <w:lang w:val="pt-BR"/>
        </w:rPr>
        <w:t xml:space="preserve"> </w:t>
      </w:r>
      <w:proofErr w:type="spellStart"/>
      <w:r w:rsidRPr="00631658">
        <w:rPr>
          <w:rFonts w:ascii="GHEA Grapalat" w:hAnsi="GHEA Grapalat" w:cs="GHEA Grapalat"/>
          <w:sz w:val="20"/>
          <w:szCs w:val="20"/>
        </w:rPr>
        <w:t>ստանալուց</w:t>
      </w:r>
      <w:proofErr w:type="spellEnd"/>
      <w:r w:rsidRPr="00631658">
        <w:rPr>
          <w:rFonts w:ascii="GHEA Grapalat" w:hAnsi="GHEA Grapalat" w:cs="GHEA Grapalat"/>
          <w:sz w:val="20"/>
          <w:szCs w:val="20"/>
          <w:lang w:val="pt-BR"/>
        </w:rPr>
        <w:t xml:space="preserve"> </w:t>
      </w:r>
      <w:proofErr w:type="spellStart"/>
      <w:r w:rsidRPr="00631658">
        <w:rPr>
          <w:rFonts w:ascii="GHEA Grapalat" w:hAnsi="GHEA Grapalat" w:cs="GHEA Grapalat"/>
          <w:sz w:val="20"/>
          <w:szCs w:val="20"/>
        </w:rPr>
        <w:t>հետո</w:t>
      </w:r>
      <w:proofErr w:type="spellEnd"/>
      <w:r w:rsidRPr="00631658">
        <w:rPr>
          <w:rFonts w:ascii="GHEA Grapalat" w:hAnsi="GHEA Grapalat" w:cs="GHEA Grapalat"/>
          <w:sz w:val="20"/>
          <w:szCs w:val="20"/>
        </w:rPr>
        <w:t>՝</w:t>
      </w:r>
      <w:r w:rsidRPr="00631658">
        <w:rPr>
          <w:rFonts w:ascii="GHEA Grapalat" w:hAnsi="GHEA Grapalat" w:cs="GHEA Grapalat"/>
          <w:sz w:val="20"/>
          <w:szCs w:val="20"/>
          <w:lang w:val="pt-BR"/>
        </w:rPr>
        <w:t xml:space="preserve"> 2 (</w:t>
      </w:r>
      <w:proofErr w:type="spellStart"/>
      <w:r w:rsidRPr="00631658">
        <w:rPr>
          <w:rFonts w:ascii="GHEA Grapalat" w:hAnsi="GHEA Grapalat" w:cs="GHEA Grapalat"/>
          <w:sz w:val="20"/>
          <w:szCs w:val="20"/>
        </w:rPr>
        <w:t>երկու</w:t>
      </w:r>
      <w:proofErr w:type="spellEnd"/>
      <w:r w:rsidRPr="00631658">
        <w:rPr>
          <w:rFonts w:ascii="GHEA Grapalat" w:hAnsi="GHEA Grapalat" w:cs="GHEA Grapalat"/>
          <w:sz w:val="20"/>
          <w:szCs w:val="20"/>
          <w:lang w:val="pt-BR"/>
        </w:rPr>
        <w:t xml:space="preserve">) </w:t>
      </w:r>
      <w:proofErr w:type="spellStart"/>
      <w:r w:rsidRPr="00631658">
        <w:rPr>
          <w:rFonts w:ascii="GHEA Grapalat" w:hAnsi="GHEA Grapalat" w:cs="GHEA Grapalat"/>
          <w:sz w:val="20"/>
          <w:szCs w:val="20"/>
        </w:rPr>
        <w:t>աշխատանքային</w:t>
      </w:r>
      <w:proofErr w:type="spellEnd"/>
      <w:r w:rsidRPr="00631658">
        <w:rPr>
          <w:rFonts w:ascii="GHEA Grapalat" w:hAnsi="GHEA Grapalat" w:cs="GHEA Grapalat"/>
          <w:sz w:val="20"/>
          <w:szCs w:val="20"/>
          <w:lang w:val="pt-BR"/>
        </w:rPr>
        <w:t xml:space="preserve"> </w:t>
      </w:r>
      <w:proofErr w:type="spellStart"/>
      <w:r w:rsidRPr="00631658">
        <w:rPr>
          <w:rFonts w:ascii="GHEA Grapalat" w:hAnsi="GHEA Grapalat" w:cs="GHEA Grapalat"/>
          <w:sz w:val="20"/>
          <w:szCs w:val="20"/>
        </w:rPr>
        <w:t>օրվա</w:t>
      </w:r>
      <w:proofErr w:type="spellEnd"/>
      <w:r w:rsidRPr="00631658">
        <w:rPr>
          <w:rFonts w:ascii="GHEA Grapalat" w:hAnsi="GHEA Grapalat" w:cs="GHEA Grapalat"/>
          <w:sz w:val="20"/>
          <w:szCs w:val="20"/>
          <w:lang w:val="pt-BR"/>
        </w:rPr>
        <w:t xml:space="preserve"> </w:t>
      </w:r>
      <w:proofErr w:type="spellStart"/>
      <w:r w:rsidRPr="00631658">
        <w:rPr>
          <w:rFonts w:ascii="GHEA Grapalat" w:hAnsi="GHEA Grapalat" w:cs="GHEA Grapalat"/>
          <w:sz w:val="20"/>
          <w:szCs w:val="20"/>
        </w:rPr>
        <w:t>ընթացքում</w:t>
      </w:r>
      <w:proofErr w:type="spellEnd"/>
      <w:r w:rsidRPr="00631658">
        <w:rPr>
          <w:rFonts w:ascii="GHEA Grapalat" w:hAnsi="GHEA Grapalat" w:cs="GHEA Grapalat"/>
          <w:sz w:val="20"/>
          <w:szCs w:val="20"/>
          <w:lang w:val="pt-BR"/>
        </w:rPr>
        <w:t xml:space="preserve"> </w:t>
      </w:r>
      <w:proofErr w:type="spellStart"/>
      <w:r w:rsidRPr="00631658">
        <w:rPr>
          <w:rFonts w:ascii="GHEA Grapalat" w:hAnsi="GHEA Grapalat" w:cs="GHEA Grapalat"/>
          <w:sz w:val="20"/>
          <w:szCs w:val="20"/>
        </w:rPr>
        <w:t>պետք</w:t>
      </w:r>
      <w:proofErr w:type="spellEnd"/>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է</w:t>
      </w:r>
      <w:r w:rsidRPr="00631658">
        <w:rPr>
          <w:rFonts w:ascii="GHEA Grapalat" w:hAnsi="GHEA Grapalat" w:cs="GHEA Grapalat"/>
          <w:sz w:val="20"/>
          <w:szCs w:val="20"/>
          <w:lang w:val="pt-BR"/>
        </w:rPr>
        <w:t xml:space="preserve"> </w:t>
      </w:r>
      <w:proofErr w:type="spellStart"/>
      <w:r w:rsidRPr="00631658">
        <w:rPr>
          <w:rFonts w:ascii="GHEA Grapalat" w:hAnsi="GHEA Grapalat" w:cs="GHEA Grapalat"/>
          <w:sz w:val="20"/>
          <w:szCs w:val="20"/>
        </w:rPr>
        <w:t>տեղեկացնի</w:t>
      </w:r>
      <w:proofErr w:type="spellEnd"/>
      <w:r w:rsidRPr="00631658">
        <w:rPr>
          <w:rFonts w:ascii="GHEA Grapalat" w:hAnsi="GHEA Grapalat" w:cs="GHEA Grapalat"/>
          <w:sz w:val="20"/>
          <w:szCs w:val="20"/>
          <w:lang w:val="pt-BR"/>
        </w:rPr>
        <w:t xml:space="preserve"> </w:t>
      </w:r>
      <w:proofErr w:type="spellStart"/>
      <w:r w:rsidRPr="00631658">
        <w:rPr>
          <w:rFonts w:ascii="GHEA Grapalat" w:hAnsi="GHEA Grapalat" w:cs="GHEA Grapalat"/>
          <w:sz w:val="20"/>
          <w:szCs w:val="20"/>
        </w:rPr>
        <w:t>Պատվիրատուին</w:t>
      </w:r>
      <w:proofErr w:type="spellEnd"/>
      <w:r w:rsidRPr="00631658">
        <w:rPr>
          <w:rFonts w:ascii="GHEA Grapalat" w:hAnsi="GHEA Grapalat" w:cs="GHEA Grapalat"/>
          <w:sz w:val="20"/>
          <w:szCs w:val="20"/>
        </w:rPr>
        <w:t>՝</w:t>
      </w:r>
      <w:r w:rsidRPr="00631658">
        <w:rPr>
          <w:rFonts w:ascii="GHEA Grapalat" w:hAnsi="GHEA Grapalat" w:cs="GHEA Grapalat"/>
          <w:sz w:val="20"/>
          <w:szCs w:val="20"/>
          <w:lang w:val="pt-BR"/>
        </w:rPr>
        <w:t xml:space="preserve"> </w:t>
      </w:r>
      <w:proofErr w:type="spellStart"/>
      <w:r w:rsidRPr="00631658">
        <w:rPr>
          <w:rFonts w:ascii="GHEA Grapalat" w:hAnsi="GHEA Grapalat" w:cs="GHEA Grapalat"/>
          <w:sz w:val="20"/>
          <w:szCs w:val="20"/>
        </w:rPr>
        <w:t>գրավոր</w:t>
      </w:r>
      <w:proofErr w:type="spellEnd"/>
      <w:r w:rsidRPr="00631658">
        <w:rPr>
          <w:rFonts w:ascii="GHEA Grapalat" w:hAnsi="GHEA Grapalat" w:cs="GHEA Grapalat"/>
          <w:sz w:val="20"/>
          <w:szCs w:val="20"/>
          <w:lang w:val="pt-BR"/>
        </w:rPr>
        <w:t xml:space="preserve"> </w:t>
      </w:r>
      <w:proofErr w:type="spellStart"/>
      <w:r w:rsidRPr="00631658">
        <w:rPr>
          <w:rFonts w:ascii="GHEA Grapalat" w:hAnsi="GHEA Grapalat" w:cs="GHEA Grapalat"/>
          <w:sz w:val="20"/>
          <w:szCs w:val="20"/>
        </w:rPr>
        <w:t>ձևով</w:t>
      </w:r>
      <w:proofErr w:type="spellEnd"/>
      <w:r w:rsidRPr="00631658">
        <w:rPr>
          <w:rFonts w:ascii="GHEA Grapalat" w:hAnsi="GHEA Grapalat" w:cs="GHEA Grapalat"/>
          <w:sz w:val="20"/>
          <w:szCs w:val="20"/>
          <w:lang w:val="pt-BR"/>
        </w:rPr>
        <w:t>:</w:t>
      </w:r>
    </w:p>
    <w:p w14:paraId="5FAB2929" w14:textId="77777777" w:rsidR="00631658" w:rsidRPr="00631658" w:rsidRDefault="00631658" w:rsidP="00A832D3">
      <w:pPr>
        <w:numPr>
          <w:ilvl w:val="1"/>
          <w:numId w:val="6"/>
        </w:numPr>
        <w:ind w:left="0" w:firstLine="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 Սույն համաձայնագիրը և կից </w:t>
      </w:r>
      <w:r w:rsidRPr="00631658">
        <w:rPr>
          <w:rFonts w:ascii="GHEA Grapalat" w:hAnsi="GHEA Grapalat" w:cs="GHEA Grapalat"/>
          <w:sz w:val="20"/>
          <w:szCs w:val="20"/>
          <w:lang w:val="hy-AM"/>
        </w:rPr>
        <w:t>Պ</w:t>
      </w:r>
      <w:r w:rsidRPr="0063165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56E2C2" w14:textId="77777777" w:rsidR="00631658" w:rsidRPr="00631658" w:rsidRDefault="00631658" w:rsidP="00631658">
      <w:pPr>
        <w:jc w:val="both"/>
        <w:rPr>
          <w:rFonts w:ascii="GHEA Grapalat" w:hAnsi="GHEA Grapalat" w:cs="GHEA Grapalat"/>
          <w:sz w:val="20"/>
          <w:szCs w:val="20"/>
          <w:lang w:val="hy-AM"/>
        </w:rPr>
      </w:pPr>
    </w:p>
    <w:p w14:paraId="544616A6" w14:textId="77777777" w:rsidR="00631658" w:rsidRPr="003B135C" w:rsidRDefault="00402644" w:rsidP="00AD4D17">
      <w:pPr>
        <w:ind w:left="360"/>
        <w:jc w:val="center"/>
        <w:rPr>
          <w:rFonts w:ascii="GHEA Grapalat" w:hAnsi="GHEA Grapalat" w:cs="GHEA Grapalat"/>
          <w:b/>
          <w:bCs/>
          <w:sz w:val="20"/>
          <w:szCs w:val="20"/>
          <w:lang w:val="hy-AM"/>
        </w:rPr>
      </w:pPr>
      <w:r w:rsidRPr="003B135C">
        <w:rPr>
          <w:rFonts w:ascii="GHEA Grapalat" w:hAnsi="GHEA Grapalat" w:cs="GHEA Grapalat"/>
          <w:b/>
          <w:bCs/>
          <w:sz w:val="20"/>
          <w:szCs w:val="20"/>
          <w:lang w:val="hy-AM"/>
        </w:rPr>
        <w:t>2.</w:t>
      </w:r>
      <w:r w:rsidR="00AD4D17" w:rsidRPr="003B135C">
        <w:rPr>
          <w:rFonts w:ascii="GHEA Grapalat" w:hAnsi="GHEA Grapalat" w:cs="GHEA Grapalat"/>
          <w:b/>
          <w:bCs/>
          <w:sz w:val="20"/>
          <w:szCs w:val="20"/>
          <w:lang w:val="hy-AM"/>
        </w:rPr>
        <w:t xml:space="preserve"> </w:t>
      </w:r>
      <w:r w:rsidR="00631658" w:rsidRPr="003B135C">
        <w:rPr>
          <w:rFonts w:ascii="GHEA Grapalat" w:hAnsi="GHEA Grapalat" w:cs="GHEA Grapalat"/>
          <w:b/>
          <w:bCs/>
          <w:sz w:val="20"/>
          <w:szCs w:val="20"/>
          <w:lang w:val="hy-AM"/>
        </w:rPr>
        <w:t>Այլ պայմաններ</w:t>
      </w:r>
    </w:p>
    <w:p w14:paraId="1FDFC6E8" w14:textId="77777777" w:rsidR="00334B2F" w:rsidRPr="003B135C" w:rsidRDefault="007A5E2D" w:rsidP="007A5E2D">
      <w:pPr>
        <w:ind w:firstLine="567"/>
        <w:jc w:val="both"/>
        <w:rPr>
          <w:rFonts w:ascii="GHEA Grapalat" w:hAnsi="GHEA Grapalat" w:cs="GHEA Grapalat"/>
          <w:sz w:val="20"/>
          <w:szCs w:val="20"/>
          <w:lang w:val="hy-AM"/>
        </w:rPr>
      </w:pPr>
      <w:r w:rsidRPr="003B135C">
        <w:rPr>
          <w:rFonts w:ascii="GHEA Grapalat" w:hAnsi="GHEA Grapalat" w:cs="GHEA Grapalat"/>
          <w:sz w:val="20"/>
          <w:szCs w:val="20"/>
          <w:lang w:val="hy-AM"/>
        </w:rPr>
        <w:lastRenderedPageBreak/>
        <w:t>2.1 Սույն համաձայնագիրը</w:t>
      </w:r>
      <w:r w:rsidRPr="007862B1">
        <w:rPr>
          <w:rFonts w:ascii="GHEA Grapalat" w:hAnsi="GHEA Grapalat" w:cs="GHEA Grapalat"/>
          <w:sz w:val="20"/>
          <w:szCs w:val="20"/>
          <w:lang w:val="hy-AM"/>
        </w:rPr>
        <w:t xml:space="preserve"> և Պահանջագիրը անհետկանչելի են,</w:t>
      </w:r>
      <w:r w:rsidRPr="003B135C">
        <w:rPr>
          <w:rFonts w:ascii="GHEA Grapalat" w:hAnsi="GHEA Grapalat" w:cs="GHEA Grapalat"/>
          <w:sz w:val="20"/>
          <w:szCs w:val="20"/>
          <w:lang w:val="hy-AM"/>
        </w:rPr>
        <w:t xml:space="preserve"> ուժի մեջ </w:t>
      </w:r>
      <w:r w:rsidRPr="007862B1">
        <w:rPr>
          <w:rFonts w:ascii="GHEA Grapalat" w:hAnsi="GHEA Grapalat" w:cs="GHEA Grapalat"/>
          <w:sz w:val="20"/>
          <w:szCs w:val="20"/>
          <w:lang w:val="hy-AM"/>
        </w:rPr>
        <w:t>են</w:t>
      </w:r>
      <w:r w:rsidRPr="003B135C">
        <w:rPr>
          <w:rFonts w:ascii="GHEA Grapalat" w:hAnsi="GHEA Grapalat" w:cs="GHEA Grapalat"/>
          <w:sz w:val="20"/>
          <w:szCs w:val="20"/>
          <w:lang w:val="hy-AM"/>
        </w:rPr>
        <w:t xml:space="preserve"> մտնում Ընկերության կողմից վավերացման պահից և ուժի մեջ</w:t>
      </w:r>
      <w:r w:rsidRPr="007862B1">
        <w:rPr>
          <w:rFonts w:ascii="GHEA Grapalat" w:hAnsi="GHEA Grapalat" w:cs="GHEA Grapalat"/>
          <w:sz w:val="20"/>
          <w:szCs w:val="20"/>
          <w:lang w:val="hy-AM"/>
        </w:rPr>
        <w:t xml:space="preserve"> են մինչև </w:t>
      </w:r>
      <w:r w:rsidRPr="003B135C">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3B135C">
        <w:rPr>
          <w:rFonts w:ascii="GHEA Grapalat" w:hAnsi="GHEA Grapalat" w:cs="GHEA Grapalat"/>
          <w:sz w:val="20"/>
          <w:szCs w:val="20"/>
          <w:lang w:val="hy-AM"/>
        </w:rPr>
        <w:t xml:space="preserve"> հաջորդող քսաներորդ աշխատանքային օրը ներառյալ:</w:t>
      </w:r>
    </w:p>
    <w:p w14:paraId="66DE7BA2" w14:textId="77777777"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039EF64" w14:textId="77777777"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A17444" w14:textId="77777777" w:rsidR="00631658" w:rsidRPr="00631658" w:rsidDel="00A13215"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F64399" w14:textId="77777777"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F8C2636" w14:textId="77777777" w:rsidR="00631658" w:rsidRPr="00631658" w:rsidRDefault="00631658" w:rsidP="00631658">
      <w:pPr>
        <w:ind w:firstLine="567"/>
        <w:jc w:val="both"/>
        <w:rPr>
          <w:rFonts w:ascii="GHEA Grapalat" w:hAnsi="GHEA Grapalat" w:cs="GHEA Grapalat"/>
          <w:sz w:val="20"/>
          <w:szCs w:val="20"/>
          <w:lang w:val="hy-AM"/>
        </w:rPr>
      </w:pPr>
    </w:p>
    <w:p w14:paraId="6EA2D974" w14:textId="77777777" w:rsidR="00631658" w:rsidRPr="00631658" w:rsidRDefault="00631658" w:rsidP="00631658">
      <w:pPr>
        <w:ind w:firstLine="567"/>
        <w:jc w:val="center"/>
        <w:rPr>
          <w:rFonts w:ascii="GHEA Grapalat" w:hAnsi="GHEA Grapalat" w:cs="GHEA Grapalat"/>
          <w:sz w:val="20"/>
          <w:szCs w:val="20"/>
          <w:lang w:val="hy-AM"/>
        </w:rPr>
      </w:pPr>
      <w:r w:rsidRPr="00631658">
        <w:rPr>
          <w:rFonts w:ascii="GHEA Grapalat" w:hAnsi="GHEA Grapalat" w:cs="GHEA Grapalat"/>
          <w:b/>
          <w:sz w:val="20"/>
          <w:szCs w:val="20"/>
          <w:lang w:val="hy-AM"/>
        </w:rPr>
        <w:t>3. Ընկերության հասցեն, բանկային վավերապայմանները`</w:t>
      </w:r>
    </w:p>
    <w:p w14:paraId="787D3072" w14:textId="77777777" w:rsidR="00631658" w:rsidRPr="00631658" w:rsidRDefault="00631658" w:rsidP="00631658">
      <w:pPr>
        <w:jc w:val="both"/>
        <w:rPr>
          <w:rFonts w:ascii="GHEA Grapalat" w:hAnsi="GHEA Grapalat" w:cs="GHEA Grapalat"/>
          <w:sz w:val="20"/>
          <w:szCs w:val="20"/>
          <w:u w:val="single"/>
          <w:lang w:val="hy-AM"/>
        </w:rPr>
      </w:pP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14:paraId="75B8889C"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անվանումը</w:t>
      </w:r>
    </w:p>
    <w:p w14:paraId="435DCAF9" w14:textId="77777777"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vertAlign w:val="superscript"/>
          <w:lang w:val="hy-AM"/>
        </w:rPr>
        <w:t xml:space="preserve"> </w:t>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00408781"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հասցեն</w:t>
      </w:r>
    </w:p>
    <w:p w14:paraId="469B198F" w14:textId="77777777"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4730578B"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ընկերությանը սպասարկող բանկի անվանումը</w:t>
      </w:r>
    </w:p>
    <w:p w14:paraId="249B5A7F"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76EB7C4C"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430C585C"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4BA698DD"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51432F26" w14:textId="77777777"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1974AEFB"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2C69956C" w14:textId="77777777" w:rsidR="00631658" w:rsidRPr="00631658" w:rsidRDefault="00631658" w:rsidP="00631658">
      <w:pPr>
        <w:jc w:val="both"/>
        <w:rPr>
          <w:rFonts w:ascii="GHEA Grapalat" w:hAnsi="GHEA Grapalat"/>
          <w:sz w:val="20"/>
          <w:szCs w:val="20"/>
          <w:lang w:val="hy-AM"/>
        </w:rPr>
      </w:pPr>
      <w:r w:rsidRPr="00631658">
        <w:rPr>
          <w:rFonts w:ascii="GHEA Grapalat" w:hAnsi="GHEA Grapalat"/>
          <w:sz w:val="20"/>
          <w:szCs w:val="20"/>
          <w:lang w:val="hy-AM"/>
        </w:rPr>
        <w:t>Կ.Տ</w:t>
      </w:r>
    </w:p>
    <w:p w14:paraId="69961996" w14:textId="77777777" w:rsidR="00631658" w:rsidRPr="00631658" w:rsidRDefault="00631658" w:rsidP="00631658">
      <w:pPr>
        <w:jc w:val="both"/>
        <w:rPr>
          <w:rFonts w:ascii="GHEA Grapalat" w:hAnsi="GHEA Grapalat"/>
          <w:sz w:val="20"/>
          <w:szCs w:val="20"/>
          <w:lang w:val="hy-AM"/>
        </w:rPr>
      </w:pPr>
    </w:p>
    <w:p w14:paraId="3E608907" w14:textId="77777777" w:rsidR="00631658" w:rsidRPr="00631658" w:rsidRDefault="00631658" w:rsidP="00631658">
      <w:pPr>
        <w:jc w:val="both"/>
        <w:rPr>
          <w:rFonts w:ascii="GHEA Grapalat" w:hAnsi="GHEA Grapalat"/>
          <w:sz w:val="20"/>
          <w:szCs w:val="20"/>
          <w:lang w:val="hy-AM"/>
        </w:rPr>
      </w:pPr>
      <w:r w:rsidRPr="00631658">
        <w:rPr>
          <w:rFonts w:ascii="GHEA Grapalat" w:hAnsi="GHEA Grapalat"/>
          <w:sz w:val="20"/>
          <w:szCs w:val="20"/>
          <w:lang w:val="hy-AM"/>
        </w:rPr>
        <w:t>Օր/ամիս/տարի</w:t>
      </w:r>
    </w:p>
    <w:p w14:paraId="18759CD9" w14:textId="77777777" w:rsidR="00631658" w:rsidRPr="00631658" w:rsidRDefault="00631658" w:rsidP="00631658">
      <w:pPr>
        <w:jc w:val="center"/>
        <w:rPr>
          <w:rFonts w:ascii="GHEA Grapalat" w:hAnsi="GHEA Grapalat" w:cs="GHEA Grapalat"/>
          <w:sz w:val="20"/>
          <w:szCs w:val="20"/>
          <w:lang w:val="hy-AM"/>
        </w:rPr>
      </w:pPr>
    </w:p>
    <w:p w14:paraId="730EF95C" w14:textId="77777777" w:rsidR="00631658" w:rsidRPr="00631658"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631658">
        <w:rPr>
          <w:rFonts w:ascii="GHEA Grapalat" w:hAnsi="GHEA Grapalat" w:cs="Sylfaen"/>
          <w:i/>
          <w:sz w:val="20"/>
          <w:szCs w:val="20"/>
          <w:lang w:val="hy-AM"/>
        </w:rPr>
        <w:t xml:space="preserve">* </w:t>
      </w:r>
      <w:r w:rsidRPr="00631658">
        <w:rPr>
          <w:rFonts w:ascii="GHEA Grapalat" w:hAnsi="GHEA Grapalat"/>
          <w:i/>
          <w:sz w:val="20"/>
          <w:szCs w:val="20"/>
          <w:lang w:val="hy-AM"/>
        </w:rPr>
        <w:t>լրացվում է հանձնաժողովի քարտուղարի կողմից` մինչև հրավերը տեղեկագրում հրապարակելը:</w:t>
      </w:r>
    </w:p>
    <w:p w14:paraId="20813808" w14:textId="77777777" w:rsidR="00631658" w:rsidRPr="002A461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84F5D41" w14:textId="77777777" w:rsidR="00631658" w:rsidRPr="002A461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7B951FE" w14:textId="77777777" w:rsidR="00334B2F" w:rsidRDefault="00631658" w:rsidP="00334B2F">
      <w:pPr>
        <w:pStyle w:val="BodyTextIndent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5E1F72" w14:paraId="333A46B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B4CC5" w14:textId="77777777" w:rsidR="00334B2F" w:rsidRPr="005E1F72" w:rsidRDefault="00334B2F" w:rsidP="00CB0ADE">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0A0D170F" w14:textId="77777777" w:rsidR="00334B2F" w:rsidRPr="005E1F72" w:rsidRDefault="00334B2F" w:rsidP="00CB0ADE">
            <w:pPr>
              <w:jc w:val="center"/>
              <w:rPr>
                <w:rFonts w:ascii="GHEA Grapalat" w:hAnsi="GHEA Grapalat" w:cs="Arial"/>
                <w:bCs/>
                <w:i/>
                <w:sz w:val="20"/>
                <w:szCs w:val="20"/>
              </w:rPr>
            </w:pPr>
          </w:p>
        </w:tc>
      </w:tr>
      <w:tr w:rsidR="00334B2F" w:rsidRPr="005E1F72" w14:paraId="048EFF7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85B2F" w14:textId="77777777" w:rsidR="00334B2F" w:rsidRPr="005E1F72" w:rsidRDefault="00334B2F" w:rsidP="00CB0ADE">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334B2F" w:rsidRPr="005E1F72" w14:paraId="581784C3"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EAD5C3"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Ներկայացման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334B2F" w:rsidRPr="005E1F72" w14:paraId="3C31056F"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D0E79"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w:t>
            </w:r>
            <w:proofErr w:type="spellStart"/>
            <w:r w:rsidRPr="005E1F72">
              <w:rPr>
                <w:rFonts w:ascii="GHEA Grapalat" w:hAnsi="GHEA Grapalat" w:cs="Sylfaen"/>
                <w:sz w:val="20"/>
                <w:szCs w:val="20"/>
              </w:rPr>
              <w:t>Ընկերություն</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w:t>
            </w:r>
          </w:p>
        </w:tc>
      </w:tr>
      <w:tr w:rsidR="00334B2F" w:rsidRPr="005E1F72" w14:paraId="0250E21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A461F"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բանկ</w:t>
            </w:r>
            <w:proofErr w:type="spellEnd"/>
            <w:r w:rsidRPr="005E1F72">
              <w:rPr>
                <w:rFonts w:ascii="GHEA Grapalat" w:hAnsi="GHEA Grapalat" w:cs="Sylfaen"/>
                <w:sz w:val="20"/>
                <w:szCs w:val="20"/>
              </w:rPr>
              <w:t>)</w:t>
            </w:r>
            <w:r w:rsidRPr="005E1F72">
              <w:rPr>
                <w:rFonts w:ascii="GHEA Grapalat" w:hAnsi="GHEA Grapalat" w:cs="Arial"/>
                <w:sz w:val="20"/>
                <w:szCs w:val="20"/>
              </w:rPr>
              <w:t>`</w:t>
            </w:r>
          </w:p>
        </w:tc>
      </w:tr>
      <w:tr w:rsidR="00334B2F" w:rsidRPr="005E1F72" w14:paraId="7C621A5C"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FE4320"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 </w:t>
            </w:r>
            <w:proofErr w:type="spellStart"/>
            <w:r w:rsidRPr="005E1F72">
              <w:rPr>
                <w:rFonts w:ascii="GHEA Grapalat" w:hAnsi="GHEA Grapalat" w:cs="Sylfaen"/>
                <w:sz w:val="20"/>
                <w:szCs w:val="20"/>
              </w:rPr>
              <w:t>հաշվի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համարը</w:t>
            </w:r>
            <w:proofErr w:type="spellEnd"/>
            <w:r w:rsidRPr="005E1F72">
              <w:rPr>
                <w:rFonts w:ascii="GHEA Grapalat" w:hAnsi="GHEA Grapalat" w:cs="Arial"/>
                <w:sz w:val="20"/>
                <w:szCs w:val="20"/>
              </w:rPr>
              <w:t>`</w:t>
            </w:r>
          </w:p>
        </w:tc>
      </w:tr>
      <w:tr w:rsidR="00334B2F" w:rsidRPr="005E1F72" w14:paraId="692503E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A3661"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334B2F" w:rsidRPr="005E1F72" w14:paraId="460DE16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46906"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334B2F" w:rsidRPr="005E1F72" w14:paraId="6359340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8DC8B3" w14:textId="2940B695" w:rsidR="00334B2F" w:rsidRPr="00CA5E9D" w:rsidRDefault="00334B2F" w:rsidP="00CB0ADE">
            <w:pPr>
              <w:rPr>
                <w:rFonts w:ascii="GHEA Grapalat" w:hAnsi="GHEA Grapalat" w:cs="Arial"/>
                <w:sz w:val="20"/>
                <w:szCs w:val="20"/>
                <w:lang w:val="hy-AM"/>
              </w:rPr>
            </w:pPr>
            <w:r w:rsidRPr="005E1F72">
              <w:rPr>
                <w:rFonts w:ascii="GHEA Grapalat" w:hAnsi="GHEA Grapalat" w:cs="Sylfaen"/>
                <w:sz w:val="20"/>
                <w:szCs w:val="20"/>
                <w:lang w:val="hy-AM"/>
              </w:rPr>
              <w:t>9</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Շահառու</w:t>
            </w:r>
            <w:proofErr w:type="spellEnd"/>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Arial"/>
                <w:sz w:val="20"/>
                <w:szCs w:val="20"/>
              </w:rPr>
              <w:t>`</w:t>
            </w:r>
            <w:r w:rsidR="00CA5E9D">
              <w:rPr>
                <w:rFonts w:ascii="GHEA Grapalat" w:hAnsi="GHEA Grapalat" w:cs="Arial"/>
                <w:sz w:val="20"/>
                <w:szCs w:val="20"/>
                <w:lang w:val="hy-AM"/>
              </w:rPr>
              <w:t xml:space="preserve"> Երևանի քաղաքապետարան</w:t>
            </w:r>
          </w:p>
        </w:tc>
      </w:tr>
      <w:tr w:rsidR="00334B2F" w:rsidRPr="005E1F72" w14:paraId="45C8E911"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2E92F6" w14:textId="77777777" w:rsidR="00334B2F" w:rsidRPr="005E1F72" w:rsidRDefault="00334B2F" w:rsidP="00CB0ADE">
            <w:pPr>
              <w:rPr>
                <w:rFonts w:ascii="GHEA Grapalat" w:hAnsi="GHEA Grapalat" w:cs="Sylfaen"/>
                <w:sz w:val="20"/>
                <w:szCs w:val="20"/>
                <w:lang w:val="ru-RU"/>
              </w:rPr>
            </w:pPr>
            <w:r w:rsidRPr="005E1F72">
              <w:rPr>
                <w:rFonts w:ascii="GHEA Grapalat" w:hAnsi="GHEA Grapalat" w:cs="Sylfaen"/>
                <w:sz w:val="20"/>
                <w:szCs w:val="20"/>
                <w:lang w:val="ru-RU"/>
              </w:rPr>
              <w:t xml:space="preserve">10. </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Շահառուի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 xml:space="preserve"> ՀԾՀ</w:t>
            </w:r>
            <w:r w:rsidRPr="005E1F72">
              <w:rPr>
                <w:rFonts w:ascii="GHEA Grapalat" w:hAnsi="GHEA Grapalat" w:cs="Sylfaen"/>
                <w:sz w:val="20"/>
                <w:szCs w:val="20"/>
                <w:lang w:val="ru-RU"/>
              </w:rPr>
              <w:t xml:space="preserve"> (</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334B2F" w:rsidRPr="005E1F72" w14:paraId="30FA4E31"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A21B33" w14:textId="183785EC" w:rsidR="00334B2F" w:rsidRPr="005E541F" w:rsidRDefault="00334B2F" w:rsidP="00CB0ADE">
            <w:pPr>
              <w:rPr>
                <w:rFonts w:ascii="GHEA Grapalat" w:hAnsi="GHEA Grapalat" w:cs="Arial"/>
                <w:sz w:val="20"/>
                <w:szCs w:val="20"/>
                <w:lang w:val="hy-AM"/>
              </w:rPr>
            </w:pPr>
            <w:r w:rsidRPr="005E1F72">
              <w:rPr>
                <w:rFonts w:ascii="GHEA Grapalat" w:hAnsi="GHEA Grapalat" w:cs="Sylfaen"/>
                <w:sz w:val="20"/>
                <w:szCs w:val="20"/>
                <w:lang w:val="hy-AM"/>
              </w:rPr>
              <w:t>11</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Շահառուի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r w:rsidR="005E541F">
              <w:rPr>
                <w:rFonts w:ascii="GHEA Grapalat" w:hAnsi="GHEA Grapalat" w:cs="Arial"/>
                <w:sz w:val="20"/>
                <w:szCs w:val="20"/>
                <w:lang w:val="hy-AM"/>
              </w:rPr>
              <w:t xml:space="preserve"> </w:t>
            </w:r>
            <w:r w:rsidR="005E541F" w:rsidRPr="00F5465D">
              <w:rPr>
                <w:rFonts w:ascii="GHEA Grapalat" w:hAnsi="GHEA Grapalat"/>
                <w:sz w:val="20"/>
                <w:szCs w:val="20"/>
                <w:lang w:val="hy-AM"/>
              </w:rPr>
              <w:t>02593108</w:t>
            </w:r>
          </w:p>
        </w:tc>
      </w:tr>
      <w:tr w:rsidR="00334B2F" w:rsidRPr="005E1F72" w14:paraId="61A23E7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67F67" w14:textId="587E0F3A" w:rsidR="00334B2F" w:rsidRPr="00CA5E9D" w:rsidRDefault="00334B2F" w:rsidP="00CB0ADE">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2</w:t>
            </w:r>
            <w:r w:rsidRPr="005E1F72">
              <w:rPr>
                <w:rFonts w:ascii="GHEA Grapalat" w:hAnsi="GHEA Grapalat" w:cs="Sylfaen"/>
                <w:sz w:val="20"/>
                <w:szCs w:val="20"/>
              </w:rPr>
              <w:t>.</w:t>
            </w:r>
            <w:proofErr w:type="spellStart"/>
            <w:r w:rsidRPr="005E1F72">
              <w:rPr>
                <w:rFonts w:ascii="GHEA Grapalat" w:hAnsi="GHEA Grapalat" w:cs="Sylfaen"/>
                <w:sz w:val="20"/>
                <w:szCs w:val="20"/>
              </w:rPr>
              <w:t>Շահառուի</w:t>
            </w:r>
            <w:proofErr w:type="spellEnd"/>
            <w:r w:rsidRPr="005E1F72">
              <w:rPr>
                <w:rFonts w:ascii="GHEA Grapalat" w:hAnsi="GHEA Grapalat" w:cs="Sylfaen"/>
                <w:sz w:val="20"/>
                <w:szCs w:val="20"/>
                <w:lang w:val="hy-AM"/>
              </w:rPr>
              <w:t>ն</w:t>
            </w:r>
            <w:r w:rsidRPr="005E1F72">
              <w:rPr>
                <w:rFonts w:ascii="GHEA Grapalat" w:hAnsi="GHEA Grapalat" w:cs="Arial"/>
                <w:sz w:val="20"/>
                <w:szCs w:val="20"/>
              </w:rPr>
              <w:t xml:space="preserve"> </w:t>
            </w:r>
            <w:r w:rsidRPr="005E1F72">
              <w:rPr>
                <w:rFonts w:ascii="GHEA Grapalat" w:hAnsi="GHEA Grapalat" w:cs="Sylfaen"/>
                <w:sz w:val="20"/>
                <w:szCs w:val="20"/>
                <w:lang w:val="hy-AM"/>
              </w:rPr>
              <w:t xml:space="preserve"> սպասարկող Ֆինանսական կազմակերպություն</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բանկ</w:t>
            </w:r>
            <w:proofErr w:type="spellEnd"/>
            <w:r w:rsidRPr="005E1F72">
              <w:rPr>
                <w:rFonts w:ascii="GHEA Grapalat" w:hAnsi="GHEA Grapalat" w:cs="Sylfaen"/>
                <w:sz w:val="20"/>
                <w:szCs w:val="20"/>
              </w:rPr>
              <w:t>)</w:t>
            </w:r>
            <w:r w:rsidRPr="005E1F72">
              <w:rPr>
                <w:rFonts w:ascii="GHEA Grapalat" w:hAnsi="GHEA Grapalat" w:cs="Arial"/>
                <w:sz w:val="20"/>
                <w:szCs w:val="20"/>
              </w:rPr>
              <w:t>`</w:t>
            </w:r>
            <w:r w:rsidR="00CA5E9D">
              <w:rPr>
                <w:rFonts w:ascii="GHEA Grapalat" w:hAnsi="GHEA Grapalat" w:cs="Arial"/>
                <w:sz w:val="20"/>
                <w:szCs w:val="20"/>
                <w:lang w:val="hy-AM"/>
              </w:rPr>
              <w:t xml:space="preserve"> </w:t>
            </w:r>
            <w:r w:rsidR="00CA5E9D" w:rsidRPr="00F5465D">
              <w:rPr>
                <w:rFonts w:ascii="GHEA Grapalat" w:hAnsi="GHEA Grapalat" w:cs="Arial"/>
                <w:sz w:val="20"/>
                <w:szCs w:val="20"/>
                <w:lang w:val="hy-AM"/>
              </w:rPr>
              <w:t xml:space="preserve"> </w:t>
            </w:r>
            <w:r w:rsidR="00794CFD">
              <w:rPr>
                <w:rFonts w:ascii="GHEA Grapalat" w:hAnsi="GHEA Grapalat" w:cs="Arial"/>
                <w:sz w:val="20"/>
                <w:szCs w:val="20"/>
                <w:lang w:val="hy-AM"/>
              </w:rPr>
              <w:t xml:space="preserve"> ՀՀ Ֆինանսների նախարարության գործառնական վարչություն</w:t>
            </w:r>
          </w:p>
        </w:tc>
      </w:tr>
      <w:tr w:rsidR="00334B2F" w:rsidRPr="005E1F72" w14:paraId="45778B8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43A0AB" w14:textId="72B237DE" w:rsidR="00334B2F" w:rsidRPr="005E541F" w:rsidRDefault="00334B2F" w:rsidP="00CB0ADE">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3</w:t>
            </w:r>
            <w:r w:rsidRPr="005E1F72">
              <w:rPr>
                <w:rFonts w:ascii="GHEA Grapalat" w:hAnsi="GHEA Grapalat" w:cs="Sylfaen"/>
                <w:sz w:val="20"/>
                <w:szCs w:val="20"/>
              </w:rPr>
              <w:t>.</w:t>
            </w:r>
            <w:proofErr w:type="spellStart"/>
            <w:r w:rsidRPr="005E1F72">
              <w:rPr>
                <w:rFonts w:ascii="GHEA Grapalat" w:hAnsi="GHEA Grapalat" w:cs="Sylfaen"/>
                <w:sz w:val="20"/>
                <w:szCs w:val="20"/>
              </w:rPr>
              <w:t>Շահառուի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հաշվի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համարը</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հշ</w:t>
            </w:r>
            <w:r w:rsidRPr="005E1F72">
              <w:rPr>
                <w:rFonts w:ascii="GHEA Grapalat" w:hAnsi="GHEA Grapalat" w:cs="Arial"/>
                <w:sz w:val="20"/>
                <w:szCs w:val="20"/>
              </w:rPr>
              <w:t>.N</w:t>
            </w:r>
            <w:proofErr w:type="spellEnd"/>
            <w:r w:rsidRPr="005E1F72">
              <w:rPr>
                <w:rFonts w:ascii="GHEA Grapalat" w:hAnsi="GHEA Grapalat" w:cs="Arial"/>
                <w:sz w:val="20"/>
                <w:szCs w:val="20"/>
              </w:rPr>
              <w:t>)</w:t>
            </w:r>
            <w:r w:rsidR="005E541F">
              <w:rPr>
                <w:rFonts w:ascii="GHEA Grapalat" w:hAnsi="GHEA Grapalat" w:cs="Arial"/>
                <w:sz w:val="20"/>
                <w:szCs w:val="20"/>
                <w:lang w:val="hy-AM"/>
              </w:rPr>
              <w:t xml:space="preserve"> </w:t>
            </w:r>
            <w:r w:rsidR="005E541F" w:rsidRPr="00461E48">
              <w:rPr>
                <w:rFonts w:ascii="GHEA Grapalat" w:hAnsi="GHEA Grapalat" w:cs="Arial"/>
                <w:b/>
                <w:sz w:val="20"/>
                <w:szCs w:val="20"/>
                <w:lang w:val="hy-AM"/>
              </w:rPr>
              <w:t>900015211429</w:t>
            </w:r>
          </w:p>
        </w:tc>
      </w:tr>
      <w:tr w:rsidR="00334B2F" w:rsidRPr="005E1F72" w14:paraId="36DB382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2F7D00" w14:textId="753C0BF2" w:rsidR="00334B2F" w:rsidRPr="005E541F" w:rsidRDefault="00334B2F" w:rsidP="005E541F">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w:t>
            </w:r>
            <w:proofErr w:type="spellStart"/>
            <w:r w:rsidRPr="005E1F72">
              <w:rPr>
                <w:rFonts w:ascii="GHEA Grapalat" w:hAnsi="GHEA Grapalat" w:cs="Sylfaen"/>
                <w:sz w:val="20"/>
                <w:szCs w:val="20"/>
              </w:rPr>
              <w:t>Գումարը</w:t>
            </w:r>
            <w:proofErr w:type="spellEnd"/>
            <w:r w:rsidRPr="005E1F72">
              <w:rPr>
                <w:rFonts w:ascii="GHEA Grapalat" w:hAnsi="GHEA Grapalat" w:cs="Arial"/>
                <w:sz w:val="20"/>
                <w:szCs w:val="20"/>
              </w:rPr>
              <w:t xml:space="preserve"> </w:t>
            </w:r>
            <w:r w:rsidRPr="005E541F">
              <w:rPr>
                <w:rFonts w:ascii="GHEA Grapalat" w:hAnsi="GHEA Grapalat" w:cs="Arial"/>
                <w:sz w:val="20"/>
                <w:szCs w:val="20"/>
              </w:rPr>
              <w:t>(</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541F">
              <w:rPr>
                <w:rFonts w:ascii="GHEA Grapalat" w:hAnsi="GHEA Grapalat" w:cs="Sylfaen"/>
                <w:sz w:val="20"/>
                <w:szCs w:val="20"/>
              </w:rPr>
              <w:t>)</w:t>
            </w:r>
            <w:r w:rsidRPr="005E1F72">
              <w:rPr>
                <w:rFonts w:ascii="GHEA Grapalat" w:hAnsi="GHEA Grapalat" w:cs="Arial"/>
                <w:sz w:val="20"/>
                <w:szCs w:val="20"/>
              </w:rPr>
              <w:t>`</w:t>
            </w:r>
            <w:r w:rsidR="005E541F">
              <w:rPr>
                <w:rFonts w:ascii="GHEA Grapalat" w:hAnsi="GHEA Grapalat" w:cs="Arial"/>
                <w:sz w:val="20"/>
                <w:szCs w:val="20"/>
                <w:lang w:val="hy-AM"/>
              </w:rPr>
              <w:t xml:space="preserve"> </w:t>
            </w:r>
            <w:r w:rsidR="005E541F" w:rsidRPr="00F5465D">
              <w:rPr>
                <w:rFonts w:ascii="GHEA Grapalat" w:hAnsi="GHEA Grapalat" w:cs="Arial"/>
                <w:sz w:val="20"/>
                <w:szCs w:val="20"/>
              </w:rPr>
              <w:t xml:space="preserve"> </w:t>
            </w:r>
          </w:p>
        </w:tc>
      </w:tr>
      <w:tr w:rsidR="00334B2F" w:rsidRPr="005E1F72" w14:paraId="40689C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04F646"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Sylfaen"/>
                <w:sz w:val="20"/>
                <w:szCs w:val="20"/>
              </w:rPr>
              <w:t>)</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334B2F" w:rsidRPr="005E1F72" w14:paraId="5BC213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41B4CF" w14:textId="4CEB35C0" w:rsidR="00334B2F" w:rsidRPr="005E541F" w:rsidRDefault="00334B2F" w:rsidP="00CB0ADE">
            <w:pPr>
              <w:rPr>
                <w:rFonts w:ascii="GHEA Grapalat" w:hAnsi="GHEA Grapalat" w:cs="Arial"/>
                <w:sz w:val="20"/>
                <w:szCs w:val="20"/>
                <w:lang w:val="hy-AM"/>
              </w:rPr>
            </w:pPr>
            <w:r w:rsidRPr="005E1F72">
              <w:rPr>
                <w:rFonts w:ascii="GHEA Grapalat" w:hAnsi="GHEA Grapalat" w:cs="Sylfaen"/>
                <w:sz w:val="20"/>
                <w:szCs w:val="20"/>
              </w:rPr>
              <w:t>1</w:t>
            </w:r>
            <w:r w:rsidRPr="005E541F">
              <w:rPr>
                <w:rFonts w:ascii="GHEA Grapalat" w:hAnsi="GHEA Grapalat" w:cs="Sylfaen"/>
                <w:sz w:val="20"/>
                <w:szCs w:val="20"/>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կոդով</w:t>
            </w:r>
            <w:proofErr w:type="spellEnd"/>
            <w:r w:rsidRPr="005E1F72">
              <w:rPr>
                <w:rFonts w:ascii="GHEA Grapalat" w:hAnsi="GHEA Grapalat" w:cs="Arial"/>
                <w:sz w:val="20"/>
                <w:szCs w:val="20"/>
              </w:rPr>
              <w:t>)`</w:t>
            </w:r>
            <w:r w:rsidR="005E541F">
              <w:rPr>
                <w:rFonts w:ascii="GHEA Grapalat" w:hAnsi="GHEA Grapalat" w:cs="Arial"/>
                <w:sz w:val="20"/>
                <w:szCs w:val="20"/>
                <w:lang w:val="hy-AM"/>
              </w:rPr>
              <w:t xml:space="preserve"> </w:t>
            </w:r>
            <w:r w:rsidR="005E541F" w:rsidRPr="00F5465D">
              <w:rPr>
                <w:rFonts w:ascii="GHEA Grapalat" w:hAnsi="GHEA Grapalat" w:cs="Arial"/>
                <w:sz w:val="20"/>
                <w:szCs w:val="20"/>
              </w:rPr>
              <w:t xml:space="preserve"> AMD </w:t>
            </w:r>
            <w:r w:rsidR="005E541F" w:rsidRPr="00F5465D">
              <w:rPr>
                <w:rFonts w:ascii="GHEA Grapalat" w:hAnsi="GHEA Grapalat" w:cs="Arial"/>
                <w:sz w:val="20"/>
                <w:szCs w:val="20"/>
                <w:lang w:val="hy-AM"/>
              </w:rPr>
              <w:t>ՀՀ դրամ</w:t>
            </w:r>
          </w:p>
        </w:tc>
      </w:tr>
      <w:tr w:rsidR="00334B2F" w:rsidRPr="005E1F72" w14:paraId="7AA6E92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715A6D" w14:textId="77777777" w:rsidR="00334B2F" w:rsidRPr="005E1F72" w:rsidRDefault="00334B2F" w:rsidP="00CB0ADE">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w:t>
            </w:r>
            <w:proofErr w:type="spellStart"/>
            <w:r w:rsidRPr="005E1F72">
              <w:rPr>
                <w:rFonts w:ascii="GHEA Grapalat" w:hAnsi="GHEA Grapalat" w:cs="Sylfaen"/>
                <w:sz w:val="20"/>
                <w:szCs w:val="20"/>
              </w:rPr>
              <w:t>Գործարքի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վճարման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նպատակը</w:t>
            </w:r>
            <w:proofErr w:type="spellEnd"/>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sidR="004E2B77">
              <w:rPr>
                <w:rFonts w:ascii="GHEA Grapalat" w:hAnsi="GHEA Grapalat" w:cs="Sylfaen"/>
                <w:bCs/>
                <w:i/>
                <w:sz w:val="20"/>
                <w:szCs w:val="20"/>
                <w:lang w:val="hy-AM"/>
              </w:rPr>
              <w:t>պայմանագրի</w:t>
            </w:r>
            <w:r w:rsidR="00C82CF8">
              <w:rPr>
                <w:rFonts w:ascii="GHEA Grapalat" w:hAnsi="GHEA Grapalat" w:cs="Sylfaen"/>
                <w:bCs/>
                <w:i/>
                <w:sz w:val="20"/>
                <w:szCs w:val="20"/>
                <w:lang w:val="hy-AM"/>
              </w:rPr>
              <w:t xml:space="preserve"> կատարման</w:t>
            </w:r>
            <w:r w:rsidR="00AD4D17">
              <w:rPr>
                <w:rFonts w:ascii="GHEA Grapalat" w:hAnsi="GHEA Grapalat" w:cs="Sylfaen"/>
                <w:bCs/>
                <w:i/>
                <w:sz w:val="20"/>
                <w:szCs w:val="20"/>
              </w:rPr>
              <w:t xml:space="preserve"> </w:t>
            </w:r>
            <w:proofErr w:type="spellStart"/>
            <w:r>
              <w:rPr>
                <w:rFonts w:ascii="GHEA Grapalat" w:hAnsi="GHEA Grapalat" w:cs="Sylfaen"/>
                <w:bCs/>
                <w:i/>
                <w:sz w:val="20"/>
                <w:szCs w:val="20"/>
              </w:rPr>
              <w:t>ա</w:t>
            </w:r>
            <w:r w:rsidRPr="005E1F72">
              <w:rPr>
                <w:rFonts w:ascii="GHEA Grapalat" w:hAnsi="GHEA Grapalat" w:cs="Sylfaen"/>
                <w:bCs/>
                <w:i/>
                <w:sz w:val="20"/>
                <w:szCs w:val="20"/>
              </w:rPr>
              <w:t>պահովմ</w:t>
            </w:r>
            <w:proofErr w:type="spellEnd"/>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334B2F" w:rsidRPr="005E1F72" w14:paraId="7E96479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FD8A1" w14:textId="00413C15" w:rsidR="00334B2F" w:rsidRPr="00BA06C2" w:rsidRDefault="00334B2F" w:rsidP="00CB0ADE">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proofErr w:type="spellStart"/>
            <w:r w:rsidRPr="005E1F72">
              <w:rPr>
                <w:rFonts w:ascii="GHEA Grapalat" w:hAnsi="GHEA Grapalat" w:cs="Sylfaen"/>
                <w:sz w:val="20"/>
                <w:szCs w:val="20"/>
              </w:rPr>
              <w:t>այմանագրի</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ծածկագիրը</w:t>
            </w:r>
            <w:proofErr w:type="spellEnd"/>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r w:rsidR="000521E1">
              <w:rPr>
                <w:rFonts w:ascii="GHEA Grapalat" w:hAnsi="GHEA Grapalat" w:cs="Sylfaen"/>
                <w:sz w:val="20"/>
                <w:szCs w:val="20"/>
                <w:lang w:val="hy-AM"/>
              </w:rPr>
              <w:t xml:space="preserve"> </w:t>
            </w:r>
            <w:r w:rsidR="000521E1" w:rsidRPr="000521E1">
              <w:rPr>
                <w:rFonts w:ascii="GHEA Grapalat" w:hAnsi="GHEA Grapalat"/>
                <w:b/>
                <w:sz w:val="20"/>
                <w:lang w:val="hy-AM"/>
              </w:rPr>
              <w:t xml:space="preserve"> </w:t>
            </w:r>
            <w:r w:rsidR="00A05E6A" w:rsidRPr="000E2660">
              <w:rPr>
                <w:rFonts w:ascii="GHEA Grapalat" w:hAnsi="GHEA Grapalat"/>
                <w:b/>
                <w:sz w:val="20"/>
                <w:highlight w:val="yellow"/>
                <w:lang w:val="hy-AM"/>
              </w:rPr>
              <w:t>ԵՔ-ԳՀԱՊՁԲ-2</w:t>
            </w:r>
            <w:r w:rsidR="006931BD" w:rsidRPr="000E2660">
              <w:rPr>
                <w:rFonts w:ascii="GHEA Grapalat" w:hAnsi="GHEA Grapalat"/>
                <w:b/>
                <w:sz w:val="20"/>
                <w:highlight w:val="yellow"/>
                <w:lang w:val="hy-AM"/>
              </w:rPr>
              <w:t>6</w:t>
            </w:r>
            <w:r w:rsidR="00A05E6A" w:rsidRPr="000E2660">
              <w:rPr>
                <w:rFonts w:ascii="GHEA Grapalat" w:hAnsi="GHEA Grapalat"/>
                <w:b/>
                <w:sz w:val="20"/>
                <w:highlight w:val="yellow"/>
                <w:lang w:val="hy-AM"/>
              </w:rPr>
              <w:t>/</w:t>
            </w:r>
            <w:r w:rsidR="006931BD" w:rsidRPr="000E2660">
              <w:rPr>
                <w:rFonts w:ascii="GHEA Grapalat" w:hAnsi="GHEA Grapalat"/>
                <w:b/>
                <w:sz w:val="20"/>
                <w:highlight w:val="yellow"/>
                <w:lang w:val="hy-AM"/>
              </w:rPr>
              <w:t>3</w:t>
            </w:r>
          </w:p>
        </w:tc>
      </w:tr>
      <w:tr w:rsidR="00334B2F" w:rsidRPr="005E1F72" w14:paraId="34408F26" w14:textId="77777777" w:rsidTr="00BA06C2">
        <w:trPr>
          <w:trHeight w:val="66"/>
        </w:trPr>
        <w:tc>
          <w:tcPr>
            <w:tcW w:w="10980" w:type="dxa"/>
            <w:gridSpan w:val="2"/>
            <w:tcBorders>
              <w:left w:val="single" w:sz="4" w:space="0" w:color="auto"/>
              <w:bottom w:val="single" w:sz="4" w:space="0" w:color="auto"/>
              <w:right w:val="single" w:sz="4" w:space="0" w:color="000000"/>
            </w:tcBorders>
            <w:noWrap/>
            <w:vAlign w:val="bottom"/>
          </w:tcPr>
          <w:p w14:paraId="66465BE7" w14:textId="77777777" w:rsidR="00334B2F" w:rsidRPr="005E1F72" w:rsidRDefault="00334B2F" w:rsidP="00CB0ADE">
            <w:pPr>
              <w:rPr>
                <w:rFonts w:ascii="GHEA Grapalat" w:hAnsi="GHEA Grapalat" w:cs="Arial"/>
                <w:sz w:val="20"/>
                <w:szCs w:val="20"/>
                <w:lang w:val="hy-AM"/>
              </w:rPr>
            </w:pPr>
          </w:p>
        </w:tc>
      </w:tr>
      <w:tr w:rsidR="00334B2F" w:rsidRPr="005E1F72" w14:paraId="600084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C083AA" w14:textId="77777777" w:rsidR="00334B2F" w:rsidRPr="005E1F72" w:rsidRDefault="00334B2F" w:rsidP="00CB0ADE">
            <w:pPr>
              <w:rPr>
                <w:rFonts w:ascii="GHEA Grapalat" w:hAnsi="GHEA Grapalat" w:cs="Sylfaen"/>
                <w:sz w:val="20"/>
                <w:szCs w:val="20"/>
                <w:lang w:val="hy-AM"/>
              </w:rPr>
            </w:pPr>
            <w:r w:rsidRPr="005E1F72">
              <w:rPr>
                <w:rFonts w:ascii="GHEA Grapalat" w:hAnsi="GHEA Grapalat" w:cs="Sylfaen"/>
                <w:sz w:val="20"/>
                <w:szCs w:val="20"/>
                <w:lang w:val="hy-AM"/>
              </w:rPr>
              <w:t>19. Վճարման պայմանները՝                                &lt;ակցեպտավորված վճարում&gt;</w:t>
            </w:r>
          </w:p>
          <w:p w14:paraId="1387E8F4" w14:textId="77777777" w:rsidR="00334B2F" w:rsidRPr="005E1F72" w:rsidRDefault="00334B2F" w:rsidP="00CB0ADE">
            <w:pPr>
              <w:rPr>
                <w:rFonts w:ascii="GHEA Grapalat" w:hAnsi="GHEA Grapalat" w:cs="Sylfaen"/>
                <w:sz w:val="20"/>
                <w:szCs w:val="20"/>
                <w:lang w:val="ru-RU"/>
              </w:rPr>
            </w:pPr>
          </w:p>
        </w:tc>
      </w:tr>
      <w:tr w:rsidR="00334B2F" w:rsidRPr="005E1F72" w14:paraId="277BE27E" w14:textId="77777777" w:rsidTr="00357AF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D89A69"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proofErr w:type="spellStart"/>
            <w:r w:rsidRPr="005E1F72">
              <w:rPr>
                <w:rFonts w:ascii="GHEA Grapalat" w:hAnsi="GHEA Grapalat" w:cs="Sylfaen"/>
                <w:sz w:val="20"/>
                <w:szCs w:val="20"/>
              </w:rPr>
              <w:t>էջ</w:t>
            </w:r>
            <w:proofErr w:type="spellEnd"/>
          </w:p>
          <w:p w14:paraId="26A87421" w14:textId="77777777" w:rsidR="00334B2F" w:rsidRPr="005E1F72" w:rsidRDefault="00334B2F" w:rsidP="00CB0ADE">
            <w:pPr>
              <w:rPr>
                <w:rFonts w:ascii="GHEA Grapalat" w:hAnsi="GHEA Grapalat" w:cs="Sylfaen"/>
                <w:sz w:val="20"/>
                <w:szCs w:val="20"/>
                <w:lang w:val="hy-AM"/>
              </w:rPr>
            </w:pPr>
          </w:p>
        </w:tc>
      </w:tr>
      <w:tr w:rsidR="00334B2F" w:rsidRPr="005E1F72" w14:paraId="05F76D0D" w14:textId="77777777" w:rsidTr="00357AFA">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14:paraId="56ACC0B5" w14:textId="77777777" w:rsidR="00334B2F" w:rsidRPr="005E1F72" w:rsidRDefault="00334B2F" w:rsidP="00CB0ADE">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 xml:space="preserve">ա. </w:t>
            </w:r>
            <w:proofErr w:type="spellStart"/>
            <w:r w:rsidRPr="005E1F72">
              <w:rPr>
                <w:rFonts w:ascii="GHEA Grapalat" w:hAnsi="GHEA Grapalat" w:cs="Sylfaen"/>
                <w:sz w:val="20"/>
                <w:szCs w:val="20"/>
              </w:rPr>
              <w:t>Շահառուի</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ստորագրությունները</w:t>
            </w:r>
            <w:proofErr w:type="spellEnd"/>
          </w:p>
          <w:p w14:paraId="3C69BDCA" w14:textId="77777777" w:rsidR="00334B2F" w:rsidRPr="005E1F72" w:rsidRDefault="00334B2F" w:rsidP="00CB0ADE">
            <w:pPr>
              <w:rPr>
                <w:rFonts w:ascii="GHEA Grapalat" w:hAnsi="GHEA Grapalat" w:cs="Sylfaen"/>
                <w:sz w:val="20"/>
                <w:szCs w:val="20"/>
              </w:rPr>
            </w:pPr>
          </w:p>
          <w:p w14:paraId="3FA2C6A6" w14:textId="77777777" w:rsidR="00334B2F" w:rsidRPr="005E1F72" w:rsidRDefault="00334B2F" w:rsidP="00CB0ADE">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62ABA718" w14:textId="77777777" w:rsidR="00334B2F" w:rsidRPr="005E1F72" w:rsidRDefault="00334B2F" w:rsidP="00CB0ADE">
            <w:pPr>
              <w:rPr>
                <w:rFonts w:ascii="GHEA Grapalat" w:hAnsi="GHEA Grapalat" w:cs="Tahoma"/>
                <w:color w:val="000000"/>
                <w:sz w:val="20"/>
                <w:szCs w:val="20"/>
              </w:rPr>
            </w:pPr>
          </w:p>
          <w:p w14:paraId="6E3626EC" w14:textId="77777777" w:rsidR="00334B2F" w:rsidRPr="005E1F72" w:rsidRDefault="00334B2F" w:rsidP="00CB0ADE">
            <w:pPr>
              <w:rPr>
                <w:rFonts w:ascii="GHEA Grapalat" w:hAnsi="GHEA Grapalat" w:cs="Sylfaen"/>
                <w:sz w:val="20"/>
                <w:szCs w:val="20"/>
              </w:rPr>
            </w:pPr>
          </w:p>
          <w:p w14:paraId="2E801875" w14:textId="77777777" w:rsidR="00334B2F" w:rsidRPr="005E1F72" w:rsidRDefault="00334B2F" w:rsidP="00CB0ADE">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03370990" w14:textId="77777777" w:rsidR="00334B2F" w:rsidRPr="005E1F72" w:rsidRDefault="00334B2F" w:rsidP="00CB0ADE">
            <w:pPr>
              <w:rPr>
                <w:rFonts w:ascii="GHEA Grapalat" w:hAnsi="GHEA Grapalat" w:cs="Sylfaen"/>
                <w:sz w:val="20"/>
                <w:szCs w:val="20"/>
              </w:rPr>
            </w:pPr>
          </w:p>
          <w:p w14:paraId="7176909B"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6C968C75"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                                                                             Կ.Տ.</w:t>
            </w:r>
          </w:p>
          <w:p w14:paraId="669768E6" w14:textId="77777777" w:rsidR="00334B2F" w:rsidRPr="005E1F72" w:rsidRDefault="00334B2F" w:rsidP="00CB0ADE">
            <w:pPr>
              <w:rPr>
                <w:rFonts w:ascii="GHEA Grapalat" w:hAnsi="GHEA Grapalat" w:cs="Sylfaen"/>
                <w:sz w:val="20"/>
                <w:szCs w:val="20"/>
              </w:rPr>
            </w:pPr>
          </w:p>
        </w:tc>
        <w:tc>
          <w:tcPr>
            <w:tcW w:w="5364" w:type="dxa"/>
            <w:tcBorders>
              <w:top w:val="single" w:sz="4" w:space="0" w:color="auto"/>
              <w:left w:val="nil"/>
              <w:bottom w:val="single" w:sz="4" w:space="0" w:color="auto"/>
              <w:right w:val="single" w:sz="4" w:space="0" w:color="auto"/>
            </w:tcBorders>
            <w:noWrap/>
            <w:vAlign w:val="bottom"/>
          </w:tcPr>
          <w:p w14:paraId="59A03E42" w14:textId="77777777" w:rsidR="00334B2F" w:rsidRPr="005E1F72" w:rsidRDefault="00334B2F" w:rsidP="00CB0ADE">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rPr>
              <w:t xml:space="preserve"> ստորագրությունները`</w:t>
            </w:r>
          </w:p>
          <w:p w14:paraId="738149BB" w14:textId="77777777" w:rsidR="00334B2F" w:rsidRPr="005E1F72" w:rsidRDefault="00334B2F" w:rsidP="00CB0ADE">
            <w:pPr>
              <w:jc w:val="right"/>
              <w:rPr>
                <w:rFonts w:ascii="GHEA Grapalat" w:hAnsi="GHEA Grapalat" w:cs="Sylfaen"/>
                <w:sz w:val="20"/>
                <w:szCs w:val="20"/>
              </w:rPr>
            </w:pPr>
          </w:p>
          <w:p w14:paraId="41F69062" w14:textId="77777777" w:rsidR="00334B2F" w:rsidRPr="005E1F72" w:rsidRDefault="00334B2F" w:rsidP="00CB0ADE">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2B0DC669" w14:textId="77777777" w:rsidR="00334B2F" w:rsidRPr="005E1F72" w:rsidRDefault="00334B2F" w:rsidP="00CB0ADE">
            <w:pPr>
              <w:jc w:val="right"/>
              <w:rPr>
                <w:rFonts w:ascii="GHEA Grapalat" w:hAnsi="GHEA Grapalat" w:cs="Tahoma"/>
                <w:color w:val="000000"/>
                <w:sz w:val="20"/>
                <w:szCs w:val="20"/>
              </w:rPr>
            </w:pPr>
          </w:p>
          <w:p w14:paraId="4A817692" w14:textId="77777777" w:rsidR="00334B2F" w:rsidRPr="005E1F72" w:rsidRDefault="00334B2F" w:rsidP="00CB0ADE">
            <w:pPr>
              <w:jc w:val="right"/>
              <w:rPr>
                <w:rFonts w:ascii="GHEA Grapalat" w:hAnsi="GHEA Grapalat" w:cs="Tahoma"/>
                <w:color w:val="000000"/>
                <w:sz w:val="20"/>
                <w:szCs w:val="20"/>
              </w:rPr>
            </w:pPr>
          </w:p>
          <w:p w14:paraId="63AEA35E" w14:textId="77777777" w:rsidR="00334B2F" w:rsidRPr="005E1F72" w:rsidRDefault="00334B2F" w:rsidP="00CB0ADE">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3DBE2F4E" w14:textId="77777777" w:rsidR="00334B2F" w:rsidRPr="005E1F72" w:rsidRDefault="00334B2F" w:rsidP="00CB0ADE">
            <w:pPr>
              <w:jc w:val="right"/>
              <w:rPr>
                <w:rFonts w:ascii="GHEA Grapalat" w:hAnsi="GHEA Grapalat" w:cs="Sylfaen"/>
                <w:sz w:val="20"/>
                <w:szCs w:val="20"/>
              </w:rPr>
            </w:pPr>
          </w:p>
          <w:p w14:paraId="44299B3A" w14:textId="77777777" w:rsidR="00334B2F" w:rsidRPr="005E1F72" w:rsidRDefault="00334B2F" w:rsidP="00CB0ADE">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0B34DC63" w14:textId="77777777" w:rsidR="00334B2F" w:rsidRPr="005E1F72" w:rsidRDefault="00334B2F" w:rsidP="00CB0ADE">
            <w:pPr>
              <w:jc w:val="right"/>
              <w:rPr>
                <w:rFonts w:ascii="GHEA Grapalat" w:hAnsi="GHEA Grapalat" w:cs="Sylfaen"/>
                <w:sz w:val="20"/>
                <w:szCs w:val="20"/>
              </w:rPr>
            </w:pPr>
          </w:p>
        </w:tc>
      </w:tr>
      <w:tr w:rsidR="00334B2F" w:rsidRPr="005E1F72" w14:paraId="0C713ADE" w14:textId="77777777" w:rsidTr="00357AFA">
        <w:trPr>
          <w:trHeight w:val="2058"/>
        </w:trPr>
        <w:tc>
          <w:tcPr>
            <w:tcW w:w="5616" w:type="dxa"/>
            <w:tcBorders>
              <w:top w:val="single" w:sz="4" w:space="0" w:color="auto"/>
              <w:left w:val="single" w:sz="4" w:space="0" w:color="auto"/>
              <w:bottom w:val="single" w:sz="4" w:space="0" w:color="auto"/>
              <w:right w:val="single" w:sz="4" w:space="0" w:color="auto"/>
            </w:tcBorders>
            <w:noWrap/>
            <w:vAlign w:val="bottom"/>
          </w:tcPr>
          <w:p w14:paraId="001F5036" w14:textId="77777777" w:rsidR="00334B2F" w:rsidRPr="005E1F72" w:rsidRDefault="00334B2F" w:rsidP="00CB0ADE">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4C54DBD7" w14:textId="77777777" w:rsidR="00334B2F" w:rsidRPr="005E1F72" w:rsidRDefault="00334B2F" w:rsidP="00CB0ADE">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6E82B819" w14:textId="77777777" w:rsidR="00334B2F" w:rsidRPr="005E1F72" w:rsidRDefault="00334B2F" w:rsidP="00CB0ADE">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27DD7C03"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  </w:t>
            </w:r>
          </w:p>
          <w:p w14:paraId="76EB4C56"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3BDC89DC" w14:textId="77777777" w:rsidR="00334B2F" w:rsidRPr="005E1F72" w:rsidRDefault="00334B2F" w:rsidP="00CB0ADE">
            <w:pPr>
              <w:rPr>
                <w:rFonts w:ascii="GHEA Grapalat" w:hAnsi="GHEA Grapalat" w:cs="Tahoma"/>
                <w:color w:val="000000"/>
                <w:sz w:val="20"/>
                <w:szCs w:val="20"/>
              </w:rPr>
            </w:pPr>
          </w:p>
          <w:p w14:paraId="16A19843" w14:textId="77777777" w:rsidR="00334B2F" w:rsidRPr="005E1F72" w:rsidRDefault="00334B2F" w:rsidP="00CB0ADE">
            <w:pPr>
              <w:rPr>
                <w:rFonts w:ascii="GHEA Grapalat" w:hAnsi="GHEA Grapalat" w:cs="Arial"/>
                <w:sz w:val="20"/>
                <w:szCs w:val="20"/>
              </w:rPr>
            </w:pPr>
          </w:p>
        </w:tc>
        <w:tc>
          <w:tcPr>
            <w:tcW w:w="5364" w:type="dxa"/>
            <w:tcBorders>
              <w:top w:val="single" w:sz="4" w:space="0" w:color="auto"/>
              <w:left w:val="nil"/>
              <w:bottom w:val="single" w:sz="4" w:space="0" w:color="auto"/>
              <w:right w:val="single" w:sz="4" w:space="0" w:color="auto"/>
            </w:tcBorders>
            <w:noWrap/>
            <w:vAlign w:val="bottom"/>
          </w:tcPr>
          <w:p w14:paraId="505B05ED" w14:textId="77777777" w:rsidR="00334B2F" w:rsidRPr="005E1F72" w:rsidRDefault="00334B2F" w:rsidP="00CB0ADE">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4EFF28CB" w14:textId="77777777" w:rsidR="00334B2F" w:rsidRPr="005E1F72" w:rsidRDefault="00334B2F" w:rsidP="00CB0ADE">
            <w:pPr>
              <w:jc w:val="right"/>
              <w:rPr>
                <w:rFonts w:ascii="GHEA Grapalat" w:hAnsi="GHEA Grapalat" w:cs="Tahoma"/>
                <w:color w:val="000000"/>
                <w:sz w:val="20"/>
                <w:szCs w:val="20"/>
              </w:rPr>
            </w:pPr>
          </w:p>
          <w:p w14:paraId="2DCCC977" w14:textId="77777777" w:rsidR="00334B2F" w:rsidRPr="005E1F72" w:rsidRDefault="00334B2F" w:rsidP="00CB0ADE">
            <w:pPr>
              <w:jc w:val="right"/>
              <w:rPr>
                <w:rFonts w:ascii="GHEA Grapalat" w:hAnsi="GHEA Grapalat" w:cs="Tahoma"/>
                <w:color w:val="000000"/>
                <w:sz w:val="20"/>
                <w:szCs w:val="20"/>
              </w:rPr>
            </w:pPr>
          </w:p>
          <w:p w14:paraId="2459AC47" w14:textId="77777777" w:rsidR="00334B2F" w:rsidRPr="005E1F72" w:rsidRDefault="00334B2F" w:rsidP="00CB0ADE">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1F32F5AA" w14:textId="77777777" w:rsidR="00334B2F" w:rsidRPr="005E1F72" w:rsidRDefault="00334B2F" w:rsidP="00CB0ADE">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01073462" w14:textId="77777777" w:rsidR="00334B2F" w:rsidRPr="005E1F72" w:rsidRDefault="00334B2F" w:rsidP="00CB0ADE">
            <w:pPr>
              <w:jc w:val="right"/>
              <w:rPr>
                <w:rFonts w:ascii="GHEA Grapalat" w:hAnsi="GHEA Grapalat" w:cs="Arial"/>
                <w:sz w:val="20"/>
                <w:szCs w:val="20"/>
                <w:lang w:val="hy-AM"/>
              </w:rPr>
            </w:pPr>
          </w:p>
        </w:tc>
      </w:tr>
      <w:tr w:rsidR="00334B2F" w:rsidRPr="005E1F72" w14:paraId="183360CA" w14:textId="77777777" w:rsidTr="00357AFA">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14:paraId="6EEC1104"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lastRenderedPageBreak/>
              <w:t>24.բ.                                                       Կ.Տ.</w:t>
            </w:r>
          </w:p>
          <w:p w14:paraId="7155BEE6" w14:textId="77777777" w:rsidR="00334B2F" w:rsidRPr="005E1F72" w:rsidRDefault="00334B2F" w:rsidP="00CB0ADE">
            <w:pPr>
              <w:rPr>
                <w:rFonts w:ascii="GHEA Grapalat" w:hAnsi="GHEA Grapalat" w:cs="Sylfaen"/>
                <w:sz w:val="20"/>
                <w:szCs w:val="20"/>
              </w:rPr>
            </w:pPr>
          </w:p>
          <w:p w14:paraId="01896A21" w14:textId="77777777" w:rsidR="00334B2F" w:rsidRPr="005E1F72" w:rsidRDefault="00334B2F" w:rsidP="00CB0ADE">
            <w:pPr>
              <w:rPr>
                <w:rFonts w:ascii="GHEA Grapalat" w:hAnsi="GHEA Grapalat" w:cs="Sylfaen"/>
                <w:sz w:val="20"/>
                <w:szCs w:val="20"/>
              </w:rPr>
            </w:pPr>
          </w:p>
          <w:p w14:paraId="0FB92F1C" w14:textId="77777777" w:rsidR="00334B2F" w:rsidRPr="005E1F72" w:rsidRDefault="00334B2F" w:rsidP="00CB0ADE">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4E5104B6" w14:textId="77777777" w:rsidR="00334B2F" w:rsidRPr="005E1F72" w:rsidRDefault="00334B2F" w:rsidP="00CB0ADE">
            <w:pPr>
              <w:rPr>
                <w:rFonts w:ascii="GHEA Grapalat" w:hAnsi="GHEA Grapalat" w:cs="Sylfaen"/>
                <w:sz w:val="20"/>
                <w:szCs w:val="20"/>
              </w:rPr>
            </w:pPr>
          </w:p>
          <w:p w14:paraId="152EA0A9"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  </w:t>
            </w:r>
          </w:p>
          <w:p w14:paraId="38D629CB" w14:textId="77777777" w:rsidR="00334B2F" w:rsidRPr="005E1F72" w:rsidRDefault="00334B2F" w:rsidP="00CB0ADE">
            <w:pPr>
              <w:rPr>
                <w:rFonts w:ascii="GHEA Grapalat" w:hAnsi="GHEA Grapalat" w:cs="Arial"/>
                <w:sz w:val="20"/>
                <w:szCs w:val="20"/>
              </w:rPr>
            </w:pPr>
          </w:p>
        </w:tc>
        <w:tc>
          <w:tcPr>
            <w:tcW w:w="5364" w:type="dxa"/>
            <w:tcBorders>
              <w:top w:val="single" w:sz="4" w:space="0" w:color="auto"/>
              <w:left w:val="nil"/>
              <w:bottom w:val="single" w:sz="4" w:space="0" w:color="auto"/>
              <w:right w:val="single" w:sz="4" w:space="0" w:color="auto"/>
            </w:tcBorders>
            <w:noWrap/>
            <w:vAlign w:val="bottom"/>
          </w:tcPr>
          <w:p w14:paraId="0B0E25A5"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23.բ.                                                                 Կ.Տ.    </w:t>
            </w:r>
          </w:p>
          <w:p w14:paraId="38C6D6B3" w14:textId="77777777" w:rsidR="00334B2F" w:rsidRPr="005E1F72" w:rsidRDefault="00334B2F" w:rsidP="00CB0ADE">
            <w:pPr>
              <w:rPr>
                <w:rFonts w:ascii="GHEA Grapalat" w:hAnsi="GHEA Grapalat" w:cs="Sylfaen"/>
                <w:sz w:val="20"/>
                <w:szCs w:val="20"/>
              </w:rPr>
            </w:pPr>
          </w:p>
          <w:p w14:paraId="3F276DDD"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                     </w:t>
            </w:r>
          </w:p>
          <w:p w14:paraId="66AE9325" w14:textId="77777777" w:rsidR="00334B2F" w:rsidRPr="005E1F72" w:rsidRDefault="00334B2F" w:rsidP="00CB0ADE">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w:t>
            </w:r>
            <w:proofErr w:type="spellStart"/>
            <w:r w:rsidRPr="005E1F72">
              <w:rPr>
                <w:rFonts w:ascii="GHEA Grapalat" w:hAnsi="GHEA Grapalat" w:cs="Sylfaen"/>
                <w:sz w:val="20"/>
                <w:szCs w:val="20"/>
              </w:rPr>
              <w:t>Կատարման</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Sylfaen"/>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524FE6CE" w14:textId="77777777" w:rsidR="00334B2F" w:rsidRPr="005E1F72" w:rsidRDefault="00334B2F" w:rsidP="00CB0ADE">
            <w:pPr>
              <w:rPr>
                <w:rFonts w:ascii="GHEA Grapalat" w:hAnsi="GHEA Grapalat" w:cs="Sylfaen"/>
                <w:color w:val="000000"/>
                <w:sz w:val="20"/>
                <w:szCs w:val="20"/>
              </w:rPr>
            </w:pPr>
          </w:p>
          <w:p w14:paraId="5E564A0C" w14:textId="77777777" w:rsidR="00334B2F" w:rsidRPr="005E1F72" w:rsidRDefault="00334B2F" w:rsidP="00CB0ADE">
            <w:pPr>
              <w:rPr>
                <w:rFonts w:ascii="GHEA Grapalat" w:hAnsi="GHEA Grapalat" w:cs="Sylfaen"/>
                <w:sz w:val="20"/>
                <w:szCs w:val="20"/>
              </w:rPr>
            </w:pPr>
          </w:p>
          <w:p w14:paraId="2F6386B3" w14:textId="77777777" w:rsidR="00334B2F" w:rsidRPr="005E1F72" w:rsidRDefault="00334B2F" w:rsidP="00CB0ADE">
            <w:pPr>
              <w:jc w:val="right"/>
              <w:rPr>
                <w:rFonts w:ascii="GHEA Grapalat" w:hAnsi="GHEA Grapalat" w:cs="Arial"/>
                <w:sz w:val="20"/>
                <w:szCs w:val="20"/>
              </w:rPr>
            </w:pPr>
          </w:p>
        </w:tc>
      </w:tr>
    </w:tbl>
    <w:p w14:paraId="0614DE1B"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99788A"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FB231F4"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334618"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414C222"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B689420" w14:textId="77777777" w:rsidR="00334B2F" w:rsidRPr="000B4CF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B4CF4">
        <w:rPr>
          <w:rFonts w:ascii="GHEA Grapalat" w:hAnsi="GHEA Grapalat"/>
          <w:i/>
          <w:sz w:val="16"/>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5607808A" w14:textId="77777777" w:rsidR="00334B2F" w:rsidRPr="005E1F72" w:rsidRDefault="00334B2F" w:rsidP="00334B2F">
      <w:pPr>
        <w:jc w:val="center"/>
        <w:rPr>
          <w:rFonts w:ascii="GHEA Grapalat" w:hAnsi="GHEA Grapalat"/>
          <w:b/>
          <w:sz w:val="22"/>
          <w:szCs w:val="22"/>
          <w:lang w:val="nl-NL"/>
        </w:rPr>
      </w:pPr>
      <w:r>
        <w:rPr>
          <w:rFonts w:ascii="GHEA Grapalat" w:hAnsi="GHEA Grapalat"/>
          <w:b/>
          <w:lang w:val="hy-AM"/>
        </w:rPr>
        <w:br w:type="page"/>
      </w:r>
      <w:r w:rsidRPr="000B4CF4">
        <w:rPr>
          <w:rFonts w:ascii="GHEA Grapalat" w:hAnsi="GHEA Grapalat"/>
          <w:b/>
          <w:sz w:val="22"/>
          <w:szCs w:val="22"/>
          <w:lang w:val="hy-AM"/>
        </w:rPr>
        <w:lastRenderedPageBreak/>
        <w:t>Վճարման</w:t>
      </w:r>
      <w:r w:rsidRPr="005E1F72">
        <w:rPr>
          <w:rFonts w:ascii="GHEA Grapalat" w:hAnsi="GHEA Grapalat"/>
          <w:b/>
          <w:sz w:val="22"/>
          <w:szCs w:val="22"/>
          <w:lang w:val="nl-NL"/>
        </w:rPr>
        <w:t xml:space="preserve"> </w:t>
      </w:r>
      <w:r w:rsidRPr="000B4CF4">
        <w:rPr>
          <w:rFonts w:ascii="GHEA Grapalat" w:hAnsi="GHEA Grapalat"/>
          <w:b/>
          <w:sz w:val="22"/>
          <w:szCs w:val="22"/>
          <w:lang w:val="hy-AM"/>
        </w:rPr>
        <w:t>պահանջագրի</w:t>
      </w:r>
      <w:r w:rsidRPr="005E1F72">
        <w:rPr>
          <w:rFonts w:ascii="GHEA Grapalat" w:hAnsi="GHEA Grapalat"/>
          <w:b/>
          <w:sz w:val="22"/>
          <w:szCs w:val="22"/>
          <w:lang w:val="nl-NL"/>
        </w:rPr>
        <w:t xml:space="preserve"> </w:t>
      </w:r>
      <w:r w:rsidRPr="000B4CF4">
        <w:rPr>
          <w:rFonts w:ascii="GHEA Grapalat" w:hAnsi="GHEA Grapalat"/>
          <w:b/>
          <w:sz w:val="22"/>
          <w:szCs w:val="22"/>
          <w:lang w:val="hy-AM"/>
        </w:rPr>
        <w:t>պարտադիր</w:t>
      </w:r>
      <w:r w:rsidRPr="005E1F72">
        <w:rPr>
          <w:rFonts w:ascii="GHEA Grapalat" w:hAnsi="GHEA Grapalat"/>
          <w:b/>
          <w:sz w:val="22"/>
          <w:szCs w:val="22"/>
          <w:lang w:val="nl-NL"/>
        </w:rPr>
        <w:t xml:space="preserve"> </w:t>
      </w:r>
      <w:r w:rsidRPr="000B4CF4">
        <w:rPr>
          <w:rFonts w:ascii="GHEA Grapalat" w:hAnsi="GHEA Grapalat"/>
          <w:b/>
          <w:sz w:val="22"/>
          <w:szCs w:val="22"/>
          <w:lang w:val="hy-AM"/>
        </w:rPr>
        <w:t>վավերապայմանները</w:t>
      </w:r>
      <w:r w:rsidRPr="005E1F72">
        <w:rPr>
          <w:rFonts w:ascii="GHEA Grapalat" w:hAnsi="GHEA Grapalat"/>
          <w:b/>
          <w:sz w:val="22"/>
          <w:szCs w:val="22"/>
          <w:lang w:val="nl-NL"/>
        </w:rPr>
        <w:t xml:space="preserve"> </w:t>
      </w:r>
      <w:r w:rsidRPr="000B4CF4">
        <w:rPr>
          <w:rFonts w:ascii="GHEA Grapalat" w:hAnsi="GHEA Grapalat"/>
          <w:b/>
          <w:sz w:val="22"/>
          <w:szCs w:val="22"/>
          <w:lang w:val="hy-AM"/>
        </w:rPr>
        <w:t>և</w:t>
      </w:r>
      <w:r w:rsidRPr="005E1F72">
        <w:rPr>
          <w:rFonts w:ascii="GHEA Grapalat" w:hAnsi="GHEA Grapalat"/>
          <w:b/>
          <w:sz w:val="22"/>
          <w:szCs w:val="22"/>
          <w:lang w:val="nl-NL"/>
        </w:rPr>
        <w:t xml:space="preserve"> </w:t>
      </w:r>
      <w:r w:rsidRPr="000B4CF4">
        <w:rPr>
          <w:rFonts w:ascii="GHEA Grapalat" w:hAnsi="GHEA Grapalat"/>
          <w:b/>
          <w:sz w:val="22"/>
          <w:szCs w:val="22"/>
          <w:lang w:val="hy-AM"/>
        </w:rPr>
        <w:t>լրացման</w:t>
      </w:r>
      <w:r w:rsidRPr="005E1F72">
        <w:rPr>
          <w:rFonts w:ascii="GHEA Grapalat" w:hAnsi="GHEA Grapalat"/>
          <w:b/>
          <w:sz w:val="22"/>
          <w:szCs w:val="22"/>
          <w:lang w:val="nl-NL"/>
        </w:rPr>
        <w:t xml:space="preserve"> </w:t>
      </w:r>
      <w:r w:rsidRPr="005E1F72">
        <w:rPr>
          <w:rFonts w:ascii="GHEA Grapalat" w:hAnsi="GHEA Grapalat"/>
          <w:b/>
          <w:sz w:val="22"/>
          <w:szCs w:val="22"/>
          <w:lang w:val="hy-AM"/>
        </w:rPr>
        <w:t>ուղեցույց</w:t>
      </w:r>
      <w:r w:rsidRPr="000B4CF4">
        <w:rPr>
          <w:rFonts w:ascii="GHEA Grapalat" w:hAnsi="GHEA Grapalat"/>
          <w:b/>
          <w:sz w:val="22"/>
          <w:szCs w:val="22"/>
          <w:lang w:val="hy-AM"/>
        </w:rPr>
        <w:t>ը</w:t>
      </w:r>
    </w:p>
    <w:p w14:paraId="78DB2411" w14:textId="77777777" w:rsidR="00334B2F" w:rsidRPr="005E1F72"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E1F72" w14:paraId="640EF9AE" w14:textId="77777777" w:rsidTr="00CB0ADE">
        <w:tc>
          <w:tcPr>
            <w:tcW w:w="720" w:type="dxa"/>
            <w:tcBorders>
              <w:top w:val="single" w:sz="4" w:space="0" w:color="auto"/>
              <w:left w:val="single" w:sz="4" w:space="0" w:color="auto"/>
              <w:bottom w:val="single" w:sz="4" w:space="0" w:color="auto"/>
              <w:right w:val="single" w:sz="4" w:space="0" w:color="auto"/>
            </w:tcBorders>
          </w:tcPr>
          <w:p w14:paraId="0A039CA3" w14:textId="77777777" w:rsidR="00334B2F" w:rsidRPr="005E1F72" w:rsidRDefault="00334B2F" w:rsidP="00CB0ADE">
            <w:pPr>
              <w:jc w:val="both"/>
              <w:rPr>
                <w:rFonts w:ascii="GHEA Grapalat" w:hAnsi="GHEA Grapalat"/>
                <w:sz w:val="20"/>
                <w:szCs w:val="20"/>
              </w:rPr>
            </w:pPr>
            <w:r w:rsidRPr="005E1F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79CC174"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&lt;&lt;</w:t>
            </w:r>
            <w:proofErr w:type="spellStart"/>
            <w:r w:rsidRPr="005E1F72">
              <w:rPr>
                <w:rFonts w:ascii="GHEA Grapalat" w:hAnsi="GHEA Grapalat"/>
                <w:b/>
                <w:sz w:val="20"/>
                <w:szCs w:val="20"/>
              </w:rPr>
              <w:t>Վճարման</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պահանջագիր</w:t>
            </w:r>
            <w:proofErr w:type="spellEnd"/>
            <w:r w:rsidRPr="005E1F72">
              <w:rPr>
                <w:rFonts w:ascii="GHEA Grapalat" w:hAnsi="GHEA Grapalat"/>
                <w:b/>
                <w:sz w:val="20"/>
                <w:szCs w:val="20"/>
              </w:rPr>
              <w:t xml:space="preserve">&gt;&gt; </w:t>
            </w:r>
            <w:proofErr w:type="spellStart"/>
            <w:r w:rsidRPr="005E1F72">
              <w:rPr>
                <w:rFonts w:ascii="GHEA Grapalat" w:hAnsi="GHEA Grapalat"/>
                <w:b/>
                <w:sz w:val="20"/>
                <w:szCs w:val="20"/>
              </w:rPr>
              <w:t>փաստաթղթի</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63B6475F" w14:textId="77777777" w:rsidR="00334B2F" w:rsidRPr="005E1F72" w:rsidRDefault="00334B2F" w:rsidP="00CB0ADE">
            <w:pPr>
              <w:jc w:val="center"/>
              <w:rPr>
                <w:rFonts w:ascii="GHEA Grapalat" w:hAnsi="GHEA Grapalat"/>
                <w:b/>
                <w:sz w:val="20"/>
                <w:szCs w:val="20"/>
              </w:rPr>
            </w:pPr>
            <w:proofErr w:type="spellStart"/>
            <w:r w:rsidRPr="005E1F72">
              <w:rPr>
                <w:rFonts w:ascii="GHEA Grapalat" w:hAnsi="GHEA Grapalat"/>
                <w:b/>
                <w:sz w:val="20"/>
                <w:szCs w:val="20"/>
              </w:rPr>
              <w:t>Նշված</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դաշտի</w:t>
            </w:r>
            <w:proofErr w:type="spellEnd"/>
            <w:r w:rsidRPr="005E1F72">
              <w:rPr>
                <w:rFonts w:ascii="GHEA Grapalat" w:hAnsi="GHEA Grapalat"/>
                <w:b/>
                <w:sz w:val="20"/>
                <w:szCs w:val="20"/>
              </w:rPr>
              <w:t>/</w:t>
            </w:r>
          </w:p>
          <w:p w14:paraId="62DCE53F" w14:textId="77777777" w:rsidR="00334B2F" w:rsidRPr="005E1F72" w:rsidRDefault="00334B2F" w:rsidP="00CB0ADE">
            <w:pPr>
              <w:jc w:val="center"/>
              <w:rPr>
                <w:rFonts w:ascii="GHEA Grapalat" w:hAnsi="GHEA Grapalat"/>
                <w:b/>
                <w:sz w:val="20"/>
                <w:szCs w:val="20"/>
              </w:rPr>
            </w:pPr>
            <w:proofErr w:type="spellStart"/>
            <w:r w:rsidRPr="005E1F72">
              <w:rPr>
                <w:rFonts w:ascii="GHEA Grapalat" w:hAnsi="GHEA Grapalat"/>
                <w:b/>
                <w:sz w:val="20"/>
                <w:szCs w:val="20"/>
              </w:rPr>
              <w:t>վավերապայմանի</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առկայությունը</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F5384A4" w14:textId="77777777" w:rsidR="00334B2F" w:rsidRPr="005E1F72" w:rsidRDefault="00334B2F" w:rsidP="00CB0ADE">
            <w:pPr>
              <w:jc w:val="center"/>
              <w:rPr>
                <w:rFonts w:ascii="GHEA Grapalat" w:hAnsi="GHEA Grapalat"/>
                <w:b/>
                <w:sz w:val="20"/>
                <w:szCs w:val="20"/>
                <w:lang w:val="hy-AM"/>
              </w:rPr>
            </w:pPr>
            <w:proofErr w:type="spellStart"/>
            <w:r w:rsidRPr="005E1F72">
              <w:rPr>
                <w:rFonts w:ascii="GHEA Grapalat" w:hAnsi="GHEA Grapalat"/>
                <w:b/>
                <w:sz w:val="20"/>
                <w:szCs w:val="20"/>
              </w:rPr>
              <w:t>Վավերապայմանի</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լրացման</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պահանջը</w:t>
            </w:r>
            <w:proofErr w:type="spellEnd"/>
            <w:r w:rsidRPr="005E1F72">
              <w:rPr>
                <w:rFonts w:ascii="GHEA Grapalat" w:hAnsi="GHEA Grapalat"/>
                <w:b/>
                <w:sz w:val="20"/>
                <w:szCs w:val="20"/>
                <w:lang w:val="hy-AM"/>
              </w:rPr>
              <w:t xml:space="preserve"> </w:t>
            </w:r>
          </w:p>
          <w:p w14:paraId="521470DA"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3A3CE6" w14:textId="77777777" w:rsidR="00334B2F" w:rsidRPr="005E1F72" w:rsidRDefault="00334B2F" w:rsidP="00CB0ADE">
            <w:pPr>
              <w:ind w:left="-588" w:firstLine="588"/>
              <w:jc w:val="center"/>
              <w:rPr>
                <w:rFonts w:ascii="GHEA Grapalat" w:hAnsi="GHEA Grapalat"/>
                <w:b/>
                <w:sz w:val="20"/>
                <w:szCs w:val="20"/>
              </w:rPr>
            </w:pPr>
            <w:proofErr w:type="spellStart"/>
            <w:r w:rsidRPr="005E1F72">
              <w:rPr>
                <w:rFonts w:ascii="GHEA Grapalat" w:hAnsi="GHEA Grapalat"/>
                <w:b/>
                <w:sz w:val="20"/>
                <w:szCs w:val="20"/>
              </w:rPr>
              <w:t>Վավերապայմանը</w:t>
            </w:r>
            <w:proofErr w:type="spellEnd"/>
          </w:p>
          <w:p w14:paraId="563F3E5C" w14:textId="77777777" w:rsidR="00334B2F" w:rsidRPr="005E1F72" w:rsidRDefault="00334B2F" w:rsidP="00CB0ADE">
            <w:pPr>
              <w:ind w:left="-588" w:firstLine="588"/>
              <w:jc w:val="center"/>
              <w:rPr>
                <w:rFonts w:ascii="GHEA Grapalat" w:hAnsi="GHEA Grapalat"/>
                <w:b/>
                <w:sz w:val="20"/>
                <w:szCs w:val="20"/>
              </w:rPr>
            </w:pPr>
            <w:proofErr w:type="spellStart"/>
            <w:r w:rsidRPr="005E1F72">
              <w:rPr>
                <w:rFonts w:ascii="GHEA Grapalat" w:hAnsi="GHEA Grapalat"/>
                <w:b/>
                <w:sz w:val="20"/>
                <w:szCs w:val="20"/>
              </w:rPr>
              <w:t>լրացնող</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կողմը</w:t>
            </w:r>
            <w:proofErr w:type="spellEnd"/>
            <w:r w:rsidRPr="005E1F72">
              <w:rPr>
                <w:rFonts w:ascii="GHEA Grapalat" w:hAnsi="GHEA Grapalat"/>
                <w:b/>
                <w:sz w:val="20"/>
                <w:szCs w:val="20"/>
              </w:rPr>
              <w:t xml:space="preserve">` </w:t>
            </w:r>
          </w:p>
          <w:p w14:paraId="53484489" w14:textId="77777777" w:rsidR="00334B2F" w:rsidRPr="005E1F72" w:rsidRDefault="00334B2F" w:rsidP="00CB0ADE">
            <w:pPr>
              <w:ind w:left="-588" w:firstLine="588"/>
              <w:jc w:val="center"/>
              <w:rPr>
                <w:rFonts w:ascii="GHEA Grapalat" w:hAnsi="GHEA Grapalat"/>
                <w:b/>
                <w:sz w:val="20"/>
                <w:szCs w:val="20"/>
              </w:rPr>
            </w:pPr>
            <w:proofErr w:type="spellStart"/>
            <w:r w:rsidRPr="005E1F72">
              <w:rPr>
                <w:rFonts w:ascii="GHEA Grapalat" w:hAnsi="GHEA Grapalat"/>
                <w:b/>
                <w:sz w:val="20"/>
                <w:szCs w:val="20"/>
              </w:rPr>
              <w:t>շահառուն</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կամ</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վճարողը</w:t>
            </w:r>
            <w:proofErr w:type="spellEnd"/>
          </w:p>
          <w:p w14:paraId="167A11F1" w14:textId="77777777"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r>
      <w:tr w:rsidR="00334B2F" w:rsidRPr="005E1F72" w14:paraId="4AA1DDD7" w14:textId="77777777" w:rsidTr="00CB0ADE">
        <w:tc>
          <w:tcPr>
            <w:tcW w:w="720" w:type="dxa"/>
            <w:tcBorders>
              <w:top w:val="single" w:sz="4" w:space="0" w:color="auto"/>
              <w:left w:val="single" w:sz="4" w:space="0" w:color="auto"/>
              <w:bottom w:val="single" w:sz="4" w:space="0" w:color="auto"/>
              <w:right w:val="single" w:sz="4" w:space="0" w:color="auto"/>
            </w:tcBorders>
          </w:tcPr>
          <w:p w14:paraId="2D8D6BB8"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56A2DB7"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687DF9"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4B5B803"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A611CFD"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5</w:t>
            </w:r>
          </w:p>
        </w:tc>
      </w:tr>
      <w:tr w:rsidR="00334B2F" w:rsidRPr="005E1F72" w14:paraId="2ED00D15" w14:textId="77777777" w:rsidTr="00CB0ADE">
        <w:tc>
          <w:tcPr>
            <w:tcW w:w="720" w:type="dxa"/>
            <w:tcBorders>
              <w:top w:val="single" w:sz="4" w:space="0" w:color="auto"/>
              <w:left w:val="single" w:sz="4" w:space="0" w:color="auto"/>
              <w:bottom w:val="single" w:sz="4" w:space="0" w:color="auto"/>
              <w:right w:val="single" w:sz="4" w:space="0" w:color="auto"/>
            </w:tcBorders>
          </w:tcPr>
          <w:p w14:paraId="3EC86955"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97DAEC2"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5A609E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394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E5F731D"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Փաստաթղթի վրա նախապես լրացված է &lt;Վճարման պահանջագիր&gt;</w:t>
            </w:r>
          </w:p>
        </w:tc>
      </w:tr>
      <w:tr w:rsidR="00334B2F" w:rsidRPr="005E1F72" w14:paraId="5156F176" w14:textId="77777777" w:rsidTr="00CB0ADE">
        <w:tc>
          <w:tcPr>
            <w:tcW w:w="720" w:type="dxa"/>
            <w:tcBorders>
              <w:top w:val="single" w:sz="4" w:space="0" w:color="auto"/>
              <w:left w:val="single" w:sz="4" w:space="0" w:color="auto"/>
              <w:bottom w:val="single" w:sz="4" w:space="0" w:color="auto"/>
              <w:right w:val="single" w:sz="4" w:space="0" w:color="auto"/>
            </w:tcBorders>
          </w:tcPr>
          <w:p w14:paraId="7E92A7AE" w14:textId="77777777" w:rsidR="00334B2F" w:rsidRPr="005E1F72" w:rsidRDefault="00334B2F" w:rsidP="00A832D3">
            <w:pPr>
              <w:pStyle w:val="ListParagraph"/>
              <w:numPr>
                <w:ilvl w:val="0"/>
                <w:numId w:val="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B37C23C" w14:textId="77777777" w:rsidR="00334B2F" w:rsidRPr="005E1F72" w:rsidRDefault="00334B2F" w:rsidP="00CB0ADE">
            <w:pPr>
              <w:jc w:val="both"/>
              <w:rPr>
                <w:rFonts w:ascii="GHEA Grapalat" w:hAnsi="GHEA Grapalat"/>
                <w:sz w:val="20"/>
                <w:szCs w:val="20"/>
              </w:rPr>
            </w:pP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52353BD"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502844"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92591CC"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ներկայացնելիս</w:t>
            </w:r>
            <w:proofErr w:type="spellEnd"/>
          </w:p>
        </w:tc>
      </w:tr>
      <w:tr w:rsidR="00334B2F" w:rsidRPr="005E1F72" w14:paraId="46033BDD" w14:textId="77777777" w:rsidTr="00CB0ADE">
        <w:tc>
          <w:tcPr>
            <w:tcW w:w="720" w:type="dxa"/>
            <w:tcBorders>
              <w:top w:val="single" w:sz="4" w:space="0" w:color="auto"/>
              <w:left w:val="single" w:sz="4" w:space="0" w:color="auto"/>
              <w:bottom w:val="single" w:sz="4" w:space="0" w:color="auto"/>
              <w:right w:val="single" w:sz="4" w:space="0" w:color="auto"/>
            </w:tcBorders>
          </w:tcPr>
          <w:p w14:paraId="0F7A181B" w14:textId="77777777" w:rsidR="00334B2F" w:rsidRPr="005E1F72" w:rsidRDefault="00334B2F" w:rsidP="00A832D3">
            <w:pPr>
              <w:pStyle w:val="ListParagraph"/>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FB8E49" w14:textId="77777777" w:rsidR="00334B2F" w:rsidRPr="005E1F72" w:rsidRDefault="00334B2F" w:rsidP="00CB0ADE">
            <w:pPr>
              <w:jc w:val="both"/>
              <w:rPr>
                <w:rFonts w:ascii="GHEA Grapalat" w:hAnsi="GHEA Grapalat"/>
                <w:sz w:val="20"/>
                <w:szCs w:val="20"/>
              </w:rPr>
            </w:pPr>
            <w:proofErr w:type="spellStart"/>
            <w:r w:rsidRPr="005E1F72">
              <w:rPr>
                <w:rFonts w:ascii="GHEA Grapalat" w:hAnsi="GHEA Grapalat"/>
                <w:sz w:val="20"/>
                <w:szCs w:val="20"/>
              </w:rPr>
              <w:t>ներկայացման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28E757E"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3E16A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3EF6C647" w14:textId="77777777" w:rsidR="00334B2F" w:rsidRPr="005E1F72"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C215694" w14:textId="77777777" w:rsidR="00334B2F" w:rsidRPr="005E1F72" w:rsidRDefault="00334B2F" w:rsidP="00CB0ADE">
            <w:pPr>
              <w:ind w:left="132" w:hanging="132"/>
              <w:jc w:val="center"/>
              <w:rPr>
                <w:rFonts w:ascii="GHEA Grapalat" w:hAnsi="GHEA Grapalat"/>
                <w:sz w:val="20"/>
                <w:szCs w:val="20"/>
                <w:lang w:val="hy-AM"/>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օրը</w:t>
            </w:r>
            <w:proofErr w:type="spellEnd"/>
            <w:r w:rsidRPr="005E1F72">
              <w:rPr>
                <w:rFonts w:ascii="GHEA Grapalat" w:hAnsi="GHEA Grapalat"/>
                <w:sz w:val="20"/>
                <w:szCs w:val="20"/>
                <w:lang w:val="hy-AM"/>
              </w:rPr>
              <w:t xml:space="preserve">: </w:t>
            </w:r>
          </w:p>
        </w:tc>
      </w:tr>
      <w:tr w:rsidR="00334B2F" w:rsidRPr="005E1F72" w14:paraId="1D39E832" w14:textId="77777777" w:rsidTr="00CB0ADE">
        <w:tc>
          <w:tcPr>
            <w:tcW w:w="720" w:type="dxa"/>
            <w:tcBorders>
              <w:top w:val="single" w:sz="4" w:space="0" w:color="auto"/>
              <w:left w:val="single" w:sz="4" w:space="0" w:color="auto"/>
              <w:bottom w:val="single" w:sz="4" w:space="0" w:color="auto"/>
              <w:right w:val="single" w:sz="4" w:space="0" w:color="auto"/>
            </w:tcBorders>
          </w:tcPr>
          <w:p w14:paraId="051C6DCC" w14:textId="77777777" w:rsidR="00334B2F" w:rsidRPr="005E1F72" w:rsidRDefault="00334B2F" w:rsidP="00A832D3">
            <w:pPr>
              <w:pStyle w:val="ListParagraph"/>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EACDCCA" w14:textId="77777777" w:rsidR="00334B2F" w:rsidRPr="005E1F72" w:rsidRDefault="00334B2F" w:rsidP="00CB0ADE">
            <w:pPr>
              <w:jc w:val="both"/>
              <w:rPr>
                <w:rFonts w:ascii="GHEA Grapalat" w:hAnsi="GHEA Grapalat"/>
                <w:sz w:val="20"/>
                <w:szCs w:val="20"/>
              </w:rPr>
            </w:pP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89EF54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34214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7BED3FA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անունը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գանձվի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անունը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ազգանունը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եթե</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ֆիզիկական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կամ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եթե</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իրավաբանական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Նշվում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նաև</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այլ</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տվյալներ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ըստ</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անհրաժեշտության</w:t>
            </w:r>
            <w:proofErr w:type="spellEnd"/>
            <w:r w:rsidRPr="005E1F72">
              <w:rPr>
                <w:rFonts w:ascii="GHEA Grapalat" w:hAnsi="GHEA Grapalat"/>
                <w:sz w:val="20"/>
                <w:szCs w:val="20"/>
              </w:rPr>
              <w:t>:</w:t>
            </w:r>
            <w:r w:rsidRPr="005E1F72">
              <w:rPr>
                <w:rFonts w:ascii="GHEA Grapalat" w:hAnsi="GHEA Grapalat"/>
                <w:sz w:val="20"/>
                <w:szCs w:val="20"/>
                <w:lang w:val="hy-AM"/>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7B0304D" w14:textId="77777777" w:rsidR="00334B2F" w:rsidRPr="005E1F72" w:rsidRDefault="00334B2F" w:rsidP="00CB0ADE">
            <w:pPr>
              <w:ind w:left="252" w:hanging="252"/>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334B2F" w:rsidRPr="005E1F72" w14:paraId="13B0C172" w14:textId="77777777" w:rsidTr="00CB0ADE">
        <w:tc>
          <w:tcPr>
            <w:tcW w:w="720" w:type="dxa"/>
            <w:tcBorders>
              <w:top w:val="single" w:sz="4" w:space="0" w:color="auto"/>
              <w:left w:val="single" w:sz="4" w:space="0" w:color="auto"/>
              <w:bottom w:val="single" w:sz="4" w:space="0" w:color="auto"/>
              <w:right w:val="single" w:sz="4" w:space="0" w:color="auto"/>
            </w:tcBorders>
          </w:tcPr>
          <w:p w14:paraId="518D810F"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C9CED7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բանկը</w:t>
            </w:r>
            <w:proofErr w:type="spellEnd"/>
            <w:r w:rsidRPr="005E1F7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4E15D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A7BFE1"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778E33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334B2F" w:rsidRPr="005E1F72" w14:paraId="1EBD3469" w14:textId="77777777" w:rsidTr="00CB0ADE">
        <w:tc>
          <w:tcPr>
            <w:tcW w:w="720" w:type="dxa"/>
            <w:tcBorders>
              <w:top w:val="single" w:sz="4" w:space="0" w:color="auto"/>
              <w:left w:val="single" w:sz="4" w:space="0" w:color="auto"/>
              <w:bottom w:val="single" w:sz="4" w:space="0" w:color="auto"/>
              <w:right w:val="single" w:sz="4" w:space="0" w:color="auto"/>
            </w:tcBorders>
          </w:tcPr>
          <w:p w14:paraId="7EF9E27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370F37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F3859EC"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DE6FBA"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337106DE"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կազմակերպությունում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գանձվի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գումարը</w:t>
            </w:r>
            <w:proofErr w:type="spellEnd"/>
            <w:r w:rsidRPr="005E1F7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2213364"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334B2F" w:rsidRPr="005E1F72" w14:paraId="4669A0C4" w14:textId="77777777" w:rsidTr="00CB0ADE">
        <w:tc>
          <w:tcPr>
            <w:tcW w:w="720" w:type="dxa"/>
            <w:tcBorders>
              <w:top w:val="single" w:sz="4" w:space="0" w:color="auto"/>
              <w:left w:val="single" w:sz="4" w:space="0" w:color="auto"/>
              <w:bottom w:val="single" w:sz="4" w:space="0" w:color="auto"/>
              <w:right w:val="single" w:sz="4" w:space="0" w:color="auto"/>
            </w:tcBorders>
          </w:tcPr>
          <w:p w14:paraId="5B9052A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BF6E1D"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CF0372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80031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48029CB6"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Հայաստանի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Հանրապետության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նորմատիվ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իրավական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ակտերով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սահմաված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դեպքերում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երբ</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հանդիսանում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հաշվառված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2742BD6C"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334B2F" w:rsidRPr="005E1F72" w14:paraId="17EA9CBB" w14:textId="77777777" w:rsidTr="00CB0ADE">
        <w:tc>
          <w:tcPr>
            <w:tcW w:w="720" w:type="dxa"/>
            <w:tcBorders>
              <w:top w:val="single" w:sz="4" w:space="0" w:color="auto"/>
              <w:left w:val="single" w:sz="4" w:space="0" w:color="auto"/>
              <w:bottom w:val="single" w:sz="4" w:space="0" w:color="auto"/>
              <w:right w:val="single" w:sz="4" w:space="0" w:color="auto"/>
            </w:tcBorders>
          </w:tcPr>
          <w:p w14:paraId="5D495272"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0ECD80C"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79292F21"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01FEF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339F653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Հայաստանի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Հանրապետության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նորմատիվ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lastRenderedPageBreak/>
              <w:t>իրավական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ակտերով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սահմանված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դեպքերում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երբ</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հանդիսանում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ֆիզիկական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4FA786D"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lastRenderedPageBreak/>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334B2F" w:rsidRPr="005E1F72" w14:paraId="4E495240" w14:textId="77777777" w:rsidTr="00CB0ADE">
        <w:tc>
          <w:tcPr>
            <w:tcW w:w="720" w:type="dxa"/>
            <w:tcBorders>
              <w:top w:val="single" w:sz="4" w:space="0" w:color="auto"/>
              <w:left w:val="single" w:sz="4" w:space="0" w:color="auto"/>
              <w:bottom w:val="single" w:sz="4" w:space="0" w:color="auto"/>
              <w:right w:val="single" w:sz="4" w:space="0" w:color="auto"/>
            </w:tcBorders>
          </w:tcPr>
          <w:p w14:paraId="1E8B6F1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6310E2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շահառու</w:t>
            </w:r>
            <w:proofErr w:type="spellEnd"/>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2F80D37"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1FA8D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369BDF06"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հանդիսացող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ստացողի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նաև</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այլ</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տվյալներ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ըստ</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14C7C12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334B2F" w:rsidRPr="005E1F72" w14:paraId="2EEC199B" w14:textId="77777777" w:rsidTr="00CB0ADE">
        <w:tc>
          <w:tcPr>
            <w:tcW w:w="720" w:type="dxa"/>
            <w:tcBorders>
              <w:top w:val="single" w:sz="4" w:space="0" w:color="auto"/>
              <w:left w:val="single" w:sz="4" w:space="0" w:color="auto"/>
              <w:bottom w:val="single" w:sz="4" w:space="0" w:color="auto"/>
              <w:right w:val="single" w:sz="4" w:space="0" w:color="auto"/>
            </w:tcBorders>
          </w:tcPr>
          <w:p w14:paraId="6DE548B9"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023DB7E"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Հ</w:t>
            </w:r>
            <w:r w:rsidRPr="005E1F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AA83508"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075FF4"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5FF8EAA1"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rPr>
              <w:t xml:space="preserve"> (</w:t>
            </w:r>
            <w:r w:rsidRPr="005E1F72">
              <w:rPr>
                <w:rFonts w:ascii="GHEA Grapalat" w:hAnsi="GHEA Grapalat" w:cs="Sylfaen"/>
                <w:sz w:val="20"/>
                <w:szCs w:val="20"/>
                <w:lang w:val="hy-AM"/>
              </w:rPr>
              <w:t>գնումների հետ կապված գործընթացում չի լրացվում</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B4E1E44"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ru-RU"/>
              </w:rPr>
              <w:t>(</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334B2F" w:rsidRPr="005E1F72" w14:paraId="33AB97B2" w14:textId="77777777" w:rsidTr="00CB0ADE">
        <w:tc>
          <w:tcPr>
            <w:tcW w:w="720" w:type="dxa"/>
            <w:tcBorders>
              <w:top w:val="single" w:sz="4" w:space="0" w:color="auto"/>
              <w:left w:val="single" w:sz="4" w:space="0" w:color="auto"/>
              <w:bottom w:val="single" w:sz="4" w:space="0" w:color="auto"/>
              <w:right w:val="single" w:sz="4" w:space="0" w:color="auto"/>
            </w:tcBorders>
          </w:tcPr>
          <w:p w14:paraId="329F0F6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B1D94F8"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8E89F5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F34F397"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5D71C9C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Հայաստանի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Հանրապետության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նորմատիվ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իրավական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ակտերով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սահմանված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դեպքերում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երբ</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շահառուն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հանդիսանում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հաշվառված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հարկատու</w:t>
            </w:r>
            <w:proofErr w:type="spellEnd"/>
            <w:r w:rsidRPr="005E1F7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1570D71"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334B2F" w:rsidRPr="005E1F72" w14:paraId="35F2EA59" w14:textId="77777777" w:rsidTr="00CB0ADE">
        <w:tc>
          <w:tcPr>
            <w:tcW w:w="720" w:type="dxa"/>
            <w:tcBorders>
              <w:top w:val="single" w:sz="4" w:space="0" w:color="auto"/>
              <w:left w:val="single" w:sz="4" w:space="0" w:color="auto"/>
              <w:bottom w:val="single" w:sz="4" w:space="0" w:color="auto"/>
              <w:right w:val="single" w:sz="4" w:space="0" w:color="auto"/>
            </w:tcBorders>
          </w:tcPr>
          <w:p w14:paraId="58E7540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D8EFAD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138E3D7"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89869F"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CFE619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334B2F" w:rsidRPr="005E1F72" w14:paraId="2C3436EB" w14:textId="77777777" w:rsidTr="00CB0ADE">
        <w:tc>
          <w:tcPr>
            <w:tcW w:w="720" w:type="dxa"/>
            <w:tcBorders>
              <w:top w:val="single" w:sz="4" w:space="0" w:color="auto"/>
              <w:left w:val="single" w:sz="4" w:space="0" w:color="auto"/>
              <w:bottom w:val="single" w:sz="4" w:space="0" w:color="auto"/>
              <w:right w:val="single" w:sz="4" w:space="0" w:color="auto"/>
            </w:tcBorders>
          </w:tcPr>
          <w:p w14:paraId="431521E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CC2CFB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8A7AB2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35D9A7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48FB699F"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բանկային</w:t>
            </w:r>
            <w:proofErr w:type="spellEnd"/>
            <w:r w:rsidRPr="005E1F72">
              <w:rPr>
                <w:rFonts w:ascii="GHEA Grapalat" w:hAnsi="GHEA Grapalat"/>
                <w:sz w:val="20"/>
                <w:szCs w:val="20"/>
              </w:rPr>
              <w:t xml:space="preserve"> (</w:t>
            </w:r>
            <w:r w:rsidRPr="005E1F72">
              <w:rPr>
                <w:rFonts w:ascii="GHEA Grapalat" w:hAnsi="GHEA Grapalat"/>
                <w:sz w:val="20"/>
                <w:szCs w:val="20"/>
                <w:lang w:val="hy-AM"/>
              </w:rPr>
              <w:t>գանձապետական</w:t>
            </w:r>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վրա</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փոխանցվեն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գանձված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700FE0E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334B2F" w:rsidRPr="005E1F72" w14:paraId="242B3A23" w14:textId="77777777" w:rsidTr="00CB0ADE">
        <w:tc>
          <w:tcPr>
            <w:tcW w:w="720" w:type="dxa"/>
            <w:tcBorders>
              <w:top w:val="single" w:sz="4" w:space="0" w:color="auto"/>
              <w:left w:val="single" w:sz="4" w:space="0" w:color="auto"/>
              <w:bottom w:val="single" w:sz="4" w:space="0" w:color="auto"/>
              <w:right w:val="single" w:sz="4" w:space="0" w:color="auto"/>
            </w:tcBorders>
          </w:tcPr>
          <w:p w14:paraId="6A2B9AFA"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5E55F3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գումարը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թվերով</w:t>
            </w:r>
            <w:proofErr w:type="spellEnd"/>
            <w:r w:rsidRPr="005E1F72">
              <w:rPr>
                <w:rFonts w:ascii="GHEA Grapalat" w:hAnsi="GHEA Grapalat"/>
                <w:sz w:val="20"/>
                <w:szCs w:val="20"/>
              </w:rPr>
              <w:t xml:space="preserve"> և </w:t>
            </w:r>
            <w:proofErr w:type="spellStart"/>
            <w:r w:rsidRPr="005E1F72">
              <w:rPr>
                <w:rFonts w:ascii="GHEA Grapalat" w:hAnsi="GHEA Grapalat"/>
                <w:sz w:val="20"/>
                <w:szCs w:val="20"/>
              </w:rPr>
              <w:t>բառերով</w:t>
            </w:r>
            <w:proofErr w:type="spellEnd"/>
            <w:r w:rsidRPr="005E1F7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824DCA"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EF40E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7599EE4D"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ենթակա</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2D580100" w14:textId="77777777" w:rsidR="00334B2F" w:rsidRPr="005E1F72" w:rsidRDefault="00334B2F" w:rsidP="00CB0ADE">
            <w:pPr>
              <w:jc w:val="center"/>
              <w:rPr>
                <w:rFonts w:ascii="GHEA Grapalat" w:hAnsi="GHEA Grapalat"/>
                <w:sz w:val="20"/>
                <w:szCs w:val="20"/>
                <w:lang w:val="hy-AM"/>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lang w:val="hy-AM"/>
              </w:rPr>
              <w:t xml:space="preserve"> </w:t>
            </w:r>
          </w:p>
        </w:tc>
      </w:tr>
      <w:tr w:rsidR="00334B2F" w:rsidRPr="003F2AD9" w14:paraId="6899BEA8" w14:textId="77777777" w:rsidTr="00CB0ADE">
        <w:tc>
          <w:tcPr>
            <w:tcW w:w="720" w:type="dxa"/>
            <w:tcBorders>
              <w:top w:val="single" w:sz="4" w:space="0" w:color="auto"/>
              <w:left w:val="single" w:sz="4" w:space="0" w:color="auto"/>
              <w:bottom w:val="single" w:sz="4" w:space="0" w:color="auto"/>
              <w:right w:val="single" w:sz="4" w:space="0" w:color="auto"/>
            </w:tcBorders>
          </w:tcPr>
          <w:p w14:paraId="29622217"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4C289DF"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Ակցեպտավորված գումարը՝  (թվերով</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և</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6300EB9" w14:textId="77777777" w:rsidR="00334B2F" w:rsidRPr="005E1F72" w:rsidRDefault="00334B2F" w:rsidP="00CB0ADE">
            <w:pPr>
              <w:jc w:val="center"/>
              <w:rPr>
                <w:rFonts w:ascii="GHEA Grapalat" w:hAnsi="GHEA Grapalat"/>
                <w:sz w:val="20"/>
                <w:szCs w:val="20"/>
                <w:lang w:val="hy-AM"/>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B19977"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ոչ պարտադիր</w:t>
            </w:r>
          </w:p>
          <w:p w14:paraId="64591DEE"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49DE1A0A"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(չի լրացվում եւ չի կիրառվում)</w:t>
            </w:r>
          </w:p>
        </w:tc>
      </w:tr>
      <w:tr w:rsidR="00334B2F" w:rsidRPr="005E1F72" w14:paraId="49C37D21" w14:textId="77777777" w:rsidTr="00CB0ADE">
        <w:tc>
          <w:tcPr>
            <w:tcW w:w="720" w:type="dxa"/>
            <w:tcBorders>
              <w:top w:val="single" w:sz="4" w:space="0" w:color="auto"/>
              <w:left w:val="single" w:sz="4" w:space="0" w:color="auto"/>
              <w:bottom w:val="single" w:sz="4" w:space="0" w:color="auto"/>
              <w:right w:val="single" w:sz="4" w:space="0" w:color="auto"/>
            </w:tcBorders>
          </w:tcPr>
          <w:p w14:paraId="6D3428BE"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50BE894"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արժույթը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բառերով</w:t>
            </w:r>
            <w:proofErr w:type="spellEnd"/>
            <w:r w:rsidRPr="005E1F72">
              <w:rPr>
                <w:rFonts w:ascii="GHEA Grapalat" w:hAnsi="GHEA Grapalat"/>
                <w:sz w:val="20"/>
                <w:szCs w:val="20"/>
              </w:rPr>
              <w:t xml:space="preserve"> և </w:t>
            </w:r>
            <w:proofErr w:type="spellStart"/>
            <w:r w:rsidRPr="005E1F72">
              <w:rPr>
                <w:rFonts w:ascii="GHEA Grapalat" w:hAnsi="GHEA Grapalat"/>
                <w:sz w:val="20"/>
                <w:szCs w:val="20"/>
              </w:rPr>
              <w:t>կոդով</w:t>
            </w:r>
            <w:proofErr w:type="spellEnd"/>
            <w:r w:rsidRPr="005E1F7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E62A71"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F6FF1F"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AA652CE"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334B2F" w:rsidRPr="003F2AD9" w14:paraId="69451FFC" w14:textId="77777777" w:rsidTr="00CB0ADE">
        <w:tc>
          <w:tcPr>
            <w:tcW w:w="720" w:type="dxa"/>
            <w:tcBorders>
              <w:top w:val="single" w:sz="4" w:space="0" w:color="auto"/>
              <w:left w:val="single" w:sz="4" w:space="0" w:color="auto"/>
              <w:bottom w:val="single" w:sz="4" w:space="0" w:color="auto"/>
              <w:right w:val="single" w:sz="4" w:space="0" w:color="auto"/>
            </w:tcBorders>
          </w:tcPr>
          <w:p w14:paraId="6BA4421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78843CD"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գործարքի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19DC20C"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2A377F" w14:textId="77777777" w:rsidR="00334B2F" w:rsidRPr="005E1F72" w:rsidRDefault="00334B2F" w:rsidP="00CB0ADE">
            <w:pPr>
              <w:jc w:val="center"/>
              <w:rPr>
                <w:rFonts w:ascii="GHEA Grapalat" w:hAnsi="GHEA Grapalat"/>
                <w:sz w:val="20"/>
                <w:szCs w:val="20"/>
                <w:lang w:val="hy-AM"/>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լրացվում է </w:t>
            </w:r>
            <w:r w:rsidRPr="005E1F72">
              <w:rPr>
                <w:rFonts w:ascii="GHEA Grapalat" w:hAnsi="GHEA Grapalat"/>
                <w:sz w:val="20"/>
                <w:szCs w:val="20"/>
              </w:rPr>
              <w:t>«</w:t>
            </w:r>
            <w:r w:rsidRPr="005E1F72">
              <w:rPr>
                <w:rFonts w:ascii="GHEA Grapalat" w:hAnsi="GHEA Grapalat"/>
                <w:sz w:val="20"/>
                <w:szCs w:val="20"/>
                <w:lang w:val="hy-AM"/>
              </w:rPr>
              <w:t>պայմանագրի կատարման ապահովման համար</w:t>
            </w:r>
            <w:r w:rsidRPr="005E1F72">
              <w:rPr>
                <w:rFonts w:ascii="GHEA Grapalat" w:hAnsi="GHEA Grapalat"/>
                <w:sz w:val="20"/>
                <w:szCs w:val="20"/>
              </w:rPr>
              <w:t>»</w:t>
            </w:r>
            <w:r w:rsidRPr="005E1F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AA00DFA" w14:textId="77777777" w:rsidR="00334B2F" w:rsidRPr="002A4619" w:rsidRDefault="00334B2F" w:rsidP="00CB0ADE">
            <w:pPr>
              <w:jc w:val="center"/>
              <w:rPr>
                <w:rFonts w:ascii="GHEA Grapalat" w:hAnsi="GHEA Grapalat"/>
                <w:sz w:val="20"/>
                <w:szCs w:val="20"/>
                <w:lang w:val="hy-AM"/>
              </w:rPr>
            </w:pPr>
            <w:r w:rsidRPr="002A4619">
              <w:rPr>
                <w:rFonts w:ascii="GHEA Grapalat" w:hAnsi="GHEA Grapalat"/>
                <w:sz w:val="20"/>
                <w:szCs w:val="20"/>
                <w:lang w:val="hy-AM"/>
              </w:rPr>
              <w:t>նախապես լրացվում է շահառուի կողմից` հրավերով</w:t>
            </w:r>
          </w:p>
        </w:tc>
      </w:tr>
      <w:tr w:rsidR="00334B2F" w:rsidRPr="005E1F72" w14:paraId="67F8DE29" w14:textId="77777777" w:rsidTr="00CB0ADE">
        <w:tc>
          <w:tcPr>
            <w:tcW w:w="720" w:type="dxa"/>
            <w:tcBorders>
              <w:top w:val="single" w:sz="4" w:space="0" w:color="auto"/>
              <w:left w:val="single" w:sz="4" w:space="0" w:color="auto"/>
              <w:bottom w:val="single" w:sz="4" w:space="0" w:color="auto"/>
              <w:right w:val="single" w:sz="4" w:space="0" w:color="auto"/>
            </w:tcBorders>
          </w:tcPr>
          <w:p w14:paraId="1BE9039B"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53C0ADA"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B793A36"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BB34D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4CE6BC1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գանձման</w:t>
            </w:r>
            <w:proofErr w:type="spellEnd"/>
            <w:r w:rsidRPr="005E1F72">
              <w:rPr>
                <w:rFonts w:ascii="GHEA Grapalat" w:hAnsi="GHEA Grapalat"/>
                <w:sz w:val="20"/>
                <w:szCs w:val="20"/>
              </w:rPr>
              <w:t xml:space="preserve"> և </w:t>
            </w: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հիմք</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հանդիսացող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փաստաթղթի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տվյալները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որոնց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հիման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վրա</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շահառուն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ներկայացնում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հիմք</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հանդիսացող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պայմանագրի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lastRenderedPageBreak/>
              <w:t>համարը</w:t>
            </w:r>
            <w:proofErr w:type="spellEnd"/>
            <w:r w:rsidRPr="005E1F72">
              <w:rPr>
                <w:rFonts w:ascii="GHEA Grapalat" w:hAnsi="GHEA Grapalat"/>
                <w:sz w:val="20"/>
                <w:szCs w:val="20"/>
                <w:lang w:val="hy-AM"/>
              </w:rPr>
              <w:t>,</w:t>
            </w:r>
            <w:r w:rsidRPr="005E1F72">
              <w:rPr>
                <w:rFonts w:ascii="GHEA Grapalat" w:hAnsi="GHEA Grapalat" w:cs="Arial"/>
                <w:sz w:val="20"/>
                <w:szCs w:val="20"/>
                <w:lang w:val="hy-AM"/>
              </w:rPr>
              <w:t xml:space="preserve"> </w:t>
            </w:r>
            <w:r w:rsidRPr="005E1F72">
              <w:rPr>
                <w:rFonts w:ascii="GHEA Grapalat" w:hAnsi="GHEA Grapalat"/>
                <w:sz w:val="20"/>
                <w:szCs w:val="20"/>
              </w:rPr>
              <w:t xml:space="preserve"> </w:t>
            </w:r>
            <w:proofErr w:type="spellStart"/>
            <w:r w:rsidRPr="005E1F72">
              <w:rPr>
                <w:rFonts w:ascii="GHEA Grapalat" w:hAnsi="GHEA Grapalat"/>
                <w:sz w:val="20"/>
                <w:szCs w:val="20"/>
              </w:rPr>
              <w:t>գնման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ընթացակարգի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ծածկագիրը</w:t>
            </w:r>
            <w:proofErr w:type="spellEnd"/>
            <w:r w:rsidRPr="005E1F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ACAFA80" w14:textId="77777777" w:rsidR="00334B2F" w:rsidRPr="005E1F72" w:rsidRDefault="00334B2F" w:rsidP="00CB0ADE">
            <w:pPr>
              <w:jc w:val="center"/>
              <w:rPr>
                <w:rFonts w:ascii="GHEA Grapalat" w:hAnsi="GHEA Grapalat"/>
                <w:sz w:val="20"/>
                <w:szCs w:val="20"/>
                <w:lang w:val="hy-AM"/>
              </w:rPr>
            </w:pPr>
            <w:proofErr w:type="spellStart"/>
            <w:r w:rsidRPr="005E1F72">
              <w:rPr>
                <w:rFonts w:ascii="GHEA Grapalat" w:hAnsi="GHEA Grapalat"/>
                <w:sz w:val="20"/>
                <w:szCs w:val="20"/>
              </w:rPr>
              <w:lastRenderedPageBreak/>
              <w:t>լրացվում</w:t>
            </w:r>
            <w:proofErr w:type="spellEnd"/>
            <w:r w:rsidRPr="005E1F72">
              <w:rPr>
                <w:rFonts w:ascii="GHEA Grapalat" w:hAnsi="GHEA Grapalat"/>
                <w:sz w:val="20"/>
                <w:szCs w:val="20"/>
              </w:rPr>
              <w:t xml:space="preserve"> է </w:t>
            </w:r>
            <w:r w:rsidRPr="005E1F72">
              <w:rPr>
                <w:rFonts w:ascii="GHEA Grapalat" w:hAnsi="GHEA Grapalat"/>
                <w:sz w:val="20"/>
                <w:szCs w:val="20"/>
                <w:lang w:val="hy-AM"/>
              </w:rPr>
              <w:t>շահառու</w:t>
            </w:r>
            <w:r w:rsidRPr="005E1F72">
              <w:rPr>
                <w:rFonts w:ascii="GHEA Grapalat" w:hAnsi="GHEA Grapalat"/>
                <w:sz w:val="20"/>
                <w:szCs w:val="20"/>
              </w:rPr>
              <w:t xml:space="preserve">ի </w:t>
            </w:r>
            <w:proofErr w:type="spellStart"/>
            <w:r w:rsidRPr="005E1F72">
              <w:rPr>
                <w:rFonts w:ascii="GHEA Grapalat" w:hAnsi="GHEA Grapalat"/>
                <w:sz w:val="20"/>
                <w:szCs w:val="20"/>
              </w:rPr>
              <w:t>կողմից</w:t>
            </w:r>
            <w:proofErr w:type="spellEnd"/>
          </w:p>
        </w:tc>
      </w:tr>
      <w:tr w:rsidR="00334B2F" w:rsidRPr="003F2AD9" w14:paraId="1C1EE53D" w14:textId="77777777" w:rsidTr="00CB0ADE">
        <w:tc>
          <w:tcPr>
            <w:tcW w:w="720" w:type="dxa"/>
            <w:tcBorders>
              <w:top w:val="single" w:sz="4" w:space="0" w:color="auto"/>
              <w:left w:val="single" w:sz="4" w:space="0" w:color="auto"/>
              <w:bottom w:val="single" w:sz="4" w:space="0" w:color="auto"/>
              <w:right w:val="single" w:sz="4" w:space="0" w:color="auto"/>
            </w:tcBorders>
          </w:tcPr>
          <w:p w14:paraId="516FA6AE" w14:textId="77777777" w:rsidR="00334B2F" w:rsidRPr="005E1F72" w:rsidDel="0010680B"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435A4E9B"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A8671A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C2788C" w14:textId="77777777" w:rsidR="00334B2F" w:rsidRPr="005E1F72" w:rsidRDefault="00334B2F" w:rsidP="00CB0ADE">
            <w:pPr>
              <w:jc w:val="center"/>
              <w:rPr>
                <w:rFonts w:ascii="GHEA Grapalat" w:hAnsi="GHEA Grapalat" w:cs="Sylfaen"/>
                <w:sz w:val="20"/>
                <w:szCs w:val="20"/>
                <w:lang w:val="hy-AM"/>
              </w:rPr>
            </w:pPr>
            <w:proofErr w:type="spellStart"/>
            <w:r w:rsidRPr="005E1F72">
              <w:rPr>
                <w:rFonts w:ascii="GHEA Grapalat" w:hAnsi="GHEA Grapalat"/>
                <w:sz w:val="20"/>
                <w:szCs w:val="20"/>
              </w:rPr>
              <w:t>պարտադիր</w:t>
            </w:r>
            <w:proofErr w:type="spellEnd"/>
            <w:r w:rsidRPr="005E1F72">
              <w:rPr>
                <w:rFonts w:ascii="GHEA Grapalat" w:hAnsi="GHEA Grapalat" w:cs="Sylfaen"/>
                <w:sz w:val="20"/>
                <w:szCs w:val="20"/>
                <w:lang w:val="hy-AM"/>
              </w:rPr>
              <w:t xml:space="preserve"> </w:t>
            </w:r>
          </w:p>
          <w:p w14:paraId="49974FED" w14:textId="77777777" w:rsidR="00334B2F" w:rsidRPr="005E1F72" w:rsidRDefault="00334B2F" w:rsidP="00CB0ADE">
            <w:pPr>
              <w:jc w:val="center"/>
              <w:rPr>
                <w:rFonts w:ascii="GHEA Grapalat" w:hAnsi="GHEA Grapalat" w:cs="Sylfaen"/>
                <w:sz w:val="20"/>
                <w:szCs w:val="20"/>
                <w:lang w:val="hy-AM"/>
              </w:rPr>
            </w:pPr>
            <w:r w:rsidRPr="005E1F72">
              <w:rPr>
                <w:rFonts w:ascii="GHEA Grapalat" w:hAnsi="GHEA Grapalat" w:cs="Sylfaen"/>
                <w:sz w:val="20"/>
                <w:szCs w:val="20"/>
                <w:lang w:val="hy-AM"/>
              </w:rPr>
              <w:t xml:space="preserve">լրացվում է &lt;ակցեպտավորված վճարում&gt; բառերը, </w:t>
            </w:r>
          </w:p>
          <w:p w14:paraId="4CE2125C"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7E73668"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 xml:space="preserve">նախապես լրացվում է շահառուի կողմից </w:t>
            </w:r>
          </w:p>
        </w:tc>
      </w:tr>
      <w:tr w:rsidR="00334B2F" w:rsidRPr="005E1F72" w14:paraId="09607FC3" w14:textId="77777777" w:rsidTr="00CB0ADE">
        <w:tc>
          <w:tcPr>
            <w:tcW w:w="720" w:type="dxa"/>
            <w:tcBorders>
              <w:top w:val="single" w:sz="4" w:space="0" w:color="auto"/>
              <w:left w:val="single" w:sz="4" w:space="0" w:color="auto"/>
              <w:bottom w:val="single" w:sz="4" w:space="0" w:color="auto"/>
              <w:right w:val="single" w:sz="4" w:space="0" w:color="auto"/>
            </w:tcBorders>
          </w:tcPr>
          <w:p w14:paraId="684D0423"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DA4AEA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առդիր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էջերի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1CCDA6A"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E3F2B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65E2568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փաստաթղթերի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էջերի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քանակը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որոնք</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տրամադրվեն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lang w:val="hy-AM"/>
              </w:rPr>
              <w:t xml:space="preserve"> </w:t>
            </w:r>
            <w:r w:rsidRPr="005E1F72">
              <w:rPr>
                <w:rFonts w:ascii="GHEA Grapalat" w:hAnsi="GHEA Grapalat"/>
                <w:sz w:val="20"/>
                <w:szCs w:val="20"/>
              </w:rPr>
              <w:t>(</w:t>
            </w:r>
            <w:r w:rsidRPr="005E1F72">
              <w:rPr>
                <w:rFonts w:ascii="GHEA Grapalat" w:hAnsi="GHEA Grapalat"/>
                <w:sz w:val="20"/>
                <w:szCs w:val="20"/>
                <w:lang w:val="hy-AM"/>
              </w:rPr>
              <w:t>վճարողի բանկին</w:t>
            </w:r>
            <w:r w:rsidRPr="005E1F72">
              <w:rPr>
                <w:rFonts w:ascii="GHEA Grapalat" w:hAnsi="GHEA Grapalat"/>
                <w:sz w:val="20"/>
                <w:szCs w:val="20"/>
              </w:rPr>
              <w:t>)</w:t>
            </w:r>
          </w:p>
          <w:p w14:paraId="371D636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Եթ ե լրացվել է &lt;</w:t>
            </w:r>
            <w:r w:rsidRPr="005E1F72">
              <w:rPr>
                <w:rFonts w:ascii="GHEA Grapalat" w:hAnsi="GHEA Grapalat" w:cs="Sylfaen"/>
                <w:sz w:val="20"/>
                <w:szCs w:val="20"/>
                <w:lang w:val="hy-AM"/>
              </w:rPr>
              <w:t>Վճարման կատարման հիմքեր&gt; դաշտը ապա այս տվյալը պարտադիր լրացվում է</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D7B9718"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lang w:val="hy-AM"/>
              </w:rPr>
              <w:t xml:space="preserve"> </w:t>
            </w:r>
            <w:proofErr w:type="spellStart"/>
            <w:r w:rsidRPr="005E1F72">
              <w:rPr>
                <w:rFonts w:ascii="GHEA Grapalat" w:hAnsi="GHEA Grapalat"/>
                <w:sz w:val="20"/>
                <w:szCs w:val="20"/>
              </w:rPr>
              <w:t>կողմից</w:t>
            </w:r>
            <w:proofErr w:type="spellEnd"/>
          </w:p>
        </w:tc>
      </w:tr>
      <w:tr w:rsidR="00334B2F" w:rsidRPr="003F2AD9" w14:paraId="1FFB85C9" w14:textId="77777777" w:rsidTr="00CB0ADE">
        <w:tc>
          <w:tcPr>
            <w:tcW w:w="720" w:type="dxa"/>
            <w:tcBorders>
              <w:top w:val="single" w:sz="4" w:space="0" w:color="auto"/>
              <w:left w:val="single" w:sz="4" w:space="0" w:color="auto"/>
              <w:bottom w:val="single" w:sz="4" w:space="0" w:color="auto"/>
              <w:right w:val="single" w:sz="4" w:space="0" w:color="auto"/>
            </w:tcBorders>
          </w:tcPr>
          <w:p w14:paraId="5612220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0B107C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283C92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C822E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4CEEB93A" w14:textId="77777777" w:rsidR="00334B2F" w:rsidRPr="005E1F72" w:rsidRDefault="00334B2F" w:rsidP="00CB0ADE">
            <w:pPr>
              <w:jc w:val="center"/>
              <w:rPr>
                <w:rFonts w:ascii="GHEA Grapalat" w:hAnsi="GHEA Grapalat"/>
                <w:sz w:val="20"/>
                <w:szCs w:val="20"/>
                <w:lang w:val="hy-AM"/>
              </w:rPr>
            </w:pPr>
            <w:proofErr w:type="spellStart"/>
            <w:r w:rsidRPr="005E1F72">
              <w:rPr>
                <w:rFonts w:ascii="GHEA Grapalat" w:hAnsi="GHEA Grapalat"/>
                <w:sz w:val="20"/>
                <w:szCs w:val="20"/>
              </w:rPr>
              <w:t>այս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դաշտը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lang w:val="hy-AM"/>
              </w:rPr>
              <w:t xml:space="preserve"> է վճարողի կողմից պահանջագրի ներկայացման դեպքում: Ընդ որում</w:t>
            </w:r>
            <w:r w:rsidRPr="005E1F72">
              <w:rPr>
                <w:rFonts w:ascii="GHEA Grapalat" w:hAnsi="GHEA Grapalat"/>
                <w:sz w:val="20"/>
                <w:szCs w:val="20"/>
              </w:rPr>
              <w:t xml:space="preserve"> </w:t>
            </w:r>
            <w:proofErr w:type="spellStart"/>
            <w:r w:rsidRPr="005E1F72">
              <w:rPr>
                <w:rFonts w:ascii="GHEA Grapalat" w:hAnsi="GHEA Grapalat"/>
                <w:sz w:val="20"/>
                <w:szCs w:val="20"/>
              </w:rPr>
              <w:t>եթե</w:t>
            </w:r>
            <w:proofErr w:type="spellEnd"/>
            <w:r w:rsidRPr="005E1F72">
              <w:rPr>
                <w:rFonts w:ascii="GHEA Grapalat" w:hAnsi="GHEA Grapalat"/>
                <w:sz w:val="20"/>
                <w:szCs w:val="20"/>
              </w:rPr>
              <w:t xml:space="preserve"> </w:t>
            </w:r>
            <w:r w:rsidRPr="005E1F72">
              <w:rPr>
                <w:rFonts w:ascii="GHEA Grapalat" w:hAnsi="GHEA Grapalat" w:cs="Sylfaen"/>
                <w:sz w:val="20"/>
                <w:szCs w:val="20"/>
                <w:lang w:val="hy-AM"/>
              </w:rPr>
              <w:t xml:space="preserve">Վճարման պայմաններ դաշտում </w:t>
            </w:r>
            <w:r w:rsidRPr="005E1F72">
              <w:rPr>
                <w:rFonts w:ascii="GHEA Grapalat" w:hAnsi="GHEA Grapalat"/>
                <w:sz w:val="20"/>
                <w:szCs w:val="20"/>
                <w:lang w:val="hy-AM"/>
              </w:rPr>
              <w:t>նշված է &lt;ակցեպտավորված վճարում&gt; ապա</w:t>
            </w:r>
            <w:r w:rsidRPr="005E1F72">
              <w:rPr>
                <w:rFonts w:ascii="GHEA Grapalat" w:hAnsi="GHEA Grapalat" w:cs="Sylfaen"/>
                <w:sz w:val="20"/>
                <w:szCs w:val="20"/>
                <w:lang w:val="hy-AM"/>
              </w:rPr>
              <w:t xml:space="preserve"> </w:t>
            </w:r>
            <w:proofErr w:type="spellStart"/>
            <w:r w:rsidRPr="005E1F72">
              <w:rPr>
                <w:rFonts w:ascii="GHEA Grapalat" w:hAnsi="GHEA Grapalat"/>
                <w:sz w:val="20"/>
                <w:szCs w:val="20"/>
              </w:rPr>
              <w:t>վճարող</w:t>
            </w:r>
            <w:proofErr w:type="spellEnd"/>
            <w:r w:rsidRPr="005E1F72">
              <w:rPr>
                <w:rFonts w:ascii="GHEA Grapalat" w:hAnsi="GHEA Grapalat"/>
                <w:sz w:val="20"/>
                <w:szCs w:val="20"/>
                <w:lang w:val="hy-AM"/>
              </w:rPr>
              <w:t xml:space="preserve">ը ստորագրելով՝ </w:t>
            </w:r>
            <w:r w:rsidRPr="005E1F72">
              <w:rPr>
                <w:rFonts w:ascii="GHEA Grapalat" w:hAnsi="GHEA Grapalat" w:cs="Sylfaen"/>
                <w:sz w:val="20"/>
                <w:szCs w:val="20"/>
                <w:lang w:val="hy-AM"/>
              </w:rPr>
              <w:t xml:space="preserve">նախապես </w:t>
            </w:r>
            <w:r w:rsidRPr="005E1F72">
              <w:rPr>
                <w:rFonts w:ascii="GHEA Grapalat" w:hAnsi="GHEA Grapalat"/>
                <w:sz w:val="20"/>
                <w:szCs w:val="20"/>
                <w:lang w:val="hy-AM"/>
              </w:rPr>
              <w:t xml:space="preserve">համաձայնվում  </w:t>
            </w:r>
            <w:r w:rsidRPr="005E1F72">
              <w:rPr>
                <w:rFonts w:ascii="GHEA Grapalat" w:hAnsi="GHEA Grapalat" w:cs="Sylfaen"/>
                <w:sz w:val="20"/>
                <w:szCs w:val="20"/>
                <w:lang w:val="hy-AM"/>
              </w:rPr>
              <w:t xml:space="preserve">  </w:t>
            </w:r>
            <w:r w:rsidRPr="005E1F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D44B557" w14:textId="77777777" w:rsidR="00334B2F" w:rsidRPr="005E1F72"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FEDD18D"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 xml:space="preserve">ստորագրվում է վճարողի կողմից կամ </w:t>
            </w:r>
          </w:p>
          <w:p w14:paraId="718CED4E"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դրվում է վճարողի էլեկտրոնային ստորագրությունը</w:t>
            </w:r>
          </w:p>
          <w:p w14:paraId="4678B66E" w14:textId="77777777" w:rsidR="00334B2F" w:rsidRPr="005E1F72" w:rsidRDefault="00334B2F" w:rsidP="00CB0ADE">
            <w:pPr>
              <w:jc w:val="center"/>
              <w:rPr>
                <w:rFonts w:ascii="GHEA Grapalat" w:hAnsi="GHEA Grapalat"/>
                <w:sz w:val="20"/>
                <w:szCs w:val="20"/>
                <w:lang w:val="hy-AM"/>
              </w:rPr>
            </w:pPr>
          </w:p>
        </w:tc>
      </w:tr>
      <w:tr w:rsidR="00334B2F" w:rsidRPr="003F2AD9" w14:paraId="213FFFD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F48321C" w14:textId="77777777" w:rsidR="00334B2F" w:rsidRPr="005E1F72" w:rsidRDefault="00334B2F" w:rsidP="00CB0ADE">
            <w:pP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FB71797"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E10D74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F3C9F"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
          <w:p w14:paraId="44656F56" w14:textId="77777777" w:rsidR="00334B2F" w:rsidRPr="005E1F72" w:rsidRDefault="00334B2F" w:rsidP="00CB0ADE">
            <w:pPr>
              <w:jc w:val="center"/>
              <w:rPr>
                <w:rFonts w:ascii="GHEA Grapalat" w:hAnsi="GHEA Grapalat"/>
                <w:sz w:val="20"/>
                <w:szCs w:val="20"/>
                <w:lang w:val="hy-AM"/>
              </w:rPr>
            </w:pPr>
            <w:proofErr w:type="spellStart"/>
            <w:r w:rsidRPr="005E1F72">
              <w:rPr>
                <w:rFonts w:ascii="GHEA Grapalat" w:hAnsi="GHEA Grapalat"/>
                <w:sz w:val="20"/>
                <w:szCs w:val="20"/>
              </w:rPr>
              <w:t>կնիքի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առկայության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26D0C57"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 xml:space="preserve">կնքվում է վճարողի կողմից </w:t>
            </w:r>
          </w:p>
          <w:p w14:paraId="2C7F0DC5"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ներկայացնելիս</w:t>
            </w:r>
          </w:p>
        </w:tc>
      </w:tr>
      <w:tr w:rsidR="00334B2F" w:rsidRPr="005E1F72" w14:paraId="25872694" w14:textId="77777777" w:rsidTr="00CB0ADE">
        <w:tc>
          <w:tcPr>
            <w:tcW w:w="720" w:type="dxa"/>
            <w:tcBorders>
              <w:top w:val="single" w:sz="4" w:space="0" w:color="auto"/>
              <w:left w:val="single" w:sz="4" w:space="0" w:color="auto"/>
              <w:bottom w:val="single" w:sz="4" w:space="0" w:color="auto"/>
              <w:right w:val="single" w:sz="4" w:space="0" w:color="auto"/>
            </w:tcBorders>
          </w:tcPr>
          <w:p w14:paraId="2F4660E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9FF4AB1"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1E12F9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EA50D4"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lang w:val="hy-AM"/>
              </w:rPr>
              <w:t>՝</w:t>
            </w:r>
            <w:r w:rsidRPr="005E1F72">
              <w:rPr>
                <w:rFonts w:ascii="GHEA Grapalat" w:hAnsi="GHEA Grapalat"/>
                <w:sz w:val="20"/>
                <w:szCs w:val="20"/>
              </w:rPr>
              <w:t xml:space="preserve"> </w:t>
            </w:r>
          </w:p>
          <w:p w14:paraId="662B7A41"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բանկ</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2CFDF40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ստորագրվում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334B2F" w:rsidRPr="005E1F72" w14:paraId="0D548B7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CDFCF89" w14:textId="77777777" w:rsidR="00334B2F" w:rsidRPr="005E1F72" w:rsidRDefault="00334B2F" w:rsidP="00CB0ADE">
            <w:pP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129977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3A4316D"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091F3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
          <w:p w14:paraId="61FEEA6D"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կնիքի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առկայության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B743E07" w14:textId="77777777" w:rsidR="00334B2F" w:rsidRPr="005E1F72" w:rsidRDefault="00334B2F" w:rsidP="00CB0ADE">
            <w:pPr>
              <w:jc w:val="center"/>
              <w:rPr>
                <w:rFonts w:ascii="GHEA Grapalat" w:hAnsi="GHEA Grapalat"/>
                <w:sz w:val="20"/>
                <w:szCs w:val="20"/>
                <w:lang w:val="hy-AM"/>
              </w:rPr>
            </w:pPr>
            <w:proofErr w:type="spellStart"/>
            <w:r w:rsidRPr="005E1F72">
              <w:rPr>
                <w:rFonts w:ascii="GHEA Grapalat" w:hAnsi="GHEA Grapalat"/>
                <w:sz w:val="20"/>
                <w:szCs w:val="20"/>
              </w:rPr>
              <w:t>կնքվում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lang w:val="hy-AM"/>
              </w:rPr>
              <w:t xml:space="preserve"> </w:t>
            </w:r>
          </w:p>
          <w:p w14:paraId="057C51A3"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բանկ ներկայացնելիս</w:t>
            </w:r>
          </w:p>
        </w:tc>
      </w:tr>
      <w:tr w:rsidR="00334B2F" w:rsidRPr="005E1F72" w14:paraId="79304FE0" w14:textId="77777777" w:rsidTr="00CB0ADE">
        <w:tc>
          <w:tcPr>
            <w:tcW w:w="720" w:type="dxa"/>
            <w:tcBorders>
              <w:top w:val="single" w:sz="4" w:space="0" w:color="auto"/>
              <w:left w:val="single" w:sz="4" w:space="0" w:color="auto"/>
              <w:bottom w:val="single" w:sz="4" w:space="0" w:color="auto"/>
              <w:right w:val="single" w:sz="4" w:space="0" w:color="auto"/>
            </w:tcBorders>
          </w:tcPr>
          <w:p w14:paraId="7F7654D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A2112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աշխատակցի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977E20C"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27D61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7E4C906F"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lang w:val="hy-AM"/>
              </w:rPr>
              <w:t>ը</w:t>
            </w:r>
            <w:r w:rsidRPr="005E1F72">
              <w:rPr>
                <w:rFonts w:ascii="GHEA Grapalat" w:hAnsi="GHEA Grapalat"/>
                <w:sz w:val="20"/>
                <w:szCs w:val="20"/>
              </w:rPr>
              <w:t xml:space="preserve">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լի</w:t>
            </w:r>
            <w:proofErr w:type="spellStart"/>
            <w:r w:rsidRPr="005E1F72">
              <w:rPr>
                <w:rFonts w:ascii="GHEA Grapalat" w:hAnsi="GHEA Grapalat"/>
                <w:sz w:val="20"/>
                <w:szCs w:val="20"/>
              </w:rPr>
              <w:t>նելու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A4DE3FD" w14:textId="77777777" w:rsidR="00334B2F" w:rsidRPr="005E1F72" w:rsidRDefault="00334B2F" w:rsidP="00CB0ADE">
            <w:pPr>
              <w:jc w:val="center"/>
              <w:rPr>
                <w:rFonts w:ascii="GHEA Grapalat" w:hAnsi="GHEA Grapalat"/>
                <w:sz w:val="20"/>
                <w:szCs w:val="20"/>
              </w:rPr>
            </w:pPr>
          </w:p>
        </w:tc>
      </w:tr>
      <w:tr w:rsidR="00334B2F" w:rsidRPr="005E1F72" w14:paraId="6A94053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D7544F4" w14:textId="77777777" w:rsidR="00334B2F" w:rsidRPr="005E1F72" w:rsidRDefault="00334B2F" w:rsidP="00CB0ADE">
            <w:pPr>
              <w:rPr>
                <w:rFonts w:ascii="GHEA Grapalat" w:hAnsi="GHEA Grapalat"/>
                <w:sz w:val="20"/>
                <w:szCs w:val="20"/>
              </w:rPr>
            </w:pPr>
            <w:r w:rsidRPr="005E1F72">
              <w:rPr>
                <w:rFonts w:ascii="GHEA Grapalat" w:hAnsi="GHEA Grapalat"/>
                <w:sz w:val="20"/>
                <w:szCs w:val="20"/>
              </w:rPr>
              <w:lastRenderedPageBreak/>
              <w:t>2</w:t>
            </w:r>
            <w:r w:rsidRPr="005E1F72">
              <w:rPr>
                <w:rFonts w:ascii="GHEA Grapalat" w:hAnsi="GHEA Grapalat"/>
                <w:sz w:val="20"/>
                <w:szCs w:val="20"/>
                <w:lang w:val="hy-AM"/>
              </w:rPr>
              <w:t>3</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6E312CB"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r w:rsidRPr="005E1F72">
              <w:rPr>
                <w:rFonts w:ascii="GHEA Grapalat" w:hAnsi="GHEA Grapalat"/>
                <w:sz w:val="20"/>
                <w:szCs w:val="20"/>
                <w:lang w:val="hy-AM"/>
              </w:rPr>
              <w:t>դրոշմա</w:t>
            </w:r>
            <w:proofErr w:type="spellStart"/>
            <w:r w:rsidRPr="005E1F72">
              <w:rPr>
                <w:rFonts w:ascii="GHEA Grapalat" w:hAnsi="GHEA Grapalat"/>
                <w:sz w:val="20"/>
                <w:szCs w:val="20"/>
              </w:rPr>
              <w:t>կնիքը</w:t>
            </w:r>
            <w:proofErr w:type="spellEnd"/>
            <w:r w:rsidRPr="005E1F7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054BA87"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84C38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694D0C7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lang w:val="hy-AM"/>
              </w:rPr>
              <w:t>ը</w:t>
            </w:r>
            <w:r w:rsidRPr="005E1F72">
              <w:rPr>
                <w:rFonts w:ascii="GHEA Grapalat" w:hAnsi="GHEA Grapalat"/>
                <w:sz w:val="20"/>
                <w:szCs w:val="20"/>
              </w:rPr>
              <w:t xml:space="preserve">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լի</w:t>
            </w:r>
            <w:proofErr w:type="spellStart"/>
            <w:r w:rsidRPr="005E1F72">
              <w:rPr>
                <w:rFonts w:ascii="GHEA Grapalat" w:hAnsi="GHEA Grapalat"/>
                <w:sz w:val="20"/>
                <w:szCs w:val="20"/>
              </w:rPr>
              <w:t>նելու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BE3507F" w14:textId="77777777" w:rsidR="00334B2F" w:rsidRPr="005E1F72" w:rsidRDefault="00334B2F" w:rsidP="00CB0ADE">
            <w:pPr>
              <w:jc w:val="center"/>
              <w:rPr>
                <w:rFonts w:ascii="GHEA Grapalat" w:hAnsi="GHEA Grapalat"/>
                <w:sz w:val="20"/>
                <w:szCs w:val="20"/>
              </w:rPr>
            </w:pPr>
          </w:p>
        </w:tc>
      </w:tr>
      <w:tr w:rsidR="00334B2F" w:rsidRPr="005E1F72" w14:paraId="217EA606" w14:textId="77777777" w:rsidTr="00CB0ADE">
        <w:tc>
          <w:tcPr>
            <w:tcW w:w="720" w:type="dxa"/>
            <w:tcBorders>
              <w:top w:val="single" w:sz="4" w:space="0" w:color="auto"/>
              <w:left w:val="single" w:sz="4" w:space="0" w:color="auto"/>
              <w:bottom w:val="single" w:sz="4" w:space="0" w:color="auto"/>
              <w:right w:val="single" w:sz="4" w:space="0" w:color="auto"/>
            </w:tcBorders>
          </w:tcPr>
          <w:p w14:paraId="4B999441"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w:t>
            </w:r>
            <w:r w:rsidRPr="005E1F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DD96A10"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8C6C997"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30A7A1"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4E9BBC68"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կատարման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ամսաթիվը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ժամը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4797B16E" w14:textId="77777777" w:rsidR="00334B2F" w:rsidRPr="005E1F72" w:rsidRDefault="00334B2F" w:rsidP="00CB0ADE">
            <w:pPr>
              <w:jc w:val="center"/>
              <w:rPr>
                <w:rFonts w:ascii="GHEA Grapalat" w:hAnsi="GHEA Grapalat"/>
                <w:sz w:val="20"/>
                <w:szCs w:val="20"/>
              </w:rPr>
            </w:pPr>
          </w:p>
        </w:tc>
      </w:tr>
      <w:tr w:rsidR="00334B2F" w:rsidRPr="005E1F72" w14:paraId="04B2E262" w14:textId="77777777" w:rsidTr="00CB0ADE">
        <w:tc>
          <w:tcPr>
            <w:tcW w:w="720" w:type="dxa"/>
            <w:tcBorders>
              <w:top w:val="single" w:sz="4" w:space="0" w:color="auto"/>
              <w:left w:val="single" w:sz="4" w:space="0" w:color="auto"/>
              <w:bottom w:val="single" w:sz="4" w:space="0" w:color="auto"/>
              <w:right w:val="single" w:sz="4" w:space="0" w:color="auto"/>
            </w:tcBorders>
          </w:tcPr>
          <w:p w14:paraId="12B3FE9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E3A822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աշխատակցի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59F0A5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5BDFEF"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3CAA75C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lang w:val="hy-AM"/>
              </w:rPr>
              <w:t xml:space="preserve">ը </w:t>
            </w:r>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w:t>
            </w:r>
            <w:proofErr w:type="spellStart"/>
            <w:r w:rsidRPr="005E1F72">
              <w:rPr>
                <w:rFonts w:ascii="GHEA Grapalat" w:hAnsi="GHEA Grapalat"/>
                <w:sz w:val="20"/>
                <w:szCs w:val="20"/>
              </w:rPr>
              <w:t>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w:t>
            </w:r>
            <w:proofErr w:type="spellStart"/>
            <w:r w:rsidRPr="005E1F72">
              <w:rPr>
                <w:rFonts w:ascii="GHEA Grapalat" w:hAnsi="GHEA Grapalat"/>
                <w:sz w:val="20"/>
                <w:szCs w:val="20"/>
              </w:rPr>
              <w:t>աշխատակցի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274C4E8" w14:textId="77777777" w:rsidR="00334B2F" w:rsidRPr="005E1F72" w:rsidRDefault="00334B2F" w:rsidP="00CB0ADE">
            <w:pPr>
              <w:jc w:val="center"/>
              <w:rPr>
                <w:rFonts w:ascii="GHEA Grapalat" w:hAnsi="GHEA Grapalat"/>
                <w:sz w:val="20"/>
                <w:szCs w:val="20"/>
              </w:rPr>
            </w:pPr>
          </w:p>
        </w:tc>
      </w:tr>
      <w:tr w:rsidR="00334B2F" w:rsidRPr="005E1F72" w14:paraId="123C8F44" w14:textId="77777777" w:rsidTr="00CB0ADE">
        <w:tc>
          <w:tcPr>
            <w:tcW w:w="720" w:type="dxa"/>
            <w:tcBorders>
              <w:top w:val="single" w:sz="4" w:space="0" w:color="auto"/>
              <w:left w:val="single" w:sz="4" w:space="0" w:color="auto"/>
              <w:bottom w:val="single" w:sz="4" w:space="0" w:color="auto"/>
              <w:right w:val="single" w:sz="4" w:space="0" w:color="auto"/>
            </w:tcBorders>
          </w:tcPr>
          <w:p w14:paraId="5DA384D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52D2C7C"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շահառռւին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r w:rsidRPr="005E1F72">
              <w:rPr>
                <w:rFonts w:ascii="GHEA Grapalat" w:hAnsi="GHEA Grapalat"/>
                <w:sz w:val="20"/>
                <w:szCs w:val="20"/>
                <w:lang w:val="hy-AM"/>
              </w:rPr>
              <w:t>դրոշմա</w:t>
            </w:r>
            <w:proofErr w:type="spellStart"/>
            <w:r w:rsidRPr="005E1F7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108A36"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92E21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ոչ </w:t>
            </w:r>
            <w:proofErr w:type="spellStart"/>
            <w:r w:rsidRPr="005E1F72">
              <w:rPr>
                <w:rFonts w:ascii="GHEA Grapalat" w:hAnsi="GHEA Grapalat"/>
                <w:sz w:val="20"/>
                <w:szCs w:val="20"/>
              </w:rPr>
              <w:t>պարտադիր</w:t>
            </w:r>
            <w:proofErr w:type="spellEnd"/>
          </w:p>
          <w:p w14:paraId="17F7F667"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վերջինիս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w:t>
            </w:r>
            <w:proofErr w:type="spellStart"/>
            <w:r w:rsidRPr="005E1F72">
              <w:rPr>
                <w:rFonts w:ascii="GHEA Grapalat" w:hAnsi="GHEA Grapalat"/>
                <w:sz w:val="20"/>
                <w:szCs w:val="20"/>
              </w:rPr>
              <w:t>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դրոշմակնիքը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EB49ECB" w14:textId="77777777" w:rsidR="00334B2F" w:rsidRPr="005E1F72" w:rsidRDefault="00334B2F" w:rsidP="00CB0ADE">
            <w:pPr>
              <w:jc w:val="center"/>
              <w:rPr>
                <w:rFonts w:ascii="GHEA Grapalat" w:hAnsi="GHEA Grapalat"/>
                <w:sz w:val="20"/>
                <w:szCs w:val="20"/>
              </w:rPr>
            </w:pPr>
          </w:p>
        </w:tc>
      </w:tr>
      <w:tr w:rsidR="00334B2F" w:rsidRPr="000E3911" w14:paraId="0DB835C8" w14:textId="77777777" w:rsidTr="00CB0ADE">
        <w:tc>
          <w:tcPr>
            <w:tcW w:w="720" w:type="dxa"/>
            <w:tcBorders>
              <w:top w:val="single" w:sz="4" w:space="0" w:color="auto"/>
              <w:left w:val="single" w:sz="4" w:space="0" w:color="auto"/>
              <w:bottom w:val="single" w:sz="4" w:space="0" w:color="auto"/>
              <w:right w:val="single" w:sz="4" w:space="0" w:color="auto"/>
            </w:tcBorders>
          </w:tcPr>
          <w:p w14:paraId="3850DC0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116A8FB"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շահառռւին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ամսաթիվը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ժամը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D5D58E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27BCA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ոչ </w:t>
            </w:r>
            <w:proofErr w:type="spellStart"/>
            <w:r w:rsidRPr="005E1F72">
              <w:rPr>
                <w:rFonts w:ascii="GHEA Grapalat" w:hAnsi="GHEA Grapalat"/>
                <w:sz w:val="20"/>
                <w:szCs w:val="20"/>
              </w:rPr>
              <w:t>պարտադիր</w:t>
            </w:r>
            <w:proofErr w:type="spellEnd"/>
          </w:p>
          <w:p w14:paraId="1C7E2C3D" w14:textId="77777777" w:rsidR="00334B2F" w:rsidRPr="000E3911"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վերջինիս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w:t>
            </w:r>
            <w:proofErr w:type="spellStart"/>
            <w:r w:rsidRPr="005E1F72">
              <w:rPr>
                <w:rFonts w:ascii="GHEA Grapalat" w:hAnsi="GHEA Grapalat"/>
                <w:sz w:val="20"/>
                <w:szCs w:val="20"/>
              </w:rPr>
              <w:t>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սույն տվյալները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են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73EF83" w14:textId="77777777" w:rsidR="00334B2F" w:rsidRPr="000E3911" w:rsidRDefault="00334B2F" w:rsidP="00CB0ADE">
            <w:pPr>
              <w:jc w:val="center"/>
              <w:rPr>
                <w:rFonts w:ascii="GHEA Grapalat" w:hAnsi="GHEA Grapalat"/>
                <w:sz w:val="20"/>
                <w:szCs w:val="20"/>
              </w:rPr>
            </w:pPr>
          </w:p>
        </w:tc>
      </w:tr>
    </w:tbl>
    <w:p w14:paraId="6EF3EE2E" w14:textId="77777777" w:rsidR="00334B2F" w:rsidRPr="000F4414" w:rsidRDefault="00334B2F" w:rsidP="00334B2F">
      <w:pPr>
        <w:pStyle w:val="BodyTextIndent"/>
        <w:jc w:val="right"/>
        <w:rPr>
          <w:rFonts w:ascii="GHEA Grapalat" w:hAnsi="GHEA Grapalat" w:cs="Sylfaen"/>
          <w:i w:val="0"/>
          <w:lang w:val="en-US"/>
        </w:rPr>
      </w:pPr>
    </w:p>
    <w:p w14:paraId="1F054137" w14:textId="77777777" w:rsidR="00334B2F" w:rsidRPr="000E3911" w:rsidRDefault="00334B2F" w:rsidP="00334B2F">
      <w:pPr>
        <w:pStyle w:val="BodyTextIndent"/>
        <w:jc w:val="right"/>
        <w:rPr>
          <w:rFonts w:ascii="GHEA Grapalat" w:hAnsi="GHEA Grapalat" w:cs="Sylfaen"/>
          <w:i w:val="0"/>
          <w:lang w:val="en-US"/>
        </w:rPr>
      </w:pPr>
    </w:p>
    <w:p w14:paraId="27A3A10A" w14:textId="77777777" w:rsidR="00334B2F" w:rsidRPr="000E3911" w:rsidRDefault="00334B2F" w:rsidP="00334B2F">
      <w:pPr>
        <w:pStyle w:val="BodyTextIndent"/>
        <w:jc w:val="right"/>
        <w:rPr>
          <w:rFonts w:ascii="GHEA Grapalat" w:hAnsi="GHEA Grapalat" w:cs="Sylfaen"/>
          <w:i w:val="0"/>
          <w:lang w:val="en-US"/>
        </w:rPr>
      </w:pPr>
    </w:p>
    <w:p w14:paraId="4B65D01A" w14:textId="77777777" w:rsidR="00334B2F" w:rsidRPr="000E3911" w:rsidRDefault="00334B2F" w:rsidP="00334B2F">
      <w:pPr>
        <w:pStyle w:val="BodyTextIndent"/>
        <w:jc w:val="right"/>
        <w:rPr>
          <w:rFonts w:ascii="GHEA Grapalat" w:hAnsi="GHEA Grapalat" w:cs="Sylfaen"/>
          <w:i w:val="0"/>
          <w:lang w:val="en-US"/>
        </w:rPr>
      </w:pPr>
    </w:p>
    <w:p w14:paraId="661109F6" w14:textId="77777777" w:rsidR="00E66AA9" w:rsidRDefault="00E66AA9" w:rsidP="00EF3662">
      <w:pPr>
        <w:pStyle w:val="BodyTextIndent3"/>
        <w:spacing w:line="240" w:lineRule="auto"/>
        <w:jc w:val="right"/>
        <w:rPr>
          <w:rFonts w:ascii="GHEA Grapalat" w:hAnsi="GHEA Grapalat" w:cs="Sylfaen"/>
          <w:b/>
          <w:lang w:val="hy-AM"/>
        </w:rPr>
      </w:pPr>
    </w:p>
    <w:p w14:paraId="36B817DB" w14:textId="77777777" w:rsidR="00E66AA9" w:rsidRDefault="00E66AA9" w:rsidP="00EF3662">
      <w:pPr>
        <w:pStyle w:val="BodyTextIndent3"/>
        <w:spacing w:line="240" w:lineRule="auto"/>
        <w:jc w:val="right"/>
        <w:rPr>
          <w:rFonts w:ascii="GHEA Grapalat" w:hAnsi="GHEA Grapalat" w:cs="Sylfaen"/>
          <w:b/>
          <w:lang w:val="hy-AM"/>
        </w:rPr>
      </w:pPr>
    </w:p>
    <w:p w14:paraId="4F77FF34" w14:textId="77777777" w:rsidR="00E66AA9" w:rsidRDefault="00E66AA9" w:rsidP="00EF3662">
      <w:pPr>
        <w:pStyle w:val="BodyTextIndent3"/>
        <w:spacing w:line="240" w:lineRule="auto"/>
        <w:jc w:val="right"/>
        <w:rPr>
          <w:rFonts w:ascii="GHEA Grapalat" w:hAnsi="GHEA Grapalat" w:cs="Sylfaen"/>
          <w:b/>
          <w:lang w:val="hy-AM"/>
        </w:rPr>
      </w:pPr>
    </w:p>
    <w:p w14:paraId="49865524" w14:textId="77777777" w:rsidR="00E66AA9" w:rsidRDefault="00E66AA9" w:rsidP="00EF3662">
      <w:pPr>
        <w:pStyle w:val="BodyTextIndent3"/>
        <w:spacing w:line="240" w:lineRule="auto"/>
        <w:jc w:val="right"/>
        <w:rPr>
          <w:rFonts w:ascii="GHEA Grapalat" w:hAnsi="GHEA Grapalat" w:cs="Sylfaen"/>
          <w:b/>
          <w:lang w:val="hy-AM"/>
        </w:rPr>
      </w:pPr>
    </w:p>
    <w:p w14:paraId="417D2B75" w14:textId="77777777" w:rsidR="00E66AA9" w:rsidRDefault="00E66AA9" w:rsidP="00EF3662">
      <w:pPr>
        <w:pStyle w:val="BodyTextIndent3"/>
        <w:spacing w:line="240" w:lineRule="auto"/>
        <w:jc w:val="right"/>
        <w:rPr>
          <w:rFonts w:ascii="GHEA Grapalat" w:hAnsi="GHEA Grapalat" w:cs="Sylfaen"/>
          <w:b/>
          <w:lang w:val="hy-AM"/>
        </w:rPr>
      </w:pPr>
    </w:p>
    <w:p w14:paraId="79F8F820" w14:textId="77777777" w:rsidR="00E66AA9" w:rsidRDefault="00E66AA9" w:rsidP="00EF3662">
      <w:pPr>
        <w:pStyle w:val="BodyTextIndent3"/>
        <w:spacing w:line="240" w:lineRule="auto"/>
        <w:jc w:val="right"/>
        <w:rPr>
          <w:rFonts w:ascii="GHEA Grapalat" w:hAnsi="GHEA Grapalat" w:cs="Sylfaen"/>
          <w:b/>
          <w:lang w:val="hy-AM"/>
        </w:rPr>
      </w:pPr>
    </w:p>
    <w:p w14:paraId="5F53CE8C" w14:textId="77777777" w:rsidR="00E66AA9" w:rsidRDefault="00E66AA9" w:rsidP="00EF3662">
      <w:pPr>
        <w:pStyle w:val="BodyTextIndent3"/>
        <w:spacing w:line="240" w:lineRule="auto"/>
        <w:jc w:val="right"/>
        <w:rPr>
          <w:rFonts w:ascii="GHEA Grapalat" w:hAnsi="GHEA Grapalat" w:cs="Sylfaen"/>
          <w:b/>
          <w:lang w:val="hy-AM"/>
        </w:rPr>
      </w:pPr>
    </w:p>
    <w:p w14:paraId="2D27B27E" w14:textId="77777777" w:rsidR="00E66AA9" w:rsidRDefault="00E66AA9" w:rsidP="00EF3662">
      <w:pPr>
        <w:pStyle w:val="BodyTextIndent3"/>
        <w:spacing w:line="240" w:lineRule="auto"/>
        <w:jc w:val="right"/>
        <w:rPr>
          <w:rFonts w:ascii="GHEA Grapalat" w:hAnsi="GHEA Grapalat" w:cs="Sylfaen"/>
          <w:b/>
          <w:lang w:val="hy-AM"/>
        </w:rPr>
      </w:pPr>
    </w:p>
    <w:p w14:paraId="66F7593F" w14:textId="77777777" w:rsidR="00E66AA9" w:rsidRDefault="00E66AA9" w:rsidP="00EF3662">
      <w:pPr>
        <w:pStyle w:val="BodyTextIndent3"/>
        <w:spacing w:line="240" w:lineRule="auto"/>
        <w:jc w:val="right"/>
        <w:rPr>
          <w:rFonts w:ascii="GHEA Grapalat" w:hAnsi="GHEA Grapalat" w:cs="Sylfaen"/>
          <w:b/>
          <w:lang w:val="hy-AM"/>
        </w:rPr>
      </w:pPr>
    </w:p>
    <w:p w14:paraId="3A27BF0C" w14:textId="77777777" w:rsidR="00E66AA9" w:rsidRDefault="00E66AA9" w:rsidP="00EF3662">
      <w:pPr>
        <w:pStyle w:val="BodyTextIndent3"/>
        <w:spacing w:line="240" w:lineRule="auto"/>
        <w:jc w:val="right"/>
        <w:rPr>
          <w:rFonts w:ascii="GHEA Grapalat" w:hAnsi="GHEA Grapalat" w:cs="Sylfaen"/>
          <w:b/>
          <w:lang w:val="hy-AM"/>
        </w:rPr>
      </w:pPr>
    </w:p>
    <w:p w14:paraId="21D8FE30" w14:textId="77777777" w:rsidR="00E66AA9" w:rsidRDefault="00E66AA9" w:rsidP="00EF3662">
      <w:pPr>
        <w:pStyle w:val="BodyTextIndent3"/>
        <w:spacing w:line="240" w:lineRule="auto"/>
        <w:jc w:val="right"/>
        <w:rPr>
          <w:rFonts w:ascii="GHEA Grapalat" w:hAnsi="GHEA Grapalat" w:cs="Sylfaen"/>
          <w:b/>
          <w:lang w:val="hy-AM"/>
        </w:rPr>
      </w:pPr>
    </w:p>
    <w:p w14:paraId="1C9C2E36" w14:textId="77777777" w:rsidR="00E66AA9" w:rsidRDefault="00E66AA9" w:rsidP="00EF3662">
      <w:pPr>
        <w:pStyle w:val="BodyTextIndent3"/>
        <w:spacing w:line="240" w:lineRule="auto"/>
        <w:jc w:val="right"/>
        <w:rPr>
          <w:rFonts w:ascii="GHEA Grapalat" w:hAnsi="GHEA Grapalat" w:cs="Sylfaen"/>
          <w:b/>
          <w:lang w:val="hy-AM"/>
        </w:rPr>
      </w:pPr>
    </w:p>
    <w:p w14:paraId="3ECAECC6" w14:textId="77777777" w:rsidR="00071D1C" w:rsidRPr="000B4CF4" w:rsidRDefault="00071D1C" w:rsidP="00EF3662">
      <w:pPr>
        <w:pStyle w:val="BodyTextIndent3"/>
        <w:spacing w:line="240" w:lineRule="auto"/>
        <w:jc w:val="right"/>
        <w:rPr>
          <w:rFonts w:ascii="GHEA Grapalat" w:hAnsi="GHEA Grapalat" w:cs="Sylfaen"/>
          <w:b/>
          <w:lang w:val="hy-AM"/>
        </w:rPr>
      </w:pPr>
      <w:r w:rsidRPr="005E1F72">
        <w:rPr>
          <w:rFonts w:ascii="GHEA Grapalat" w:hAnsi="GHEA Grapalat" w:cs="Sylfaen"/>
          <w:b/>
          <w:lang w:val="hy-AM"/>
        </w:rPr>
        <w:t xml:space="preserve">Հավելված </w:t>
      </w:r>
      <w:r w:rsidR="00177245" w:rsidRPr="000B4CF4">
        <w:rPr>
          <w:rFonts w:ascii="GHEA Grapalat" w:hAnsi="GHEA Grapalat" w:cs="Sylfaen"/>
          <w:b/>
          <w:lang w:val="hy-AM"/>
        </w:rPr>
        <w:t>6</w:t>
      </w:r>
    </w:p>
    <w:p w14:paraId="09EA49CA" w14:textId="2851F856" w:rsidR="00071D1C" w:rsidRPr="000E2660" w:rsidRDefault="000521E1" w:rsidP="00EF3662">
      <w:pPr>
        <w:pStyle w:val="BodyTextIndent3"/>
        <w:spacing w:line="240" w:lineRule="auto"/>
        <w:jc w:val="right"/>
        <w:rPr>
          <w:rFonts w:ascii="GHEA Grapalat" w:hAnsi="GHEA Grapalat" w:cs="Sylfaen"/>
          <w:b/>
          <w:highlight w:val="yellow"/>
          <w:lang w:val="hy-AM"/>
        </w:rPr>
      </w:pPr>
      <w:r w:rsidRPr="000E2660">
        <w:rPr>
          <w:rFonts w:ascii="GHEA Grapalat" w:hAnsi="GHEA Grapalat" w:cs="Sylfaen"/>
          <w:b/>
          <w:highlight w:val="yellow"/>
          <w:lang w:val="hy-AM"/>
        </w:rPr>
        <w:t>«</w:t>
      </w:r>
      <w:r w:rsidR="00A05E6A" w:rsidRPr="000E2660">
        <w:rPr>
          <w:rFonts w:ascii="GHEA Grapalat" w:hAnsi="GHEA Grapalat"/>
          <w:b/>
          <w:highlight w:val="yellow"/>
          <w:lang w:val="hy-AM"/>
        </w:rPr>
        <w:t>ԵՔ-ԳՀԱՊՁԲ-2</w:t>
      </w:r>
      <w:r w:rsidR="006931BD" w:rsidRPr="000E2660">
        <w:rPr>
          <w:rFonts w:ascii="GHEA Grapalat" w:hAnsi="GHEA Grapalat"/>
          <w:b/>
          <w:highlight w:val="yellow"/>
          <w:lang w:val="hy-AM"/>
        </w:rPr>
        <w:t>6</w:t>
      </w:r>
      <w:r w:rsidR="00A05E6A" w:rsidRPr="000E2660">
        <w:rPr>
          <w:rFonts w:ascii="GHEA Grapalat" w:hAnsi="GHEA Grapalat"/>
          <w:b/>
          <w:highlight w:val="yellow"/>
          <w:lang w:val="hy-AM"/>
        </w:rPr>
        <w:t>/</w:t>
      </w:r>
      <w:r w:rsidR="006931BD" w:rsidRPr="000E2660">
        <w:rPr>
          <w:rFonts w:ascii="GHEA Grapalat" w:hAnsi="GHEA Grapalat"/>
          <w:b/>
          <w:highlight w:val="yellow"/>
          <w:lang w:val="hy-AM"/>
        </w:rPr>
        <w:t>3</w:t>
      </w:r>
      <w:r w:rsidR="00071D1C" w:rsidRPr="000E2660">
        <w:rPr>
          <w:rFonts w:ascii="GHEA Grapalat" w:hAnsi="GHEA Grapalat" w:cs="Sylfaen"/>
          <w:b/>
          <w:highlight w:val="yellow"/>
          <w:lang w:val="hy-AM"/>
        </w:rPr>
        <w:t>»</w:t>
      </w:r>
      <w:r w:rsidR="00130202" w:rsidRPr="000E2660">
        <w:rPr>
          <w:rFonts w:ascii="GHEA Grapalat" w:hAnsi="GHEA Grapalat" w:cs="Sylfaen"/>
          <w:b/>
          <w:highlight w:val="yellow"/>
          <w:lang w:val="hy-AM"/>
        </w:rPr>
        <w:t>*</w:t>
      </w:r>
      <w:r w:rsidR="00071D1C" w:rsidRPr="000E2660">
        <w:rPr>
          <w:rFonts w:ascii="GHEA Grapalat" w:hAnsi="GHEA Grapalat" w:cs="Sylfaen"/>
          <w:b/>
          <w:highlight w:val="yellow"/>
          <w:lang w:val="hy-AM"/>
        </w:rPr>
        <w:t xml:space="preserve">  ծածկագրով</w:t>
      </w:r>
    </w:p>
    <w:p w14:paraId="7C1D8666" w14:textId="188C02A4" w:rsidR="00071D1C" w:rsidRPr="005E1F72" w:rsidRDefault="00F0744D" w:rsidP="00EF3662">
      <w:pPr>
        <w:pStyle w:val="BodyTextIndent3"/>
        <w:spacing w:line="240" w:lineRule="auto"/>
        <w:jc w:val="right"/>
        <w:rPr>
          <w:rFonts w:ascii="GHEA Grapalat" w:hAnsi="GHEA Grapalat" w:cs="Sylfaen"/>
          <w:b/>
          <w:lang w:val="hy-AM"/>
        </w:rPr>
      </w:pPr>
      <w:r w:rsidRPr="000E2660">
        <w:rPr>
          <w:rFonts w:ascii="GHEA Grapalat" w:hAnsi="GHEA Grapalat" w:cs="Sylfaen"/>
          <w:b/>
          <w:highlight w:val="yellow"/>
          <w:lang w:val="hy-AM"/>
        </w:rPr>
        <w:t>գնանշման հարցման</w:t>
      </w:r>
      <w:r>
        <w:rPr>
          <w:rFonts w:ascii="GHEA Grapalat" w:hAnsi="GHEA Grapalat" w:cs="Sylfaen"/>
          <w:b/>
          <w:lang w:val="hy-AM"/>
        </w:rPr>
        <w:t xml:space="preserve"> </w:t>
      </w:r>
      <w:r w:rsidR="00071D1C" w:rsidRPr="005E1F72">
        <w:rPr>
          <w:rFonts w:ascii="GHEA Grapalat" w:hAnsi="GHEA Grapalat" w:cs="Sylfaen"/>
          <w:b/>
          <w:lang w:val="hy-AM"/>
        </w:rPr>
        <w:t>հրավերի</w:t>
      </w:r>
    </w:p>
    <w:p w14:paraId="13B9E3DB" w14:textId="77777777" w:rsidR="00071D1C" w:rsidRPr="005E1F72" w:rsidRDefault="00071D1C" w:rsidP="00EF3662">
      <w:pPr>
        <w:jc w:val="right"/>
        <w:rPr>
          <w:rFonts w:ascii="GHEA Grapalat" w:hAnsi="GHEA Grapalat"/>
          <w:i/>
          <w:sz w:val="20"/>
          <w:lang w:val="hy-AM"/>
        </w:rPr>
      </w:pPr>
    </w:p>
    <w:p w14:paraId="51644803" w14:textId="443A300E" w:rsidR="00071D1C" w:rsidRPr="005E1F72" w:rsidRDefault="00071D1C" w:rsidP="00EF3662">
      <w:pPr>
        <w:ind w:left="-142" w:firstLine="142"/>
        <w:jc w:val="center"/>
        <w:rPr>
          <w:rFonts w:ascii="GHEA Grapalat" w:hAnsi="GHEA Grapalat"/>
          <w:b/>
          <w:sz w:val="22"/>
          <w:lang w:val="hy-AM"/>
        </w:rPr>
      </w:pPr>
      <w:r w:rsidRPr="005E1F72">
        <w:rPr>
          <w:rFonts w:ascii="GHEA Grapalat" w:hAnsi="GHEA Grapalat" w:cs="Sylfaen"/>
          <w:b/>
          <w:sz w:val="22"/>
          <w:lang w:val="hy-AM"/>
        </w:rPr>
        <w:t>ԱՊՐԱՆՔԻ ՄԱՏԱԿԱՐԱՐՄԱՆ</w:t>
      </w:r>
    </w:p>
    <w:p w14:paraId="0F2B7B60" w14:textId="77777777" w:rsidR="00071D1C" w:rsidRPr="005E1F72" w:rsidRDefault="00071D1C" w:rsidP="00EF3662">
      <w:pPr>
        <w:ind w:left="-142" w:firstLine="142"/>
        <w:jc w:val="center"/>
        <w:rPr>
          <w:rFonts w:ascii="GHEA Grapalat" w:hAnsi="GHEA Grapalat" w:cs="Times Armenian"/>
          <w:b/>
          <w:lang w:val="hy-AM"/>
        </w:rPr>
      </w:pPr>
      <w:r w:rsidRPr="005E1F72">
        <w:rPr>
          <w:rFonts w:ascii="GHEA Grapalat" w:hAnsi="GHEA Grapalat" w:cs="Sylfaen"/>
          <w:b/>
          <w:sz w:val="22"/>
          <w:lang w:val="hy-AM"/>
        </w:rPr>
        <w:t>ՊԱՅՄԱՆԱԳԻՐ</w:t>
      </w:r>
      <w:r w:rsidRPr="005E1F72">
        <w:rPr>
          <w:rFonts w:ascii="GHEA Grapalat" w:hAnsi="GHEA Grapalat" w:cs="Times Armenian"/>
          <w:b/>
          <w:sz w:val="22"/>
          <w:lang w:val="hy-AM"/>
        </w:rPr>
        <w:t xml:space="preserve">   </w:t>
      </w:r>
    </w:p>
    <w:p w14:paraId="1228D504" w14:textId="77777777" w:rsidR="00071D1C" w:rsidRDefault="00071D1C" w:rsidP="00EF3662">
      <w:pPr>
        <w:ind w:left="-142" w:firstLine="142"/>
        <w:jc w:val="center"/>
        <w:rPr>
          <w:rFonts w:ascii="GHEA Grapalat" w:hAnsi="GHEA Grapalat"/>
          <w:b/>
          <w:u w:val="single"/>
          <w:lang w:val="hy-AM"/>
        </w:rPr>
      </w:pPr>
      <w:r w:rsidRPr="005E1F72">
        <w:rPr>
          <w:rFonts w:ascii="GHEA Grapalat" w:hAnsi="GHEA Grapalat"/>
          <w:b/>
          <w:lang w:val="hy-AM"/>
        </w:rPr>
        <w:t xml:space="preserve">N </w:t>
      </w:r>
      <w:r w:rsidRPr="005E1F72">
        <w:rPr>
          <w:rFonts w:ascii="GHEA Grapalat" w:hAnsi="GHEA Grapalat"/>
          <w:b/>
          <w:u w:val="single"/>
          <w:lang w:val="hy-AM"/>
        </w:rPr>
        <w:tab/>
      </w:r>
      <w:r w:rsidRPr="005E1F72">
        <w:rPr>
          <w:rFonts w:ascii="GHEA Grapalat" w:hAnsi="GHEA Grapalat"/>
          <w:b/>
          <w:u w:val="single"/>
          <w:lang w:val="hy-AM"/>
        </w:rPr>
        <w:tab/>
      </w:r>
      <w:r w:rsidRPr="005E1F72">
        <w:rPr>
          <w:rFonts w:ascii="GHEA Grapalat" w:hAnsi="GHEA Grapalat"/>
          <w:b/>
          <w:u w:val="single"/>
          <w:lang w:val="hy-AM"/>
        </w:rPr>
        <w:tab/>
      </w:r>
      <w:r w:rsidRPr="005E1F72">
        <w:rPr>
          <w:rFonts w:ascii="GHEA Grapalat" w:hAnsi="GHEA Grapalat"/>
          <w:b/>
          <w:u w:val="single"/>
          <w:lang w:val="hy-AM"/>
        </w:rPr>
        <w:tab/>
      </w:r>
    </w:p>
    <w:p w14:paraId="6976BA46" w14:textId="77777777" w:rsidR="00305869" w:rsidRDefault="00305869" w:rsidP="00EF3662">
      <w:pPr>
        <w:ind w:left="-142" w:firstLine="142"/>
        <w:jc w:val="center"/>
        <w:rPr>
          <w:rFonts w:ascii="GHEA Grapalat" w:hAnsi="GHEA Grapalat"/>
          <w:b/>
          <w:u w:val="single"/>
          <w:lang w:val="hy-AM"/>
        </w:rPr>
      </w:pPr>
    </w:p>
    <w:p w14:paraId="5A25445D" w14:textId="77777777" w:rsidR="00305869" w:rsidRPr="005E1F72" w:rsidRDefault="00305869" w:rsidP="00305869">
      <w:pPr>
        <w:tabs>
          <w:tab w:val="left" w:pos="720"/>
          <w:tab w:val="left" w:pos="1440"/>
          <w:tab w:val="left" w:pos="8865"/>
        </w:tabs>
        <w:jc w:val="both"/>
        <w:rPr>
          <w:rFonts w:ascii="GHEA Grapalat" w:hAnsi="GHEA Grapalat" w:cs="Sylfaen"/>
          <w:sz w:val="20"/>
          <w:lang w:val="hy-AM"/>
        </w:rPr>
      </w:pPr>
      <w:r w:rsidRPr="005E1F72">
        <w:rPr>
          <w:rFonts w:ascii="GHEA Grapalat" w:hAnsi="GHEA Grapalat" w:cs="Sylfaen"/>
          <w:sz w:val="20"/>
          <w:lang w:val="hy-AM"/>
        </w:rPr>
        <w:t xml:space="preserve">         ք. </w:t>
      </w:r>
      <w:r w:rsidRPr="005E1F72">
        <w:rPr>
          <w:rFonts w:ascii="GHEA Grapalat" w:hAnsi="GHEA Grapalat" w:cs="Sylfaen"/>
          <w:sz w:val="20"/>
          <w:u w:val="single"/>
          <w:lang w:val="hy-AM"/>
        </w:rPr>
        <w:t xml:space="preserve">           </w:t>
      </w:r>
      <w:r w:rsidRPr="005E1F72">
        <w:rPr>
          <w:rFonts w:ascii="GHEA Grapalat" w:hAnsi="GHEA Grapalat" w:cs="Sylfaen"/>
          <w:sz w:val="20"/>
          <w:lang w:val="hy-AM"/>
        </w:rPr>
        <w:t xml:space="preserve">                                                                                          </w:t>
      </w:r>
      <w:r w:rsidRPr="005E1F72">
        <w:rPr>
          <w:rFonts w:ascii="GHEA Grapalat" w:hAnsi="GHEA Grapalat"/>
          <w:lang w:val="hy-AM"/>
        </w:rPr>
        <w:t>«</w:t>
      </w:r>
      <w:r w:rsidRPr="005E1F72">
        <w:rPr>
          <w:rFonts w:ascii="GHEA Grapalat" w:hAnsi="GHEA Grapalat"/>
          <w:u w:val="single"/>
          <w:lang w:val="hy-AM"/>
        </w:rPr>
        <w:t xml:space="preserve">     </w:t>
      </w:r>
      <w:r w:rsidRPr="005E1F72">
        <w:rPr>
          <w:rFonts w:ascii="GHEA Grapalat" w:hAnsi="GHEA Grapalat"/>
          <w:lang w:val="hy-AM"/>
        </w:rPr>
        <w:t xml:space="preserve">» </w:t>
      </w:r>
      <w:r w:rsidRPr="005E1F72">
        <w:rPr>
          <w:rFonts w:ascii="GHEA Grapalat" w:hAnsi="GHEA Grapalat"/>
          <w:u w:val="single"/>
          <w:lang w:val="hy-AM"/>
        </w:rPr>
        <w:t xml:space="preserve">          </w:t>
      </w:r>
      <w:r w:rsidRPr="005E1F72">
        <w:rPr>
          <w:rFonts w:ascii="GHEA Grapalat" w:hAnsi="GHEA Grapalat"/>
          <w:lang w:val="hy-AM"/>
        </w:rPr>
        <w:t xml:space="preserve"> </w:t>
      </w:r>
      <w:r w:rsidRPr="005E1F72">
        <w:rPr>
          <w:rFonts w:ascii="GHEA Grapalat" w:hAnsi="GHEA Grapalat" w:cs="Sylfaen"/>
          <w:sz w:val="20"/>
          <w:lang w:val="hy-AM"/>
        </w:rPr>
        <w:t>20   թ.</w:t>
      </w:r>
    </w:p>
    <w:p w14:paraId="62BC7887" w14:textId="77777777" w:rsidR="00305869" w:rsidRPr="005E1F72" w:rsidRDefault="00305869" w:rsidP="00305869">
      <w:pPr>
        <w:tabs>
          <w:tab w:val="left" w:pos="720"/>
          <w:tab w:val="left" w:pos="1440"/>
          <w:tab w:val="left" w:pos="8865"/>
        </w:tabs>
        <w:jc w:val="both"/>
        <w:rPr>
          <w:rFonts w:ascii="GHEA Grapalat" w:hAnsi="GHEA Grapalat" w:cs="Sylfaen"/>
          <w:sz w:val="20"/>
          <w:lang w:val="hy-AM"/>
        </w:rPr>
      </w:pPr>
    </w:p>
    <w:p w14:paraId="7368BD97" w14:textId="77777777" w:rsidR="00305869" w:rsidRPr="005E1F72" w:rsidRDefault="00305869" w:rsidP="00305869">
      <w:pPr>
        <w:ind w:firstLine="720"/>
        <w:jc w:val="both"/>
        <w:rPr>
          <w:rFonts w:ascii="GHEA Grapalat" w:hAnsi="GHEA Grapalat"/>
          <w:sz w:val="20"/>
          <w:lang w:val="hy-AM"/>
        </w:rPr>
      </w:pPr>
      <w:r w:rsidRPr="005E1F72">
        <w:rPr>
          <w:rFonts w:ascii="GHEA Grapalat" w:hAnsi="GHEA Grapalat"/>
          <w:u w:val="single"/>
          <w:lang w:val="hy-AM"/>
        </w:rPr>
        <w:t xml:space="preserve">______                         </w:t>
      </w:r>
      <w:r w:rsidRPr="005E1F72">
        <w:rPr>
          <w:rFonts w:ascii="GHEA Grapalat" w:hAnsi="GHEA Grapalat"/>
          <w:sz w:val="20"/>
          <w:lang w:val="hy-AM"/>
        </w:rPr>
        <w:t>-ը ի դեմս _____</w:t>
      </w:r>
      <w:r w:rsidRPr="005E1F72">
        <w:rPr>
          <w:rFonts w:ascii="GHEA Grapalat" w:hAnsi="GHEA Grapalat"/>
          <w:sz w:val="20"/>
          <w:u w:val="single"/>
          <w:lang w:val="hy-AM"/>
        </w:rPr>
        <w:t xml:space="preserve">                     </w:t>
      </w:r>
      <w:r w:rsidRPr="005E1F72">
        <w:rPr>
          <w:rFonts w:ascii="GHEA Grapalat" w:hAnsi="GHEA Grapalat"/>
          <w:sz w:val="20"/>
          <w:lang w:val="hy-AM"/>
        </w:rPr>
        <w:t>-ի, որը գործում է</w:t>
      </w:r>
      <w:r w:rsidRPr="005E1F72">
        <w:rPr>
          <w:rFonts w:ascii="GHEA Grapalat" w:hAnsi="GHEA Grapalat"/>
          <w:sz w:val="20"/>
          <w:u w:val="single"/>
          <w:lang w:val="hy-AM"/>
        </w:rPr>
        <w:t xml:space="preserve">                                    </w:t>
      </w:r>
      <w:r w:rsidRPr="005E1F72">
        <w:rPr>
          <w:rFonts w:ascii="GHEA Grapalat" w:hAnsi="GHEA Grapalat"/>
          <w:sz w:val="20"/>
          <w:lang w:val="hy-AM"/>
        </w:rPr>
        <w:t xml:space="preserve">-ի կանոնադրության հիման վրա, այսուհետ </w:t>
      </w:r>
      <w:r w:rsidRPr="005E1F72">
        <w:rPr>
          <w:rFonts w:ascii="GHEA Grapalat" w:hAnsi="GHEA Grapalat"/>
          <w:lang w:val="hy-AM"/>
        </w:rPr>
        <w:t>«</w:t>
      </w:r>
      <w:r w:rsidRPr="005E1F72">
        <w:rPr>
          <w:rFonts w:ascii="GHEA Grapalat" w:hAnsi="GHEA Grapalat"/>
          <w:sz w:val="20"/>
          <w:lang w:val="hy-AM"/>
        </w:rPr>
        <w:t>Գնորդ</w:t>
      </w:r>
      <w:r w:rsidRPr="005E1F72">
        <w:rPr>
          <w:rFonts w:ascii="GHEA Grapalat" w:hAnsi="GHEA Grapalat"/>
          <w:lang w:val="hy-AM"/>
        </w:rPr>
        <w:t>»</w:t>
      </w:r>
      <w:r w:rsidRPr="005E1F72">
        <w:rPr>
          <w:rFonts w:ascii="GHEA Grapalat" w:hAnsi="GHEA Grapalat"/>
          <w:sz w:val="20"/>
          <w:lang w:val="hy-AM"/>
        </w:rPr>
        <w:t xml:space="preserve">, մի կողմից,  և __________________-ը, ի դեմս տնօրեն _____________________-ի, որը գործում է </w:t>
      </w:r>
      <w:r w:rsidRPr="005E1F72">
        <w:rPr>
          <w:rFonts w:ascii="GHEA Grapalat" w:hAnsi="GHEA Grapalat"/>
          <w:sz w:val="20"/>
          <w:u w:val="single"/>
          <w:lang w:val="hy-AM"/>
        </w:rPr>
        <w:t xml:space="preserve">                       </w:t>
      </w:r>
      <w:r w:rsidRPr="005E1F72">
        <w:rPr>
          <w:rFonts w:ascii="GHEA Grapalat" w:hAnsi="GHEA Grapalat"/>
          <w:sz w:val="20"/>
          <w:lang w:val="hy-AM"/>
        </w:rPr>
        <w:t xml:space="preserve">-ի կանոնադրության հիման վրա, այսուհետ </w:t>
      </w:r>
      <w:r w:rsidRPr="005E1F72">
        <w:rPr>
          <w:rFonts w:ascii="GHEA Grapalat" w:hAnsi="GHEA Grapalat"/>
          <w:lang w:val="hy-AM"/>
        </w:rPr>
        <w:t>«</w:t>
      </w:r>
      <w:r w:rsidRPr="005E1F72">
        <w:rPr>
          <w:rFonts w:ascii="GHEA Grapalat" w:hAnsi="GHEA Grapalat"/>
          <w:sz w:val="20"/>
          <w:lang w:val="hy-AM"/>
        </w:rPr>
        <w:t>Վաճառող</w:t>
      </w:r>
      <w:r w:rsidRPr="005E1F72">
        <w:rPr>
          <w:rFonts w:ascii="GHEA Grapalat" w:hAnsi="GHEA Grapalat"/>
          <w:lang w:val="hy-AM"/>
        </w:rPr>
        <w:t>»</w:t>
      </w:r>
      <w:r w:rsidRPr="005E1F72">
        <w:rPr>
          <w:rFonts w:ascii="GHEA Grapalat" w:hAnsi="GHEA Grapalat"/>
          <w:sz w:val="20"/>
          <w:lang w:val="hy-AM"/>
        </w:rPr>
        <w:t xml:space="preserve"> մյուս կողմից, կնքեցին սույն պայմանագիրը հետևյալի մասին։</w:t>
      </w:r>
    </w:p>
    <w:p w14:paraId="143E2EF0" w14:textId="77777777" w:rsidR="00305869" w:rsidRPr="005E1F72" w:rsidRDefault="00305869" w:rsidP="00305869">
      <w:pPr>
        <w:ind w:firstLine="709"/>
        <w:jc w:val="both"/>
        <w:rPr>
          <w:rFonts w:ascii="GHEA Grapalat" w:hAnsi="GHEA Grapalat"/>
          <w:b/>
          <w:sz w:val="20"/>
          <w:lang w:val="hy-AM"/>
        </w:rPr>
      </w:pPr>
    </w:p>
    <w:p w14:paraId="309B6203" w14:textId="77777777" w:rsidR="00305869" w:rsidRPr="005E1F72" w:rsidRDefault="00305869" w:rsidP="00305869">
      <w:pPr>
        <w:ind w:firstLine="709"/>
        <w:jc w:val="center"/>
        <w:rPr>
          <w:rFonts w:ascii="GHEA Grapalat" w:hAnsi="GHEA Grapalat" w:cs="Times Armenian"/>
          <w:b/>
          <w:sz w:val="20"/>
          <w:lang w:val="hy-AM"/>
        </w:rPr>
      </w:pPr>
      <w:r w:rsidRPr="005E1F72">
        <w:rPr>
          <w:rFonts w:ascii="GHEA Grapalat" w:hAnsi="GHEA Grapalat"/>
          <w:b/>
          <w:sz w:val="20"/>
          <w:lang w:val="hy-AM"/>
        </w:rPr>
        <w:t xml:space="preserve">1. </w:t>
      </w:r>
      <w:r w:rsidRPr="005E1F72">
        <w:rPr>
          <w:rFonts w:ascii="GHEA Grapalat" w:hAnsi="GHEA Grapalat" w:cs="Sylfaen"/>
          <w:b/>
          <w:sz w:val="20"/>
          <w:lang w:val="hy-AM"/>
        </w:rPr>
        <w:t>ՊԱՅՄԱՆԱԳՐԻ</w:t>
      </w:r>
      <w:r w:rsidRPr="005E1F72">
        <w:rPr>
          <w:rFonts w:ascii="GHEA Grapalat" w:hAnsi="GHEA Grapalat" w:cs="Times Armenian"/>
          <w:b/>
          <w:sz w:val="20"/>
          <w:lang w:val="hy-AM"/>
        </w:rPr>
        <w:t xml:space="preserve"> </w:t>
      </w:r>
      <w:r w:rsidRPr="005E1F72">
        <w:rPr>
          <w:rFonts w:ascii="GHEA Grapalat" w:hAnsi="GHEA Grapalat" w:cs="Sylfaen"/>
          <w:b/>
          <w:sz w:val="20"/>
          <w:lang w:val="hy-AM"/>
        </w:rPr>
        <w:t>ԱՌԱՐԿԱՆ</w:t>
      </w:r>
    </w:p>
    <w:p w14:paraId="540BE91A" w14:textId="77777777" w:rsidR="00305869" w:rsidRPr="005E1F72" w:rsidRDefault="00305869" w:rsidP="00305869">
      <w:pPr>
        <w:ind w:firstLine="709"/>
        <w:jc w:val="center"/>
        <w:rPr>
          <w:rFonts w:ascii="GHEA Grapalat" w:hAnsi="GHEA Grapalat" w:cs="Times Armenian"/>
          <w:b/>
          <w:sz w:val="20"/>
          <w:lang w:val="hy-AM"/>
        </w:rPr>
      </w:pPr>
    </w:p>
    <w:p w14:paraId="67FA6661" w14:textId="77777777" w:rsidR="00305869" w:rsidRPr="005E1F72" w:rsidRDefault="00305869" w:rsidP="00305869">
      <w:pPr>
        <w:ind w:firstLine="709"/>
        <w:jc w:val="both"/>
        <w:rPr>
          <w:rFonts w:ascii="GHEA Grapalat" w:hAnsi="GHEA Grapalat" w:cs="Times Armenian"/>
          <w:sz w:val="20"/>
          <w:lang w:val="hy-AM"/>
        </w:rPr>
      </w:pPr>
      <w:r w:rsidRPr="005E1F72">
        <w:rPr>
          <w:rFonts w:ascii="GHEA Grapalat" w:hAnsi="GHEA Grapalat"/>
          <w:sz w:val="20"/>
          <w:lang w:val="hy-AM"/>
        </w:rPr>
        <w:t xml:space="preserve">1.1. </w:t>
      </w:r>
      <w:r w:rsidRPr="005E1F72">
        <w:rPr>
          <w:rFonts w:ascii="GHEA Grapalat" w:hAnsi="GHEA Grapalat" w:cs="Sylfaen"/>
          <w:sz w:val="20"/>
          <w:lang w:val="hy-AM"/>
        </w:rPr>
        <w:t>Վաճառողը</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պարտավորվում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սույն</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պայմանա</w:t>
      </w:r>
      <w:r w:rsidRPr="005E1F72">
        <w:rPr>
          <w:rFonts w:ascii="GHEA Grapalat" w:hAnsi="GHEA Grapalat" w:cs="Times Armenian"/>
          <w:sz w:val="20"/>
          <w:lang w:val="hy-AM"/>
        </w:rPr>
        <w:t>գ</w:t>
      </w:r>
      <w:r w:rsidRPr="005E1F72">
        <w:rPr>
          <w:rFonts w:ascii="GHEA Grapalat" w:hAnsi="GHEA Grapalat" w:cs="Sylfaen"/>
          <w:sz w:val="20"/>
          <w:lang w:val="hy-AM"/>
        </w:rPr>
        <w:t>րով (այսուհետ</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պայմանա</w:t>
      </w:r>
      <w:r w:rsidRPr="005E1F72">
        <w:rPr>
          <w:rFonts w:ascii="GHEA Grapalat" w:hAnsi="GHEA Grapalat" w:cs="Times Armenian"/>
          <w:sz w:val="20"/>
          <w:lang w:val="hy-AM"/>
        </w:rPr>
        <w:t>գ</w:t>
      </w:r>
      <w:r w:rsidRPr="005E1F72">
        <w:rPr>
          <w:rFonts w:ascii="GHEA Grapalat" w:hAnsi="GHEA Grapalat" w:cs="Sylfaen"/>
          <w:sz w:val="20"/>
          <w:lang w:val="hy-AM"/>
        </w:rPr>
        <w:t>իր) սահմանված</w:t>
      </w:r>
      <w:r w:rsidRPr="005E1F72">
        <w:rPr>
          <w:rFonts w:ascii="GHEA Grapalat" w:hAnsi="GHEA Grapalat" w:cs="Times Armenian"/>
          <w:sz w:val="20"/>
          <w:lang w:val="hy-AM"/>
        </w:rPr>
        <w:t xml:space="preserve">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 </w:t>
      </w:r>
      <w:r w:rsidRPr="005E1F72">
        <w:rPr>
          <w:rFonts w:ascii="GHEA Grapalat" w:hAnsi="GHEA Grapalat" w:cs="Sylfaen"/>
          <w:sz w:val="20"/>
          <w:lang w:val="hy-AM"/>
        </w:rPr>
        <w:t>Գնորդին</w:t>
      </w:r>
      <w:r w:rsidRPr="005E1F72">
        <w:rPr>
          <w:rFonts w:ascii="GHEA Grapalat" w:hAnsi="GHEA Grapalat" w:cs="Times Armenian"/>
          <w:sz w:val="20"/>
          <w:lang w:val="hy-AM"/>
        </w:rPr>
        <w:t xml:space="preserve"> </w:t>
      </w:r>
      <w:r w:rsidRPr="005E1F72">
        <w:rPr>
          <w:rFonts w:ascii="GHEA Grapalat" w:hAnsi="GHEA Grapalat" w:cs="Sylfaen"/>
          <w:sz w:val="20"/>
          <w:lang w:val="hy-AM"/>
        </w:rPr>
        <w:t>մատակարարել</w:t>
      </w:r>
      <w:r w:rsidRPr="005E1F72">
        <w:rPr>
          <w:rFonts w:ascii="GHEA Grapalat" w:hAnsi="GHEA Grapalat" w:cs="Times Armenian"/>
          <w:sz w:val="20"/>
          <w:lang w:val="hy-AM"/>
        </w:rPr>
        <w:t xml:space="preserve"> պ</w:t>
      </w:r>
      <w:r w:rsidRPr="005E1F72">
        <w:rPr>
          <w:rFonts w:ascii="GHEA Grapalat" w:hAnsi="GHEA Grapalat" w:cs="Sylfaen"/>
          <w:sz w:val="20"/>
          <w:lang w:val="hy-AM"/>
        </w:rPr>
        <w:t>այմանա</w:t>
      </w:r>
      <w:r w:rsidRPr="005E1F72">
        <w:rPr>
          <w:rFonts w:ascii="GHEA Grapalat" w:hAnsi="GHEA Grapalat"/>
          <w:sz w:val="20"/>
          <w:lang w:val="hy-AM"/>
        </w:rPr>
        <w:t>գ</w:t>
      </w:r>
      <w:r w:rsidRPr="005E1F72">
        <w:rPr>
          <w:rFonts w:ascii="GHEA Grapalat" w:hAnsi="GHEA Grapalat" w:cs="Sylfaen"/>
          <w:sz w:val="20"/>
          <w:lang w:val="hy-AM"/>
        </w:rPr>
        <w:t>րի</w:t>
      </w:r>
      <w:r w:rsidRPr="005E1F72">
        <w:rPr>
          <w:rFonts w:ascii="GHEA Grapalat" w:hAnsi="GHEA Grapalat" w:cs="Times Armenian"/>
          <w:sz w:val="20"/>
          <w:lang w:val="hy-AM"/>
        </w:rPr>
        <w:t xml:space="preserve"> N 1 </w:t>
      </w:r>
      <w:r w:rsidRPr="005E1F72">
        <w:rPr>
          <w:rFonts w:ascii="GHEA Grapalat" w:hAnsi="GHEA Grapalat" w:cs="Sylfaen"/>
          <w:sz w:val="20"/>
          <w:lang w:val="hy-AM"/>
        </w:rPr>
        <w:t>հավելվածով`</w:t>
      </w:r>
      <w:r w:rsidRPr="005E1F72">
        <w:rPr>
          <w:rFonts w:ascii="GHEA Grapalat" w:hAnsi="GHEA Grapalat" w:cs="Times Armenian"/>
          <w:sz w:val="20"/>
          <w:lang w:val="hy-AM"/>
        </w:rPr>
        <w:t xml:space="preserve"> </w:t>
      </w:r>
      <w:r w:rsidRPr="005E1F72">
        <w:rPr>
          <w:rFonts w:ascii="GHEA Grapalat" w:hAnsi="GHEA Grapalat" w:cs="Sylfaen"/>
          <w:sz w:val="20"/>
          <w:lang w:val="hy-AM"/>
        </w:rPr>
        <w:t>Տեխնիկական</w:t>
      </w:r>
      <w:r w:rsidRPr="005E1F72">
        <w:rPr>
          <w:rFonts w:ascii="GHEA Grapalat" w:hAnsi="GHEA Grapalat" w:cs="Times Armenian"/>
          <w:sz w:val="20"/>
          <w:lang w:val="hy-AM"/>
        </w:rPr>
        <w:t xml:space="preserve"> </w:t>
      </w:r>
      <w:r w:rsidRPr="005E1F72">
        <w:rPr>
          <w:rFonts w:ascii="GHEA Grapalat" w:hAnsi="GHEA Grapalat" w:cs="Sylfaen"/>
          <w:sz w:val="20"/>
          <w:lang w:val="hy-AM"/>
        </w:rPr>
        <w:t>բնութա</w:t>
      </w:r>
      <w:r w:rsidRPr="005E1F72">
        <w:rPr>
          <w:rFonts w:ascii="GHEA Grapalat" w:hAnsi="GHEA Grapalat" w:cs="Times Armenian"/>
          <w:sz w:val="20"/>
          <w:lang w:val="hy-AM"/>
        </w:rPr>
        <w:t>գի</w:t>
      </w:r>
      <w:r w:rsidRPr="005E1F72">
        <w:rPr>
          <w:rFonts w:ascii="GHEA Grapalat" w:hAnsi="GHEA Grapalat" w:cs="Sylfaen"/>
          <w:sz w:val="20"/>
          <w:lang w:val="hy-AM"/>
        </w:rPr>
        <w:t>ր-գնման</w:t>
      </w:r>
      <w:r w:rsidRPr="00AD4D17">
        <w:rPr>
          <w:rFonts w:ascii="GHEA Grapalat" w:hAnsi="GHEA Grapalat" w:cs="Sylfaen"/>
          <w:sz w:val="20"/>
          <w:lang w:val="hy-AM"/>
        </w:rPr>
        <w:t xml:space="preserve"> </w:t>
      </w:r>
      <w:r w:rsidRPr="005E1F72">
        <w:rPr>
          <w:rFonts w:ascii="GHEA Grapalat" w:hAnsi="GHEA Grapalat" w:cs="Sylfaen"/>
          <w:sz w:val="20"/>
          <w:lang w:val="hy-AM"/>
        </w:rPr>
        <w:t>ժամանակացու</w:t>
      </w:r>
      <w:r>
        <w:rPr>
          <w:rFonts w:ascii="GHEA Grapalat" w:hAnsi="GHEA Grapalat" w:cs="Sylfaen"/>
          <w:sz w:val="20"/>
          <w:lang w:val="hy-AM"/>
        </w:rPr>
        <w:t>յ</w:t>
      </w:r>
      <w:r w:rsidRPr="005E1F72">
        <w:rPr>
          <w:rFonts w:ascii="GHEA Grapalat" w:hAnsi="GHEA Grapalat" w:cs="Sylfaen"/>
          <w:sz w:val="20"/>
          <w:lang w:val="hy-AM"/>
        </w:rPr>
        <w:t>ցով նախատեսված</w:t>
      </w:r>
      <w:r w:rsidRPr="005E1F72">
        <w:rPr>
          <w:rFonts w:ascii="GHEA Grapalat" w:hAnsi="GHEA Grapalat" w:cs="Times Armenian"/>
          <w:sz w:val="20"/>
          <w:lang w:val="hy-AM"/>
        </w:rPr>
        <w:t xml:space="preserve"> ապրանքը (այսուհետ` ապրանք), </w:t>
      </w:r>
      <w:r w:rsidRPr="005E1F72">
        <w:rPr>
          <w:rFonts w:ascii="GHEA Grapalat" w:hAnsi="GHEA Grapalat" w:cs="Sylfaen"/>
          <w:sz w:val="20"/>
          <w:lang w:val="hy-AM"/>
        </w:rPr>
        <w:t>իսկ</w:t>
      </w:r>
      <w:r w:rsidRPr="005E1F72">
        <w:rPr>
          <w:rFonts w:ascii="GHEA Grapalat" w:hAnsi="GHEA Grapalat" w:cs="Times Armenian"/>
          <w:sz w:val="20"/>
          <w:lang w:val="hy-AM"/>
        </w:rPr>
        <w:t xml:space="preserve"> </w:t>
      </w:r>
      <w:r w:rsidRPr="005E1F72">
        <w:rPr>
          <w:rFonts w:ascii="GHEA Grapalat" w:hAnsi="GHEA Grapalat" w:cs="Sylfaen"/>
          <w:sz w:val="20"/>
          <w:lang w:val="hy-AM"/>
        </w:rPr>
        <w:t>Գնորդը</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պարտավորվում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ընդունել</w:t>
      </w:r>
      <w:r w:rsidRPr="005E1F72">
        <w:rPr>
          <w:rFonts w:ascii="GHEA Grapalat" w:hAnsi="GHEA Grapalat" w:cs="Times Armenian"/>
          <w:sz w:val="20"/>
          <w:lang w:val="hy-AM"/>
        </w:rPr>
        <w:t xml:space="preserve"> ա</w:t>
      </w:r>
      <w:r w:rsidRPr="005E1F72">
        <w:rPr>
          <w:rFonts w:ascii="GHEA Grapalat" w:hAnsi="GHEA Grapalat" w:cs="Sylfaen"/>
          <w:sz w:val="20"/>
          <w:lang w:val="hy-AM"/>
        </w:rPr>
        <w:t>պրանքը</w:t>
      </w:r>
      <w:r w:rsidRPr="005E1F72">
        <w:rPr>
          <w:rFonts w:ascii="GHEA Grapalat" w:hAnsi="GHEA Grapalat" w:cs="Times Armenian"/>
          <w:sz w:val="20"/>
          <w:lang w:val="hy-AM"/>
        </w:rPr>
        <w:t xml:space="preserve"> </w:t>
      </w:r>
      <w:r w:rsidRPr="005E1F72">
        <w:rPr>
          <w:rFonts w:ascii="GHEA Grapalat" w:hAnsi="GHEA Grapalat" w:cs="Sylfaen"/>
          <w:sz w:val="20"/>
          <w:lang w:val="hy-AM"/>
        </w:rPr>
        <w:t>և</w:t>
      </w:r>
      <w:r w:rsidRPr="005E1F72">
        <w:rPr>
          <w:rFonts w:ascii="GHEA Grapalat" w:hAnsi="GHEA Grapalat" w:cs="Times Armenian"/>
          <w:sz w:val="20"/>
          <w:lang w:val="hy-AM"/>
        </w:rPr>
        <w:t xml:space="preserve"> </w:t>
      </w:r>
      <w:r w:rsidRPr="005E1F72">
        <w:rPr>
          <w:rFonts w:ascii="GHEA Grapalat" w:hAnsi="GHEA Grapalat" w:cs="Sylfaen"/>
          <w:sz w:val="20"/>
          <w:lang w:val="hy-AM"/>
        </w:rPr>
        <w:t>վճարել</w:t>
      </w:r>
      <w:r w:rsidRPr="005E1F72">
        <w:rPr>
          <w:rFonts w:ascii="GHEA Grapalat" w:hAnsi="GHEA Grapalat" w:cs="Times Armenian"/>
          <w:sz w:val="20"/>
          <w:lang w:val="hy-AM"/>
        </w:rPr>
        <w:t xml:space="preserve"> </w:t>
      </w:r>
      <w:r w:rsidRPr="005E1F72">
        <w:rPr>
          <w:rFonts w:ascii="GHEA Grapalat" w:hAnsi="GHEA Grapalat" w:cs="Sylfaen"/>
          <w:sz w:val="20"/>
          <w:lang w:val="hy-AM"/>
        </w:rPr>
        <w:t>դրա</w:t>
      </w:r>
      <w:r w:rsidRPr="005E1F72">
        <w:rPr>
          <w:rFonts w:ascii="GHEA Grapalat" w:hAnsi="GHEA Grapalat" w:cs="Times Armenian"/>
          <w:sz w:val="20"/>
          <w:lang w:val="hy-AM"/>
        </w:rPr>
        <w:t xml:space="preserve"> </w:t>
      </w:r>
      <w:r w:rsidRPr="005E1F72">
        <w:rPr>
          <w:rFonts w:ascii="GHEA Grapalat" w:hAnsi="GHEA Grapalat" w:cs="Sylfaen"/>
          <w:sz w:val="20"/>
          <w:lang w:val="hy-AM"/>
        </w:rPr>
        <w:t>համար</w:t>
      </w:r>
      <w:r w:rsidRPr="005E1F72">
        <w:rPr>
          <w:rFonts w:ascii="GHEA Grapalat" w:hAnsi="GHEA Grapalat" w:cs="Times Armenian"/>
          <w:sz w:val="20"/>
          <w:lang w:val="hy-AM"/>
        </w:rPr>
        <w:t xml:space="preserve">։ </w:t>
      </w:r>
    </w:p>
    <w:p w14:paraId="0C369293" w14:textId="77777777" w:rsidR="00305869" w:rsidRPr="005E1F72" w:rsidRDefault="00305869" w:rsidP="00305869">
      <w:pPr>
        <w:ind w:firstLine="709"/>
        <w:jc w:val="both"/>
        <w:rPr>
          <w:rFonts w:ascii="GHEA Grapalat" w:hAnsi="GHEA Grapalat" w:cs="Times Armenian"/>
          <w:sz w:val="20"/>
          <w:lang w:val="hy-AM"/>
        </w:rPr>
      </w:pPr>
    </w:p>
    <w:p w14:paraId="24A1C421" w14:textId="77777777" w:rsidR="00305869" w:rsidRPr="005E1F72" w:rsidRDefault="00305869" w:rsidP="00305869">
      <w:pPr>
        <w:ind w:firstLine="709"/>
        <w:jc w:val="both"/>
        <w:rPr>
          <w:rFonts w:ascii="GHEA Grapalat" w:hAnsi="GHEA Grapalat"/>
          <w:b/>
          <w:sz w:val="20"/>
          <w:lang w:val="hy-AM"/>
        </w:rPr>
      </w:pPr>
      <w:r w:rsidRPr="005E1F72">
        <w:rPr>
          <w:rFonts w:ascii="GHEA Grapalat" w:hAnsi="GHEA Grapalat"/>
          <w:sz w:val="20"/>
          <w:lang w:val="hy-AM"/>
        </w:rPr>
        <w:tab/>
      </w:r>
      <w:r w:rsidRPr="005E1F72">
        <w:rPr>
          <w:rFonts w:ascii="GHEA Grapalat" w:hAnsi="GHEA Grapalat"/>
          <w:b/>
          <w:sz w:val="20"/>
          <w:lang w:val="hy-AM"/>
        </w:rPr>
        <w:t>2. ԿՈՂՄԵՐԻ ԻՐԱՎՈՒՆՔՆԵՐԸ ԵՎ ՊԱՐՏԱԿԱՆՈՒԹՅՈՒՆՆԵՐԸ</w:t>
      </w:r>
    </w:p>
    <w:p w14:paraId="6CEDFEB3" w14:textId="77777777" w:rsidR="00305869" w:rsidRPr="005E1F72" w:rsidRDefault="00305869" w:rsidP="00305869">
      <w:pPr>
        <w:ind w:firstLine="709"/>
        <w:jc w:val="both"/>
        <w:rPr>
          <w:rFonts w:ascii="GHEA Grapalat" w:hAnsi="GHEA Grapalat"/>
          <w:sz w:val="20"/>
          <w:lang w:val="hy-AM"/>
        </w:rPr>
      </w:pPr>
    </w:p>
    <w:p w14:paraId="01511BA2" w14:textId="77777777" w:rsidR="00305869" w:rsidRPr="005E1F72" w:rsidRDefault="00305869" w:rsidP="00305869">
      <w:pPr>
        <w:ind w:firstLine="709"/>
        <w:jc w:val="both"/>
        <w:rPr>
          <w:rFonts w:ascii="GHEA Grapalat" w:hAnsi="GHEA Grapalat"/>
          <w:b/>
          <w:sz w:val="20"/>
          <w:lang w:val="hy-AM"/>
        </w:rPr>
      </w:pPr>
      <w:r w:rsidRPr="005E1F72">
        <w:rPr>
          <w:rFonts w:ascii="GHEA Grapalat" w:hAnsi="GHEA Grapalat"/>
          <w:b/>
          <w:sz w:val="20"/>
          <w:lang w:val="hy-AM"/>
        </w:rPr>
        <w:t>2.1 Գնորդն իրավունք ունի`</w:t>
      </w:r>
    </w:p>
    <w:p w14:paraId="1F9DBA0B" w14:textId="59353B4D"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5E1F72">
        <w:rPr>
          <w:rFonts w:ascii="GHEA Grapalat" w:hAnsi="GHEA Grapalat"/>
          <w:sz w:val="20"/>
          <w:u w:val="single"/>
          <w:lang w:val="hy-AM"/>
        </w:rPr>
        <w:t xml:space="preserve">  </w:t>
      </w:r>
      <w:r w:rsidR="00AB1E90" w:rsidRPr="0070580D">
        <w:rPr>
          <w:rFonts w:ascii="GHEA Grapalat" w:hAnsi="GHEA Grapalat"/>
          <w:sz w:val="20"/>
          <w:highlight w:val="yellow"/>
          <w:u w:val="single"/>
          <w:lang w:val="hy-AM"/>
        </w:rPr>
        <w:t>5</w:t>
      </w:r>
      <w:r w:rsidRPr="005E1F72">
        <w:rPr>
          <w:rFonts w:ascii="GHEA Grapalat" w:hAnsi="GHEA Grapalat"/>
          <w:sz w:val="20"/>
          <w:u w:val="single"/>
          <w:lang w:val="hy-AM"/>
        </w:rPr>
        <w:t xml:space="preserve">   </w:t>
      </w:r>
      <w:r w:rsidRPr="005E1F72">
        <w:rPr>
          <w:rFonts w:ascii="GHEA Grapalat" w:hAnsi="GHEA Grapalat"/>
          <w:sz w:val="20"/>
          <w:lang w:val="hy-AM"/>
        </w:rPr>
        <w:t xml:space="preserve"> օրից ավելի:</w:t>
      </w:r>
    </w:p>
    <w:p w14:paraId="00F70793"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1FEA4DA3"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ա) պահանջել հատուցելու ապրանքի անպատշաճ որակի լինելու պատճառով իր կատարած ծախսերը.</w:t>
      </w:r>
    </w:p>
    <w:p w14:paraId="7AB11D06"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77B362B7"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գ) հրաժարվել պայմանագիրը կատարելուց և պահանջել վերադարձնելու ապրանքի համար վճարված գումարը:</w:t>
      </w:r>
    </w:p>
    <w:p w14:paraId="37DF0A48"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 xml:space="preserve">2.1.3 Եթե հանձնվել է պայմանագրով որոշվածից պակաս քանակի ապրանք, ապա` </w:t>
      </w:r>
    </w:p>
    <w:p w14:paraId="029A331E"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ա)  պահանջել լրացնելու ապրանքի պակաս հանձնված քանակը,</w:t>
      </w:r>
    </w:p>
    <w:p w14:paraId="70A7B9E5"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6D9388A4"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2.1.4 Եթե հանձնվել է տեսակի պայմանի խախտմամբ ապրանք,  իր ընտրությամբ`</w:t>
      </w:r>
    </w:p>
    <w:p w14:paraId="4FEDF57C"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76EF8443"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5DB205F5"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119B7F85"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1D0FA900"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7CD3335F" w14:textId="77777777" w:rsidR="00305869" w:rsidRPr="005E1F72" w:rsidRDefault="00305869" w:rsidP="00305869">
      <w:pPr>
        <w:tabs>
          <w:tab w:val="left" w:pos="720"/>
        </w:tabs>
        <w:ind w:firstLine="709"/>
        <w:jc w:val="both"/>
        <w:rPr>
          <w:rFonts w:ascii="GHEA Grapalat" w:hAnsi="GHEA Grapalat"/>
          <w:sz w:val="20"/>
          <w:lang w:val="hy-AM"/>
        </w:rPr>
      </w:pPr>
      <w:r w:rsidRPr="005E1F72">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D66C390" w14:textId="77777777" w:rsidR="00305869" w:rsidRPr="005E1F72" w:rsidRDefault="00305869" w:rsidP="00305869">
      <w:pPr>
        <w:tabs>
          <w:tab w:val="left" w:pos="720"/>
        </w:tabs>
        <w:ind w:firstLine="709"/>
        <w:jc w:val="both"/>
        <w:rPr>
          <w:rFonts w:ascii="GHEA Grapalat" w:hAnsi="GHEA Grapalat"/>
          <w:sz w:val="20"/>
          <w:lang w:val="hy-AM"/>
        </w:rPr>
      </w:pPr>
      <w:r w:rsidRPr="005E1F72">
        <w:rPr>
          <w:rFonts w:ascii="GHEA Grapalat" w:hAnsi="GHEA Grapalat"/>
          <w:sz w:val="20"/>
          <w:lang w:val="hy-AM"/>
        </w:rPr>
        <w:lastRenderedPageBreak/>
        <w:tab/>
        <w:t>2.1.7.1 Վաճառողի կողմից պայմանագիրը խախտելն էական է համարվում, եթե`</w:t>
      </w:r>
    </w:p>
    <w:p w14:paraId="7A69557C" w14:textId="77777777" w:rsidR="00305869" w:rsidRPr="005E1F72" w:rsidRDefault="00305869" w:rsidP="00305869">
      <w:pPr>
        <w:tabs>
          <w:tab w:val="left" w:pos="720"/>
        </w:tabs>
        <w:ind w:firstLine="709"/>
        <w:jc w:val="both"/>
        <w:rPr>
          <w:rFonts w:ascii="GHEA Grapalat" w:hAnsi="GHEA Grapalat"/>
          <w:sz w:val="20"/>
          <w:lang w:val="hy-AM"/>
        </w:rPr>
      </w:pPr>
      <w:r w:rsidRPr="005E1F72">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36015EA6" w14:textId="3F0BD533" w:rsidR="00305869" w:rsidRPr="005E1F72" w:rsidRDefault="00305869" w:rsidP="00305869">
      <w:pPr>
        <w:tabs>
          <w:tab w:val="left" w:pos="720"/>
        </w:tabs>
        <w:ind w:firstLine="709"/>
        <w:jc w:val="both"/>
        <w:rPr>
          <w:rFonts w:ascii="GHEA Grapalat" w:hAnsi="GHEA Grapalat"/>
          <w:sz w:val="20"/>
          <w:lang w:val="hy-AM"/>
        </w:rPr>
      </w:pPr>
      <w:r w:rsidRPr="005E1F72">
        <w:rPr>
          <w:rFonts w:ascii="GHEA Grapalat" w:hAnsi="GHEA Grapalat"/>
          <w:sz w:val="20"/>
          <w:lang w:val="hy-AM"/>
        </w:rPr>
        <w:tab/>
        <w:t xml:space="preserve">բ) ապրանքի մատակարարման ժամկետները խախտվել են </w:t>
      </w:r>
      <w:r w:rsidRPr="005E1F72">
        <w:rPr>
          <w:rFonts w:ascii="GHEA Grapalat" w:hAnsi="GHEA Grapalat"/>
          <w:sz w:val="20"/>
          <w:u w:val="single"/>
          <w:lang w:val="hy-AM"/>
        </w:rPr>
        <w:t xml:space="preserve">  </w:t>
      </w:r>
      <w:r w:rsidR="00AB1E90" w:rsidRPr="0070580D">
        <w:rPr>
          <w:rFonts w:ascii="GHEA Grapalat" w:hAnsi="GHEA Grapalat"/>
          <w:sz w:val="20"/>
          <w:highlight w:val="yellow"/>
          <w:u w:val="single"/>
          <w:lang w:val="hy-AM"/>
        </w:rPr>
        <w:t>5</w:t>
      </w:r>
      <w:r w:rsidRPr="005E1F72">
        <w:rPr>
          <w:rFonts w:ascii="GHEA Grapalat" w:hAnsi="GHEA Grapalat"/>
          <w:sz w:val="20"/>
          <w:u w:val="single"/>
          <w:lang w:val="hy-AM"/>
        </w:rPr>
        <w:t xml:space="preserve"> </w:t>
      </w:r>
      <w:r w:rsidRPr="005E1F72">
        <w:rPr>
          <w:rFonts w:ascii="GHEA Grapalat" w:hAnsi="GHEA Grapalat"/>
          <w:sz w:val="20"/>
          <w:lang w:val="hy-AM"/>
        </w:rPr>
        <w:t xml:space="preserve"> օրից ավելի,</w:t>
      </w:r>
    </w:p>
    <w:p w14:paraId="6D98CFA8" w14:textId="77777777" w:rsidR="00305869" w:rsidRPr="005E1F72" w:rsidRDefault="00305869" w:rsidP="00305869">
      <w:pPr>
        <w:tabs>
          <w:tab w:val="left" w:pos="720"/>
        </w:tabs>
        <w:ind w:firstLine="709"/>
        <w:jc w:val="both"/>
        <w:rPr>
          <w:rFonts w:ascii="GHEA Grapalat" w:hAnsi="GHEA Grapalat"/>
          <w:sz w:val="20"/>
          <w:lang w:val="hy-AM"/>
        </w:rPr>
      </w:pPr>
      <w:r w:rsidRPr="005E1F72">
        <w:rPr>
          <w:rFonts w:ascii="GHEA Grapalat" w:hAnsi="GHEA Grapalat"/>
          <w:sz w:val="20"/>
          <w:lang w:val="hy-AM"/>
        </w:rPr>
        <w:t>2.1.8 Զննել ապրանքը և հայտնաբերված թերությունների մասին անհապաղ տեղեկացնել Վաճառողին։</w:t>
      </w:r>
    </w:p>
    <w:p w14:paraId="1A635991" w14:textId="77777777" w:rsidR="00305869" w:rsidRPr="005E1F72" w:rsidRDefault="00305869" w:rsidP="00305869">
      <w:pPr>
        <w:tabs>
          <w:tab w:val="left" w:pos="720"/>
        </w:tabs>
        <w:ind w:firstLine="709"/>
        <w:jc w:val="both"/>
        <w:rPr>
          <w:rFonts w:ascii="GHEA Grapalat" w:hAnsi="GHEA Grapalat"/>
          <w:sz w:val="12"/>
          <w:szCs w:val="12"/>
          <w:lang w:val="hy-AM"/>
        </w:rPr>
      </w:pPr>
    </w:p>
    <w:p w14:paraId="706FDB20" w14:textId="77777777" w:rsidR="00305869" w:rsidRPr="005E1F72" w:rsidRDefault="00305869" w:rsidP="00305869">
      <w:pPr>
        <w:ind w:firstLine="709"/>
        <w:jc w:val="both"/>
        <w:rPr>
          <w:rFonts w:ascii="GHEA Grapalat" w:hAnsi="GHEA Grapalat"/>
          <w:b/>
          <w:sz w:val="20"/>
          <w:lang w:val="hy-AM"/>
        </w:rPr>
      </w:pPr>
      <w:r w:rsidRPr="005E1F72">
        <w:rPr>
          <w:rFonts w:ascii="GHEA Grapalat" w:hAnsi="GHEA Grapalat"/>
          <w:b/>
          <w:sz w:val="20"/>
          <w:lang w:val="hy-AM"/>
        </w:rPr>
        <w:t>2.2 Գնորդը պարտավոր է`</w:t>
      </w:r>
    </w:p>
    <w:p w14:paraId="0E365775"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55C5EEA8"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256183FE"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29115C66"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1A128694"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53C1A738" w14:textId="77777777" w:rsidR="00305869" w:rsidRPr="005E1F72" w:rsidRDefault="00305869" w:rsidP="00305869">
      <w:pPr>
        <w:ind w:firstLine="709"/>
        <w:jc w:val="both"/>
        <w:rPr>
          <w:rFonts w:ascii="GHEA Grapalat" w:hAnsi="GHEA Grapalat"/>
          <w:sz w:val="20"/>
          <w:lang w:val="hy-AM"/>
        </w:rPr>
      </w:pPr>
    </w:p>
    <w:p w14:paraId="4738E5D0" w14:textId="77777777" w:rsidR="00305869" w:rsidRPr="005E1F72" w:rsidRDefault="00305869" w:rsidP="00305869">
      <w:pPr>
        <w:ind w:firstLine="709"/>
        <w:jc w:val="both"/>
        <w:rPr>
          <w:rFonts w:ascii="GHEA Grapalat" w:hAnsi="GHEA Grapalat"/>
          <w:b/>
          <w:sz w:val="20"/>
          <w:lang w:val="hy-AM"/>
        </w:rPr>
      </w:pPr>
      <w:r w:rsidRPr="005E1F72">
        <w:rPr>
          <w:rFonts w:ascii="GHEA Grapalat" w:hAnsi="GHEA Grapalat"/>
          <w:b/>
          <w:sz w:val="20"/>
          <w:lang w:val="hy-AM"/>
        </w:rPr>
        <w:t>2.3 Վաճառողն իրավունք ունի`</w:t>
      </w:r>
    </w:p>
    <w:p w14:paraId="6CD52790"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 xml:space="preserve">2.3.1 Գնորդից պահանջել ընդունելու պայմանագրով նախատեսված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r w:rsidRPr="005E1F72">
        <w:rPr>
          <w:rFonts w:ascii="GHEA Grapalat" w:hAnsi="GHEA Grapalat"/>
          <w:sz w:val="20"/>
          <w:lang w:val="hy-AM"/>
        </w:rPr>
        <w:t xml:space="preserve"> մատակարարված ապրանքը: </w:t>
      </w:r>
    </w:p>
    <w:p w14:paraId="485BB8B2"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 xml:space="preserve">2.3.2 Գնորդից պահանջել վճարելու պայմանագրով նախատեսված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r w:rsidRPr="005E1F72">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01C96866"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2.3.3 Միակողմանի լուծել պայմանագիրը (լրիվ կամ մասնակի), եթե Գնորդն էականորեն խախտել է պայմանագիրը:</w:t>
      </w:r>
    </w:p>
    <w:p w14:paraId="26B6BB77"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14:paraId="4B4296BA"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 xml:space="preserve">2.3.4 Գնորդի համաձայնությամբ վաղաժամկետ մատակարարել ապրանքը։ </w:t>
      </w:r>
    </w:p>
    <w:p w14:paraId="549D4DE3" w14:textId="77777777" w:rsidR="00305869" w:rsidRPr="005E1F72" w:rsidRDefault="00305869" w:rsidP="00305869">
      <w:pPr>
        <w:ind w:firstLine="709"/>
        <w:jc w:val="both"/>
        <w:rPr>
          <w:rFonts w:ascii="GHEA Grapalat" w:hAnsi="GHEA Grapalat"/>
          <w:sz w:val="20"/>
          <w:lang w:val="hy-AM"/>
        </w:rPr>
      </w:pPr>
    </w:p>
    <w:p w14:paraId="31C1E205" w14:textId="77777777" w:rsidR="00305869" w:rsidRPr="005E1F72" w:rsidRDefault="00305869" w:rsidP="00305869">
      <w:pPr>
        <w:ind w:firstLine="709"/>
        <w:jc w:val="both"/>
        <w:rPr>
          <w:rFonts w:ascii="GHEA Grapalat" w:hAnsi="GHEA Grapalat"/>
          <w:b/>
          <w:sz w:val="20"/>
          <w:lang w:val="hy-AM"/>
        </w:rPr>
      </w:pPr>
      <w:r w:rsidRPr="005E1F72">
        <w:rPr>
          <w:rFonts w:ascii="GHEA Grapalat" w:hAnsi="GHEA Grapalat"/>
          <w:b/>
          <w:sz w:val="20"/>
          <w:lang w:val="hy-AM"/>
        </w:rPr>
        <w:t>2.4 Վաճառողը պարտավոր է`</w:t>
      </w:r>
    </w:p>
    <w:p w14:paraId="7608AA83"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 xml:space="preserve">2.4.1 Գնորդին հանձնել ապրանքը` պայմանագրով նախատեսված կարգով,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p>
    <w:p w14:paraId="4582557B"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34162D1F"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2.4.3 Գնորդին հանձնել երրորդ անձանց իրավունքներից ազատ ապրանք:</w:t>
      </w:r>
    </w:p>
    <w:p w14:paraId="51CDC525"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2.4.</w:t>
      </w:r>
      <w:r>
        <w:rPr>
          <w:rFonts w:ascii="GHEA Grapalat" w:hAnsi="GHEA Grapalat"/>
          <w:sz w:val="20"/>
          <w:lang w:val="hy-AM"/>
        </w:rPr>
        <w:t>4</w:t>
      </w:r>
      <w:r w:rsidRPr="005E1F72">
        <w:rPr>
          <w:rFonts w:ascii="GHEA Grapalat" w:hAnsi="GHEA Grapalat"/>
          <w:sz w:val="20"/>
          <w:lang w:val="hy-AM"/>
        </w:rPr>
        <w:t xml:space="preserve">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5E10EFD6"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2.4.</w:t>
      </w:r>
      <w:r>
        <w:rPr>
          <w:rFonts w:ascii="GHEA Grapalat" w:hAnsi="GHEA Grapalat"/>
          <w:sz w:val="20"/>
          <w:lang w:val="hy-AM"/>
        </w:rPr>
        <w:t>5</w:t>
      </w:r>
      <w:r w:rsidRPr="005E1F72">
        <w:rPr>
          <w:rFonts w:ascii="GHEA Grapalat" w:hAnsi="GHEA Grapalat"/>
          <w:sz w:val="20"/>
          <w:lang w:val="hy-AM"/>
        </w:rPr>
        <w:t xml:space="preserve"> Թերի մատակարարում թույլ տալու դեպքում, պայմանագրով նախատեսված կարգով, լրացնել թերի մատակարարվածը։</w:t>
      </w:r>
    </w:p>
    <w:p w14:paraId="4ACDC4F3"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2.4.</w:t>
      </w:r>
      <w:r>
        <w:rPr>
          <w:rFonts w:ascii="GHEA Grapalat" w:hAnsi="GHEA Grapalat"/>
          <w:sz w:val="20"/>
          <w:lang w:val="hy-AM"/>
        </w:rPr>
        <w:t>6</w:t>
      </w:r>
      <w:r w:rsidRPr="005E1F72">
        <w:rPr>
          <w:rFonts w:ascii="GHEA Grapalat" w:hAnsi="GHEA Grapalat"/>
          <w:sz w:val="20"/>
          <w:lang w:val="hy-AM"/>
        </w:rPr>
        <w:t xml:space="preserve">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530980CF"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2.4.</w:t>
      </w:r>
      <w:r>
        <w:rPr>
          <w:rFonts w:ascii="GHEA Grapalat" w:hAnsi="GHEA Grapalat"/>
          <w:sz w:val="20"/>
          <w:lang w:val="hy-AM"/>
        </w:rPr>
        <w:t>7</w:t>
      </w:r>
      <w:r w:rsidRPr="005E1F72">
        <w:rPr>
          <w:rFonts w:ascii="GHEA Grapalat" w:hAnsi="GHEA Grapalat"/>
          <w:sz w:val="20"/>
          <w:lang w:val="hy-AM"/>
        </w:rPr>
        <w:t xml:space="preserve"> Պայմանագրով նախատեսված դեպքերում վճարել պայմանագրի 6.2 և 6.3  կետերով նախատեսված տույժը և տուգանքը։</w:t>
      </w:r>
    </w:p>
    <w:p w14:paraId="2E9F5992"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2.4.</w:t>
      </w:r>
      <w:r>
        <w:rPr>
          <w:rFonts w:ascii="GHEA Grapalat" w:hAnsi="GHEA Grapalat"/>
          <w:sz w:val="20"/>
          <w:lang w:val="hy-AM"/>
        </w:rPr>
        <w:t>8</w:t>
      </w:r>
      <w:r w:rsidRPr="005E1F72">
        <w:rPr>
          <w:rFonts w:ascii="GHEA Grapalat" w:hAnsi="GHEA Grapalat"/>
          <w:sz w:val="20"/>
          <w:lang w:val="hy-AM"/>
        </w:rPr>
        <w:t xml:space="preserve"> Գնորդին հանձնել ապրանքի պատկանելիքները և համապատասխան փաստաթղթերը։</w:t>
      </w:r>
    </w:p>
    <w:p w14:paraId="323BFDBF"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2.4.</w:t>
      </w:r>
      <w:r>
        <w:rPr>
          <w:rFonts w:ascii="GHEA Grapalat" w:hAnsi="GHEA Grapalat"/>
          <w:sz w:val="20"/>
          <w:lang w:val="hy-AM"/>
        </w:rPr>
        <w:t xml:space="preserve">9 </w:t>
      </w:r>
      <w:r w:rsidRPr="005E1F72">
        <w:rPr>
          <w:rFonts w:ascii="GHEA Grapalat" w:hAnsi="GHEA Grapalat"/>
          <w:sz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14:paraId="42825BB5" w14:textId="77777777" w:rsidR="00305869" w:rsidRDefault="00305869" w:rsidP="00305869">
      <w:pPr>
        <w:ind w:firstLine="709"/>
        <w:jc w:val="both"/>
        <w:rPr>
          <w:rFonts w:ascii="GHEA Grapalat" w:hAnsi="GHEA Grapalat"/>
          <w:sz w:val="20"/>
          <w:lang w:val="hy-AM"/>
        </w:rPr>
      </w:pPr>
      <w:r w:rsidRPr="005E1F72">
        <w:rPr>
          <w:rFonts w:ascii="GHEA Grapalat" w:hAnsi="GHEA Grapalat"/>
          <w:sz w:val="20"/>
          <w:lang w:val="hy-AM"/>
        </w:rPr>
        <w:t>2.4.</w:t>
      </w:r>
      <w:r>
        <w:rPr>
          <w:rFonts w:ascii="GHEA Grapalat" w:hAnsi="GHEA Grapalat"/>
          <w:sz w:val="20"/>
          <w:lang w:val="hy-AM"/>
        </w:rPr>
        <w:t>10</w:t>
      </w:r>
      <w:r w:rsidRPr="005E1F72">
        <w:rPr>
          <w:rFonts w:ascii="GHEA Grapalat" w:hAnsi="GHEA Grapalat"/>
          <w:sz w:val="20"/>
          <w:lang w:val="hy-AM"/>
        </w:rPr>
        <w:t xml:space="preserve"> </w:t>
      </w:r>
      <w:r w:rsidRPr="003738F3">
        <w:rPr>
          <w:rFonts w:ascii="GHEA Grapalat" w:hAnsi="GHEA Grapalat"/>
          <w:sz w:val="20"/>
          <w:lang w:val="hy-AM"/>
        </w:rPr>
        <w:t>Որակավորման և պայմանագրի ապահովում ներկայացրած անձը պարտավոր է ապահովումների</w:t>
      </w:r>
      <w:r w:rsidRPr="005E1F72">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1E0507FF" w14:textId="77777777" w:rsidR="00305869" w:rsidRPr="005E1F72" w:rsidRDefault="00305869" w:rsidP="00305869">
      <w:pPr>
        <w:ind w:firstLine="709"/>
        <w:jc w:val="both"/>
        <w:rPr>
          <w:rFonts w:ascii="GHEA Grapalat" w:hAnsi="GHEA Grapalat"/>
          <w:lang w:val="hy-AM"/>
        </w:rPr>
      </w:pPr>
    </w:p>
    <w:p w14:paraId="421081ED" w14:textId="77777777" w:rsidR="00305869" w:rsidRPr="00381A2C" w:rsidRDefault="00305869" w:rsidP="00305869">
      <w:pPr>
        <w:ind w:firstLine="709"/>
        <w:jc w:val="center"/>
        <w:rPr>
          <w:rFonts w:ascii="GHEA Grapalat" w:hAnsi="GHEA Grapalat"/>
          <w:b/>
          <w:sz w:val="20"/>
          <w:lang w:val="hy-AM"/>
        </w:rPr>
      </w:pPr>
      <w:r w:rsidRPr="005E1F72">
        <w:rPr>
          <w:rFonts w:ascii="GHEA Grapalat" w:hAnsi="GHEA Grapalat"/>
          <w:b/>
          <w:sz w:val="20"/>
          <w:lang w:val="hy-AM"/>
        </w:rPr>
        <w:lastRenderedPageBreak/>
        <w:t xml:space="preserve">3. ՊԱՅՄԱՆԱԳՐԻ ԳԻՆԸ ԵՎ ՎՃԱՐՄԱՆ </w:t>
      </w:r>
      <w:r w:rsidRPr="00381A2C">
        <w:rPr>
          <w:rFonts w:ascii="GHEA Grapalat" w:hAnsi="GHEA Grapalat"/>
          <w:b/>
          <w:sz w:val="20"/>
          <w:lang w:val="hy-AM"/>
        </w:rPr>
        <w:t>ԿԱՐԳԸ</w:t>
      </w:r>
    </w:p>
    <w:p w14:paraId="0E553518" w14:textId="77777777" w:rsidR="00305869" w:rsidRPr="005E1F72" w:rsidRDefault="00305869" w:rsidP="00305869">
      <w:pPr>
        <w:ind w:firstLine="709"/>
        <w:jc w:val="both"/>
        <w:rPr>
          <w:rFonts w:ascii="GHEA Grapalat" w:hAnsi="GHEA Grapalat"/>
          <w:sz w:val="20"/>
          <w:lang w:val="hy-AM"/>
        </w:rPr>
      </w:pPr>
      <w:r w:rsidRPr="00381A2C">
        <w:rPr>
          <w:rFonts w:ascii="GHEA Grapalat" w:hAnsi="GHEA Grapalat"/>
          <w:sz w:val="20"/>
          <w:lang w:val="hy-AM"/>
        </w:rPr>
        <w:t>3.1  Պայմանագրի գինը կազմում է ________________ ՀՀ դրամ, ներառյալ ԱԱՀ-ն:</w:t>
      </w:r>
      <w:r>
        <w:rPr>
          <w:rStyle w:val="FootnoteReference"/>
          <w:rFonts w:ascii="GHEA Grapalat" w:hAnsi="GHEA Grapalat"/>
          <w:sz w:val="20"/>
          <w:lang w:val="hy-AM"/>
        </w:rPr>
        <w:footnoteReference w:id="8"/>
      </w:r>
      <w:r>
        <w:rPr>
          <w:rFonts w:ascii="GHEA Grapalat" w:hAnsi="GHEA Grapalat"/>
          <w:sz w:val="20"/>
          <w:vertAlign w:val="superscript"/>
          <w:lang w:val="hy-AM"/>
        </w:rPr>
        <w:t xml:space="preserve"> </w:t>
      </w:r>
      <w:r w:rsidRPr="00381A2C">
        <w:rPr>
          <w:rFonts w:ascii="GHEA Grapalat" w:hAnsi="GHEA Grapalat"/>
          <w:sz w:val="20"/>
          <w:lang w:val="hy-AM"/>
        </w:rPr>
        <w:t xml:space="preserve">Պայմանագրի գինը ներառում է պայմանագրի կատարումն ապահովելու նպատակով Վաճառողի կողմից կատարվելիք </w:t>
      </w:r>
      <w:r w:rsidRPr="005E1F72">
        <w:rPr>
          <w:rFonts w:ascii="GHEA Grapalat" w:hAnsi="GHEA Grapalat"/>
          <w:sz w:val="20"/>
          <w:lang w:val="hy-AM"/>
        </w:rPr>
        <w:t>բոլոր վճարները (ծախսերը), այդ թվում` հարկերը, տուրքերը, փոխադրման, ապահովագրման ծախսերը, պարգևավճարները և ակնկալվող շահույթը։</w:t>
      </w:r>
    </w:p>
    <w:p w14:paraId="75E2A4F2" w14:textId="77777777" w:rsidR="00305869" w:rsidRPr="005E1F72" w:rsidRDefault="00305869" w:rsidP="00305869">
      <w:pPr>
        <w:ind w:firstLine="720"/>
        <w:jc w:val="both"/>
        <w:rPr>
          <w:rFonts w:ascii="GHEA Grapalat" w:hAnsi="GHEA Grapalat" w:cs="Sylfaen"/>
          <w:sz w:val="20"/>
          <w:lang w:val="hy-AM"/>
        </w:rPr>
      </w:pPr>
      <w:r w:rsidRPr="005E1F72">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0672728D" w14:textId="10D22077" w:rsidR="00305869" w:rsidRDefault="00305869" w:rsidP="00855074">
      <w:pPr>
        <w:ind w:firstLine="709"/>
        <w:jc w:val="both"/>
        <w:rPr>
          <w:rFonts w:ascii="GHEA Grapalat" w:hAnsi="GHEA Grapalat"/>
          <w:sz w:val="20"/>
          <w:lang w:val="hy-AM"/>
        </w:rPr>
      </w:pPr>
      <w:r w:rsidRPr="005E1F72">
        <w:rPr>
          <w:rFonts w:ascii="GHEA Grapalat" w:hAnsi="GHEA Grapalat"/>
          <w:sz w:val="20"/>
          <w:lang w:val="hy-AM"/>
        </w:rPr>
        <w:t>3.3 Գնորդն իրեն մատակարարված ապրանքի դիմաց վճարում է ՀՀ դրամով անկանխիկ` դրամական միջոցները Վաճառողի հաշվարկային հաշվին փոխանցելու միջոցով։</w:t>
      </w:r>
      <w:r w:rsidR="000E2660">
        <w:rPr>
          <w:rFonts w:ascii="GHEA Grapalat" w:hAnsi="GHEA Grapalat"/>
          <w:sz w:val="20"/>
          <w:lang w:val="hy-AM"/>
        </w:rPr>
        <w:t xml:space="preserve"> </w:t>
      </w:r>
      <w:r w:rsidR="00855074" w:rsidRPr="008D2843">
        <w:rPr>
          <w:rFonts w:ascii="GHEA Grapalat" w:hAnsi="GHEA Grapalat"/>
          <w:b/>
          <w:sz w:val="20"/>
          <w:lang w:val="hy-AM"/>
        </w:rPr>
        <w:t>Դրամական միջոցների փոխանցումը կատարվում է հանձման-ընդունման արձանագրության հիման վրա` պայմանագրի (համաձայնագրի) վճարման  ժամանակացույցով նախատեսված չափերով և ամի</w:t>
      </w:r>
      <w:r w:rsidR="00855074">
        <w:rPr>
          <w:rFonts w:ascii="GHEA Grapalat" w:hAnsi="GHEA Grapalat"/>
          <w:b/>
          <w:sz w:val="20"/>
          <w:lang w:val="hy-AM"/>
        </w:rPr>
        <w:t>ս</w:t>
      </w:r>
      <w:r w:rsidR="00855074" w:rsidRPr="008D2843">
        <w:rPr>
          <w:rFonts w:ascii="GHEA Grapalat" w:hAnsi="GHEA Grapalat"/>
          <w:b/>
          <w:sz w:val="20"/>
          <w:lang w:val="hy-AM"/>
        </w:rPr>
        <w:t xml:space="preserve">ներին: </w:t>
      </w:r>
      <w:r w:rsidR="00855074" w:rsidRPr="00871557">
        <w:rPr>
          <w:rFonts w:ascii="GHEA Grapalat" w:hAnsi="GHEA Grapalat"/>
          <w:b/>
          <w:sz w:val="20"/>
          <w:lang w:val="hy-AM"/>
        </w:rPr>
        <w:t>Եթե արձանագրությունը</w:t>
      </w:r>
      <w:r w:rsidR="00855074" w:rsidRPr="008D2843">
        <w:rPr>
          <w:rFonts w:ascii="GHEA Grapalat" w:hAnsi="GHEA Grapalat"/>
          <w:b/>
          <w:sz w:val="20"/>
          <w:lang w:val="hy-AM"/>
        </w:rPr>
        <w:t xml:space="preserve">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25-ը:</w:t>
      </w:r>
      <w:r w:rsidRPr="005E1F72">
        <w:rPr>
          <w:rFonts w:ascii="GHEA Grapalat" w:hAnsi="GHEA Grapalat"/>
          <w:sz w:val="20"/>
          <w:lang w:val="hy-AM"/>
        </w:rPr>
        <w:t xml:space="preserve"> </w:t>
      </w:r>
    </w:p>
    <w:p w14:paraId="6FA13DB9" w14:textId="77777777" w:rsidR="00305869" w:rsidRDefault="00305869" w:rsidP="00305869">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w:t>
      </w:r>
      <w:r w:rsidRPr="001D3B01">
        <w:rPr>
          <w:rFonts w:ascii="GHEA Grapalat" w:hAnsi="GHEA Grapalat"/>
          <w:sz w:val="20"/>
          <w:lang w:val="hy-AM"/>
        </w:rPr>
        <w:t>օրվա ընթացքում</w:t>
      </w:r>
      <w:r w:rsidRPr="001D3B01">
        <w:rPr>
          <w:rStyle w:val="FootnoteReference"/>
          <w:rFonts w:ascii="GHEA Grapalat" w:hAnsi="GHEA Grapalat"/>
          <w:sz w:val="20"/>
          <w:lang w:val="hy-AM"/>
        </w:rPr>
        <w:footnoteReference w:id="9"/>
      </w:r>
      <w:r w:rsidRPr="001D3B01">
        <w:rPr>
          <w:rFonts w:ascii="GHEA Grapalat" w:hAnsi="GHEA Grapalat"/>
          <w:sz w:val="20"/>
          <w:lang w:val="hy-AM"/>
        </w:rPr>
        <w:t>:</w:t>
      </w:r>
    </w:p>
    <w:p w14:paraId="17C9CC62" w14:textId="77777777" w:rsidR="00305869" w:rsidRDefault="00305869" w:rsidP="00305869">
      <w:pPr>
        <w:ind w:firstLine="709"/>
        <w:jc w:val="both"/>
        <w:rPr>
          <w:rFonts w:ascii="GHEA Grapalat" w:hAnsi="GHEA Grapalat"/>
          <w:sz w:val="20"/>
          <w:lang w:val="hy-AM"/>
        </w:rPr>
      </w:pPr>
    </w:p>
    <w:p w14:paraId="332DFDEE" w14:textId="77777777" w:rsidR="00305869" w:rsidRPr="005E1F72" w:rsidRDefault="00305869" w:rsidP="00305869">
      <w:pPr>
        <w:ind w:firstLine="709"/>
        <w:jc w:val="center"/>
        <w:rPr>
          <w:rFonts w:ascii="GHEA Grapalat" w:hAnsi="GHEA Grapalat"/>
          <w:b/>
          <w:sz w:val="20"/>
          <w:lang w:val="hy-AM"/>
        </w:rPr>
      </w:pPr>
      <w:r w:rsidRPr="005E1F72">
        <w:rPr>
          <w:rFonts w:ascii="GHEA Grapalat" w:hAnsi="GHEA Grapalat"/>
          <w:b/>
          <w:sz w:val="20"/>
          <w:lang w:val="hy-AM"/>
        </w:rPr>
        <w:t>4. ԱՊՐԱՆՔԻ ՈՐԱԿԸ ԵՎ ԵՐԱՇԽԻՔԸ</w:t>
      </w:r>
    </w:p>
    <w:p w14:paraId="06735F24" w14:textId="77777777" w:rsidR="00305869" w:rsidRDefault="00305869" w:rsidP="00305869">
      <w:pPr>
        <w:ind w:firstLine="709"/>
        <w:jc w:val="both"/>
        <w:rPr>
          <w:rFonts w:ascii="GHEA Grapalat" w:hAnsi="GHEA Grapalat"/>
          <w:sz w:val="20"/>
          <w:lang w:val="hy-AM"/>
        </w:rPr>
      </w:pPr>
      <w:r w:rsidRPr="005E1F72">
        <w:rPr>
          <w:rFonts w:ascii="GHEA Grapalat" w:hAnsi="GHEA Grapalat"/>
          <w:sz w:val="20"/>
          <w:lang w:val="hy-AM"/>
        </w:rPr>
        <w:t xml:space="preserve">4.1 Վաճառողը երաշխավորում է մատակարարված </w:t>
      </w:r>
      <w:r>
        <w:rPr>
          <w:rFonts w:ascii="GHEA Grapalat" w:hAnsi="GHEA Grapalat"/>
          <w:sz w:val="20"/>
          <w:lang w:val="hy-AM"/>
        </w:rPr>
        <w:t>ա</w:t>
      </w:r>
      <w:r w:rsidRPr="005E1F72">
        <w:rPr>
          <w:rFonts w:ascii="GHEA Grapalat" w:hAnsi="GHEA Grapalat"/>
          <w:sz w:val="20"/>
          <w:lang w:val="hy-AM"/>
        </w:rPr>
        <w:t>պրանքի որակի համապատասխանությունը պետական ստանդարտի պահանջներին։</w:t>
      </w:r>
      <w:r w:rsidRPr="000B4CF4">
        <w:rPr>
          <w:rFonts w:ascii="GHEA Grapalat" w:hAnsi="GHEA Grapalat"/>
          <w:sz w:val="20"/>
          <w:lang w:val="hy-AM"/>
        </w:rPr>
        <w:t xml:space="preserve"> </w:t>
      </w:r>
    </w:p>
    <w:p w14:paraId="33584172" w14:textId="2D1D8F59" w:rsidR="000E2660" w:rsidRPr="000B4CF4" w:rsidRDefault="000E2660" w:rsidP="00305869">
      <w:pPr>
        <w:ind w:firstLine="709"/>
        <w:jc w:val="both"/>
        <w:rPr>
          <w:rFonts w:ascii="GHEA Grapalat" w:hAnsi="GHEA Grapalat"/>
          <w:sz w:val="20"/>
          <w:lang w:val="hy-AM"/>
        </w:rPr>
      </w:pPr>
      <w:r w:rsidRPr="00F80653">
        <w:rPr>
          <w:rFonts w:ascii="GHEA Grapalat" w:hAnsi="GHEA Grapalat"/>
          <w:sz w:val="20"/>
          <w:highlight w:val="yellow"/>
          <w:lang w:val="hy-AM"/>
        </w:rPr>
        <w:t xml:space="preserve">4.2 </w:t>
      </w:r>
      <w:r w:rsidR="00012333" w:rsidRPr="00F80653">
        <w:rPr>
          <w:rFonts w:ascii="GHEA Grapalat" w:hAnsi="GHEA Grapalat"/>
          <w:sz w:val="20"/>
          <w:highlight w:val="yellow"/>
          <w:lang w:val="hy-AM"/>
        </w:rPr>
        <w:t>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14:paraId="52ABFEC9" w14:textId="77777777" w:rsidR="00D7561D" w:rsidRDefault="00D7561D" w:rsidP="00305869">
      <w:pPr>
        <w:ind w:firstLine="709"/>
        <w:jc w:val="center"/>
        <w:rPr>
          <w:rFonts w:ascii="GHEA Grapalat" w:hAnsi="GHEA Grapalat"/>
          <w:b/>
          <w:sz w:val="20"/>
          <w:lang w:val="hy-AM"/>
        </w:rPr>
      </w:pPr>
    </w:p>
    <w:p w14:paraId="66F24FC7" w14:textId="77777777" w:rsidR="00305869" w:rsidRPr="005E1F72" w:rsidRDefault="00305869" w:rsidP="00305869">
      <w:pPr>
        <w:ind w:firstLine="709"/>
        <w:jc w:val="center"/>
        <w:rPr>
          <w:rFonts w:ascii="GHEA Grapalat" w:hAnsi="GHEA Grapalat"/>
          <w:b/>
          <w:sz w:val="20"/>
          <w:lang w:val="hy-AM"/>
        </w:rPr>
      </w:pPr>
      <w:r w:rsidRPr="00962AC7">
        <w:rPr>
          <w:rFonts w:ascii="GHEA Grapalat" w:hAnsi="GHEA Grapalat"/>
          <w:b/>
          <w:sz w:val="20"/>
          <w:lang w:val="hy-AM"/>
        </w:rPr>
        <w:t>5. ԱՊՐԱՆՔԻ ՀԱՆՁՆՈՒՄԸ ԵՎ ԸՆԴՈՒՆՈՒՄԸ</w:t>
      </w:r>
    </w:p>
    <w:p w14:paraId="78EB84D1" w14:textId="77777777" w:rsidR="00305869" w:rsidRPr="005E1F72" w:rsidRDefault="00305869" w:rsidP="00305869">
      <w:pPr>
        <w:ind w:firstLine="720"/>
        <w:jc w:val="both"/>
        <w:rPr>
          <w:rFonts w:ascii="GHEA Grapalat" w:hAnsi="GHEA Grapalat" w:cs="Sylfaen"/>
          <w:sz w:val="20"/>
          <w:lang w:val="hy-AM"/>
        </w:rPr>
      </w:pPr>
      <w:r w:rsidRPr="005E1F72">
        <w:rPr>
          <w:rFonts w:ascii="GHEA Grapalat" w:hAnsi="GHEA Grapalat"/>
          <w:sz w:val="20"/>
          <w:lang w:val="hy-AM"/>
        </w:rPr>
        <w:t xml:space="preserve">5.1 Մատակարարված ապրանքն </w:t>
      </w:r>
      <w:r w:rsidRPr="005E1F72">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7E534BF8" w14:textId="77777777" w:rsidR="00305869" w:rsidRPr="005E1F72" w:rsidRDefault="00305869" w:rsidP="00305869">
      <w:pPr>
        <w:ind w:firstLine="720"/>
        <w:jc w:val="both"/>
        <w:rPr>
          <w:rFonts w:ascii="GHEA Grapalat" w:hAnsi="GHEA Grapalat" w:cs="Sylfaen"/>
          <w:sz w:val="20"/>
          <w:szCs w:val="20"/>
          <w:lang w:val="hy-AM"/>
        </w:rPr>
      </w:pPr>
      <w:r w:rsidRPr="005E1F72">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C9667A5" w14:textId="0A9D984C" w:rsidR="00305869" w:rsidRPr="005E1F72" w:rsidRDefault="00305869" w:rsidP="00305869">
      <w:pPr>
        <w:ind w:firstLine="709"/>
        <w:jc w:val="both"/>
        <w:rPr>
          <w:rFonts w:ascii="GHEA Grapalat" w:hAnsi="GHEA Grapalat" w:cs="Sylfaen"/>
          <w:sz w:val="20"/>
          <w:szCs w:val="20"/>
          <w:lang w:val="hy-AM"/>
        </w:rPr>
      </w:pPr>
      <w:r w:rsidRPr="005E1F72">
        <w:rPr>
          <w:rFonts w:ascii="GHEA Grapalat" w:hAnsi="GHEA Grapalat" w:cs="Sylfaen"/>
          <w:sz w:val="20"/>
          <w:lang w:val="hy-AM"/>
        </w:rPr>
        <w:t xml:space="preserve">5.2 Եթե </w:t>
      </w:r>
      <w:r w:rsidRPr="005E1F72">
        <w:rPr>
          <w:rFonts w:ascii="GHEA Grapalat" w:hAnsi="GHEA Grapalat"/>
          <w:sz w:val="20"/>
          <w:lang w:val="pt-BR"/>
        </w:rPr>
        <w:t xml:space="preserve">մատակարարված ապրանքը </w:t>
      </w:r>
      <w:r w:rsidRPr="005E1F72">
        <w:rPr>
          <w:rFonts w:ascii="GHEA Grapalat" w:hAnsi="GHEA Grapalat" w:cs="Sylfaen"/>
          <w:sz w:val="20"/>
          <w:lang w:val="hy-AM"/>
        </w:rPr>
        <w:t xml:space="preserve">համապատասխանում է պայմանագրի պայմաններին, </w:t>
      </w:r>
      <w:r w:rsidRPr="005E1F72">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Pr="005E1F72">
        <w:rPr>
          <w:rFonts w:ascii="GHEA Grapalat" w:hAnsi="GHEA Grapalat" w:cs="Sylfaen"/>
          <w:sz w:val="20"/>
          <w:szCs w:val="20"/>
          <w:u w:val="single"/>
          <w:lang w:val="hy-AM"/>
        </w:rPr>
        <w:t xml:space="preserve">     </w:t>
      </w:r>
      <w:r w:rsidRPr="005E1F72">
        <w:rPr>
          <w:rFonts w:ascii="GHEA Grapalat" w:hAnsi="GHEA Grapalat" w:cs="Sylfaen"/>
          <w:sz w:val="20"/>
          <w:szCs w:val="20"/>
          <w:lang w:val="hy-AM"/>
        </w:rPr>
        <w:t xml:space="preserve"> </w:t>
      </w:r>
      <w:r w:rsidR="00F80653" w:rsidRPr="00F80653">
        <w:rPr>
          <w:rFonts w:ascii="GHEA Grapalat" w:hAnsi="GHEA Grapalat" w:cs="Sylfaen"/>
          <w:bCs/>
          <w:sz w:val="20"/>
          <w:szCs w:val="20"/>
          <w:highlight w:val="yellow"/>
          <w:lang w:val="hy-AM"/>
        </w:rPr>
        <w:t>10 ա</w:t>
      </w:r>
      <w:r w:rsidRPr="005E1F72">
        <w:rPr>
          <w:rFonts w:ascii="GHEA Grapalat" w:hAnsi="GHEA Grapalat" w:cs="Sylfaen"/>
          <w:sz w:val="20"/>
          <w:szCs w:val="20"/>
          <w:lang w:val="hy-AM"/>
        </w:rPr>
        <w:t xml:space="preserve">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14:paraId="11131D34" w14:textId="77777777" w:rsidR="00305869" w:rsidRPr="005E1F72" w:rsidRDefault="00305869" w:rsidP="00305869">
      <w:pPr>
        <w:ind w:firstLine="720"/>
        <w:jc w:val="both"/>
        <w:rPr>
          <w:rFonts w:ascii="GHEA Grapalat" w:hAnsi="GHEA Grapalat" w:cs="Sylfaen"/>
          <w:sz w:val="20"/>
          <w:lang w:val="hy-AM"/>
        </w:rPr>
      </w:pPr>
      <w:r w:rsidRPr="005E1F72">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5E1F72">
        <w:rPr>
          <w:rFonts w:ascii="GHEA Grapalat" w:hAnsi="GHEA Grapalat" w:cs="Sylfaen"/>
          <w:sz w:val="20"/>
          <w:szCs w:val="20"/>
          <w:lang w:val="hy-AM"/>
        </w:rPr>
        <w:t>էլեկտրոնային գնումների armeps համակարգի միջոցով</w:t>
      </w:r>
      <w:r w:rsidRPr="005E1F72">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5E1F72">
        <w:rPr>
          <w:rFonts w:ascii="GHEA Grapalat" w:hAnsi="GHEA Grapalat" w:cs="Sylfaen"/>
          <w:sz w:val="20"/>
          <w:lang w:val="hy-AM"/>
        </w:rPr>
        <w:t xml:space="preserve">Գնորդը ձեռնարկում է նման իրավիճակի համար </w:t>
      </w:r>
      <w:r w:rsidRPr="005E1F72">
        <w:rPr>
          <w:rFonts w:ascii="GHEA Grapalat" w:hAnsi="GHEA Grapalat" w:cs="Sylfaen"/>
          <w:sz w:val="20"/>
          <w:lang w:val="hy-AM"/>
        </w:rPr>
        <w:lastRenderedPageBreak/>
        <w:t>պայմանագրով նախատեսված միջոցները և Վաճառողի նկատմամբ կիրառում է պայմանագրով նախատեսված պատասխանատվության միջոցներ։</w:t>
      </w:r>
    </w:p>
    <w:p w14:paraId="25541BD3" w14:textId="77777777" w:rsidR="00305869" w:rsidRPr="005E1F72" w:rsidRDefault="00305869" w:rsidP="00305869">
      <w:pPr>
        <w:ind w:firstLine="720"/>
        <w:jc w:val="both"/>
        <w:rPr>
          <w:rFonts w:ascii="GHEA Grapalat" w:hAnsi="GHEA Grapalat" w:cs="Sylfaen"/>
          <w:sz w:val="20"/>
          <w:lang w:val="hy-AM"/>
        </w:rPr>
      </w:pPr>
      <w:r w:rsidRPr="005E1F72">
        <w:rPr>
          <w:rFonts w:ascii="GHEA Grapalat" w:hAnsi="GHEA Grapalat"/>
          <w:sz w:val="20"/>
          <w:lang w:val="hy-AM"/>
        </w:rPr>
        <w:t xml:space="preserve">5.4 </w:t>
      </w:r>
      <w:r w:rsidRPr="005E1F72">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5E1F72">
        <w:rPr>
          <w:rFonts w:ascii="GHEA Grapalat" w:hAnsi="GHEA Grapalat" w:cs="Sylfaen"/>
          <w:sz w:val="20"/>
          <w:lang w:val="hy-AM"/>
        </w:rPr>
        <w:softHyphen/>
        <w:t xml:space="preserve">ված վերջնաժամկետին հաջորդող աշխատանքային օրը Գնորդը </w:t>
      </w:r>
      <w:r w:rsidRPr="005E1F72">
        <w:rPr>
          <w:rFonts w:ascii="GHEA Grapalat" w:hAnsi="GHEA Grapalat" w:cs="Sylfaen"/>
          <w:sz w:val="20"/>
          <w:szCs w:val="20"/>
          <w:lang w:val="hy-AM"/>
        </w:rPr>
        <w:t>էլեկտրոնային գնումների համակարգի միջոցով</w:t>
      </w:r>
      <w:r w:rsidRPr="005E1F72">
        <w:rPr>
          <w:rFonts w:ascii="GHEA Grapalat" w:hAnsi="GHEA Grapalat" w:cs="Sylfaen"/>
          <w:sz w:val="20"/>
          <w:lang w:val="hy-AM"/>
        </w:rPr>
        <w:t xml:space="preserve"> Վաճառողին է տրամադրում իր կողմից ստորագրված հանձնման-ընդունման արձանա</w:t>
      </w:r>
      <w:r w:rsidRPr="005E1F72">
        <w:rPr>
          <w:rFonts w:ascii="GHEA Grapalat" w:hAnsi="GHEA Grapalat" w:cs="Sylfaen"/>
          <w:sz w:val="20"/>
          <w:lang w:val="hy-AM"/>
        </w:rPr>
        <w:softHyphen/>
        <w:t xml:space="preserve">գրությունը: </w:t>
      </w:r>
    </w:p>
    <w:p w14:paraId="26BC2F84" w14:textId="77777777" w:rsidR="00305869" w:rsidRPr="005E1F72" w:rsidRDefault="00305869" w:rsidP="00305869">
      <w:pPr>
        <w:ind w:firstLine="720"/>
        <w:jc w:val="both"/>
        <w:rPr>
          <w:rFonts w:ascii="GHEA Grapalat" w:hAnsi="GHEA Grapalat" w:cs="Sylfaen"/>
          <w:sz w:val="20"/>
          <w:lang w:val="hy-AM"/>
        </w:rPr>
      </w:pPr>
    </w:p>
    <w:p w14:paraId="1C77A7D5" w14:textId="77777777" w:rsidR="00305869" w:rsidRPr="005E1F72" w:rsidRDefault="00305869" w:rsidP="00305869">
      <w:pPr>
        <w:ind w:firstLine="709"/>
        <w:jc w:val="center"/>
        <w:rPr>
          <w:rFonts w:ascii="GHEA Grapalat" w:hAnsi="GHEA Grapalat"/>
          <w:b/>
          <w:sz w:val="20"/>
          <w:lang w:val="hy-AM"/>
        </w:rPr>
      </w:pPr>
      <w:r w:rsidRPr="005E1F72">
        <w:rPr>
          <w:rFonts w:ascii="GHEA Grapalat" w:hAnsi="GHEA Grapalat"/>
          <w:b/>
          <w:sz w:val="20"/>
          <w:lang w:val="hy-AM"/>
        </w:rPr>
        <w:t>6. ԿՈՂՄԵՐԻ ՊԱՏԱՍԽԱՆԱՏՎՈՒԹՅՈՒՆԸ</w:t>
      </w:r>
    </w:p>
    <w:p w14:paraId="356E57CB"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652AD02D" w14:textId="39F69D51"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Pr="002A4619">
        <w:rPr>
          <w:rFonts w:ascii="GHEA Grapalat" w:hAnsi="GHEA Grapalat"/>
          <w:sz w:val="20"/>
          <w:lang w:val="hy-AM"/>
        </w:rPr>
        <w:t xml:space="preserve">աշխատանքային </w:t>
      </w:r>
      <w:r w:rsidRPr="005E1F72">
        <w:rPr>
          <w:rFonts w:ascii="GHEA Grapalat" w:hAnsi="GHEA Grapalat"/>
          <w:sz w:val="20"/>
          <w:lang w:val="hy-AM"/>
        </w:rPr>
        <w:t xml:space="preserve">օրվա համար գանձվում է տույժ` մատակարարման ենթակա, սակայն չմատակարարված ապրանքի գնի </w:t>
      </w:r>
      <w:r w:rsidR="00A552C3" w:rsidRPr="00871557">
        <w:rPr>
          <w:rFonts w:ascii="GHEA Grapalat" w:hAnsi="GHEA Grapalat"/>
          <w:sz w:val="20"/>
          <w:highlight w:val="yellow"/>
          <w:lang w:val="hy-AM"/>
        </w:rPr>
        <w:t>0,</w:t>
      </w:r>
      <w:r w:rsidR="00F80653" w:rsidRPr="00871557">
        <w:rPr>
          <w:rFonts w:ascii="GHEA Grapalat" w:hAnsi="GHEA Grapalat"/>
          <w:sz w:val="20"/>
          <w:highlight w:val="yellow"/>
          <w:lang w:val="hy-AM"/>
        </w:rPr>
        <w:t>05</w:t>
      </w:r>
      <w:r w:rsidR="00A552C3" w:rsidRPr="00871557">
        <w:rPr>
          <w:rFonts w:ascii="GHEA Grapalat" w:hAnsi="GHEA Grapalat"/>
          <w:sz w:val="20"/>
          <w:highlight w:val="yellow"/>
          <w:lang w:val="hy-AM"/>
        </w:rPr>
        <w:t xml:space="preserve"> </w:t>
      </w:r>
      <w:r w:rsidR="00A552C3" w:rsidRPr="00871557">
        <w:rPr>
          <w:rFonts w:ascii="GHEA Grapalat" w:hAnsi="GHEA Grapalat" w:cs="Sylfaen"/>
          <w:sz w:val="20"/>
          <w:highlight w:val="yellow"/>
          <w:lang w:val="hy-AM"/>
        </w:rPr>
        <w:t>(</w:t>
      </w:r>
      <w:r w:rsidR="00F80653" w:rsidRPr="00871557">
        <w:rPr>
          <w:rFonts w:ascii="GHEA Grapalat" w:hAnsi="GHEA Grapalat" w:cs="Sylfaen"/>
          <w:sz w:val="20"/>
          <w:highlight w:val="yellow"/>
          <w:lang w:val="hy-AM"/>
        </w:rPr>
        <w:t>զրո ամբողջ հինգ հարյուրերորդական</w:t>
      </w:r>
      <w:r w:rsidR="00A552C3" w:rsidRPr="00871557">
        <w:rPr>
          <w:rFonts w:ascii="GHEA Grapalat" w:hAnsi="GHEA Grapalat" w:cs="Sylfaen"/>
          <w:sz w:val="20"/>
          <w:highlight w:val="yellow"/>
          <w:lang w:val="hy-AM"/>
        </w:rPr>
        <w:t xml:space="preserve">) </w:t>
      </w:r>
      <w:r w:rsidRPr="00871557">
        <w:rPr>
          <w:rFonts w:ascii="GHEA Grapalat" w:hAnsi="GHEA Grapalat" w:cs="Sylfaen"/>
          <w:sz w:val="20"/>
          <w:highlight w:val="yellow"/>
          <w:lang w:val="hy-AM"/>
        </w:rPr>
        <w:t xml:space="preserve"> տոկոսի</w:t>
      </w:r>
      <w:r w:rsidRPr="00871557">
        <w:rPr>
          <w:rFonts w:ascii="GHEA Grapalat" w:hAnsi="GHEA Grapalat"/>
          <w:sz w:val="20"/>
          <w:highlight w:val="yellow"/>
          <w:lang w:val="hy-AM"/>
        </w:rPr>
        <w:t xml:space="preserve">  չափով։</w:t>
      </w:r>
    </w:p>
    <w:p w14:paraId="3681287D" w14:textId="59F5DD60" w:rsidR="00305869" w:rsidRPr="002A4619" w:rsidRDefault="00305869" w:rsidP="00305869">
      <w:pPr>
        <w:ind w:firstLine="709"/>
        <w:jc w:val="both"/>
        <w:rPr>
          <w:rFonts w:ascii="GHEA Grapalat" w:hAnsi="GHEA Grapalat"/>
          <w:sz w:val="20"/>
          <w:lang w:val="hy-AM"/>
        </w:rPr>
      </w:pPr>
      <w:r w:rsidRPr="005E1F72">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F80653" w:rsidRPr="00871557">
        <w:rPr>
          <w:rFonts w:ascii="GHEA Grapalat" w:hAnsi="GHEA Grapalat"/>
          <w:sz w:val="20"/>
          <w:highlight w:val="yellow"/>
          <w:lang w:val="hy-AM"/>
        </w:rPr>
        <w:t>0,5</w:t>
      </w:r>
      <w:r w:rsidR="00A552C3" w:rsidRPr="00871557">
        <w:rPr>
          <w:rFonts w:ascii="GHEA Grapalat" w:hAnsi="GHEA Grapalat"/>
          <w:sz w:val="20"/>
          <w:highlight w:val="yellow"/>
          <w:lang w:val="hy-AM"/>
        </w:rPr>
        <w:t xml:space="preserve"> </w:t>
      </w:r>
      <w:r w:rsidR="00A552C3" w:rsidRPr="00871557">
        <w:rPr>
          <w:rFonts w:ascii="GHEA Grapalat" w:hAnsi="GHEA Grapalat" w:cs="Sylfaen"/>
          <w:sz w:val="20"/>
          <w:highlight w:val="yellow"/>
          <w:lang w:val="hy-AM"/>
        </w:rPr>
        <w:t>(</w:t>
      </w:r>
      <w:r w:rsidR="00F80653" w:rsidRPr="00871557">
        <w:rPr>
          <w:rFonts w:ascii="GHEA Grapalat" w:hAnsi="GHEA Grapalat" w:cs="Sylfaen"/>
          <w:sz w:val="20"/>
          <w:highlight w:val="yellow"/>
          <w:lang w:val="hy-AM"/>
        </w:rPr>
        <w:t>զրո ամբողջ հինգ տասնորդական</w:t>
      </w:r>
      <w:r w:rsidR="00A552C3" w:rsidRPr="00871557">
        <w:rPr>
          <w:rFonts w:ascii="GHEA Grapalat" w:hAnsi="GHEA Grapalat" w:cs="Sylfaen"/>
          <w:sz w:val="20"/>
          <w:highlight w:val="yellow"/>
          <w:lang w:val="hy-AM"/>
        </w:rPr>
        <w:t xml:space="preserve">) </w:t>
      </w:r>
      <w:r w:rsidRPr="00871557">
        <w:rPr>
          <w:rFonts w:ascii="GHEA Grapalat" w:hAnsi="GHEA Grapalat" w:cs="Sylfaen"/>
          <w:sz w:val="20"/>
          <w:highlight w:val="yellow"/>
          <w:lang w:val="hy-AM"/>
        </w:rPr>
        <w:t>տոկոսի</w:t>
      </w:r>
      <w:r w:rsidRPr="00871557" w:rsidDel="009B7E9C">
        <w:rPr>
          <w:rFonts w:ascii="GHEA Grapalat" w:hAnsi="GHEA Grapalat"/>
          <w:sz w:val="20"/>
          <w:highlight w:val="yellow"/>
          <w:lang w:val="hy-AM"/>
        </w:rPr>
        <w:t xml:space="preserve"> </w:t>
      </w:r>
      <w:r w:rsidRPr="00871557">
        <w:rPr>
          <w:rFonts w:ascii="GHEA Grapalat" w:hAnsi="GHEA Grapalat"/>
          <w:sz w:val="20"/>
          <w:highlight w:val="yellow"/>
          <w:lang w:val="hy-AM"/>
        </w:rPr>
        <w:t xml:space="preserve"> չափով</w:t>
      </w:r>
      <w:r w:rsidRPr="004C75A4">
        <w:rPr>
          <w:rFonts w:ascii="GHEA Grapalat" w:hAnsi="GHEA Grapalat"/>
          <w:sz w:val="20"/>
          <w:lang w:val="hy-AM"/>
        </w:rPr>
        <w:t>:</w:t>
      </w:r>
      <w:r w:rsidRPr="004C75A4">
        <w:rPr>
          <w:rStyle w:val="FootnoteReference"/>
          <w:rFonts w:ascii="GHEA Grapalat" w:hAnsi="GHEA Grapalat"/>
          <w:sz w:val="20"/>
          <w:lang w:val="hy-AM"/>
        </w:rPr>
        <w:footnoteReference w:id="10"/>
      </w:r>
      <w:r>
        <w:rPr>
          <w:rFonts w:ascii="GHEA Grapalat" w:hAnsi="GHEA Grapalat"/>
          <w:sz w:val="20"/>
          <w:vertAlign w:val="superscript"/>
          <w:lang w:val="hy-AM"/>
        </w:rPr>
        <w:t xml:space="preserve"> </w:t>
      </w:r>
      <w:r w:rsidRPr="004C75A4">
        <w:rPr>
          <w:rFonts w:ascii="GHEA Grapalat" w:hAnsi="GHEA Grapalat"/>
          <w:sz w:val="20"/>
          <w:lang w:val="hy-AM"/>
        </w:rPr>
        <w:t xml:space="preserve">Ընդ </w:t>
      </w:r>
      <w:r w:rsidRPr="002A4619">
        <w:rPr>
          <w:rFonts w:ascii="GHEA Grapalat" w:hAnsi="GHEA Grapalat"/>
          <w:sz w:val="20"/>
          <w:lang w:val="hy-AM"/>
        </w:rPr>
        <w:t>որում տուգանքը հաշվարկվում է նաև</w:t>
      </w:r>
      <w:r>
        <w:rPr>
          <w:rFonts w:ascii="GHEA Grapalat" w:hAnsi="GHEA Grapalat"/>
          <w:sz w:val="20"/>
          <w:lang w:val="hy-AM"/>
        </w:rPr>
        <w:t>.</w:t>
      </w:r>
      <w:r w:rsidRPr="002A4619">
        <w:rPr>
          <w:rFonts w:ascii="GHEA Grapalat" w:hAnsi="GHEA Grapalat"/>
          <w:sz w:val="20"/>
          <w:lang w:val="hy-AM"/>
        </w:rPr>
        <w:t xml:space="preserve"> ապրանքի մատակարարումը սույն պայմանագրով սահմանված ժամկետում կատարելու, սակայն պատվիրատուի կողմից  չընդունվելու</w:t>
      </w:r>
      <w:r>
        <w:rPr>
          <w:rFonts w:ascii="GHEA Grapalat" w:hAnsi="GHEA Grapalat"/>
          <w:sz w:val="20"/>
          <w:lang w:val="hy-AM"/>
        </w:rPr>
        <w:t xml:space="preserve"> </w:t>
      </w:r>
      <w:r w:rsidRPr="002A4619">
        <w:rPr>
          <w:rFonts w:ascii="GHEA Grapalat" w:hAnsi="GHEA Grapalat"/>
          <w:sz w:val="20"/>
          <w:lang w:val="hy-AM"/>
        </w:rPr>
        <w:t xml:space="preserve">դեպքում:  </w:t>
      </w:r>
    </w:p>
    <w:p w14:paraId="13FB0A98"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20D23220"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Pr="002A4619">
        <w:rPr>
          <w:rFonts w:ascii="GHEA Grapalat" w:hAnsi="GHEA Grapalat"/>
          <w:sz w:val="20"/>
          <w:lang w:val="hy-AM"/>
        </w:rPr>
        <w:t xml:space="preserve">աշխատանքային </w:t>
      </w:r>
      <w:r w:rsidRPr="005E1F72">
        <w:rPr>
          <w:rFonts w:ascii="GHEA Grapalat" w:hAnsi="GHEA Grapalat"/>
          <w:sz w:val="20"/>
          <w:lang w:val="hy-AM"/>
        </w:rPr>
        <w:t xml:space="preserve">օրվա համար հաշվարկվում է տույժ` վճարման ենթակա, սակայն չվճարված գումարի 0,05 </w:t>
      </w:r>
      <w:r w:rsidRPr="005E1F72">
        <w:rPr>
          <w:rFonts w:ascii="GHEA Grapalat" w:hAnsi="GHEA Grapalat" w:cs="Sylfaen"/>
          <w:sz w:val="20"/>
          <w:lang w:val="hy-AM"/>
        </w:rPr>
        <w:t>(զրո ամբողջ հինգ հարյուրերորդական) տոկոսի</w:t>
      </w:r>
      <w:r w:rsidRPr="005E1F72">
        <w:rPr>
          <w:rFonts w:ascii="GHEA Grapalat" w:hAnsi="GHEA Grapalat"/>
          <w:sz w:val="20"/>
          <w:lang w:val="hy-AM"/>
        </w:rPr>
        <w:t xml:space="preserve">  չափով։</w:t>
      </w:r>
    </w:p>
    <w:p w14:paraId="3AD9C559"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F74CB5C"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4EAA7511" w14:textId="77777777" w:rsidR="00305869" w:rsidRPr="005E1F72" w:rsidRDefault="00305869" w:rsidP="00305869">
      <w:pPr>
        <w:ind w:firstLine="709"/>
        <w:jc w:val="both"/>
        <w:rPr>
          <w:rFonts w:ascii="GHEA Grapalat" w:hAnsi="GHEA Grapalat"/>
          <w:sz w:val="20"/>
          <w:lang w:val="hy-AM"/>
        </w:rPr>
      </w:pPr>
    </w:p>
    <w:p w14:paraId="7C59F58C" w14:textId="77777777" w:rsidR="00305869" w:rsidRPr="005E1F72" w:rsidRDefault="00305869" w:rsidP="00305869">
      <w:pPr>
        <w:ind w:firstLine="709"/>
        <w:jc w:val="both"/>
        <w:rPr>
          <w:rFonts w:ascii="GHEA Grapalat" w:hAnsi="GHEA Grapalat"/>
          <w:sz w:val="20"/>
          <w:lang w:val="hy-AM"/>
        </w:rPr>
      </w:pPr>
    </w:p>
    <w:p w14:paraId="222DFD0A" w14:textId="77777777" w:rsidR="00305869" w:rsidRPr="005E1F72" w:rsidRDefault="00305869" w:rsidP="00305869">
      <w:pPr>
        <w:ind w:firstLine="709"/>
        <w:jc w:val="center"/>
        <w:rPr>
          <w:rFonts w:ascii="GHEA Grapalat" w:hAnsi="GHEA Grapalat"/>
          <w:b/>
          <w:sz w:val="20"/>
          <w:lang w:val="hy-AM"/>
        </w:rPr>
      </w:pPr>
      <w:r w:rsidRPr="005E1F72">
        <w:rPr>
          <w:rFonts w:ascii="GHEA Grapalat" w:hAnsi="GHEA Grapalat"/>
          <w:b/>
          <w:sz w:val="20"/>
          <w:lang w:val="hy-AM"/>
        </w:rPr>
        <w:t>7. ԱՆՀԱՂԹԱՀԱՐԵԼԻ ՈՒԺԻ ԱԶԴԵՑՈՒԹՅՈՒՆԸ (ՖՈՐՍ-ՄԱԺՈՐ)</w:t>
      </w:r>
    </w:p>
    <w:p w14:paraId="595121CD" w14:textId="77777777" w:rsidR="00305869" w:rsidRPr="005E1F72" w:rsidRDefault="00305869" w:rsidP="00305869">
      <w:pPr>
        <w:ind w:firstLine="709"/>
        <w:jc w:val="center"/>
        <w:rPr>
          <w:rFonts w:ascii="GHEA Grapalat" w:hAnsi="GHEA Grapalat"/>
          <w:b/>
          <w:sz w:val="20"/>
          <w:lang w:val="hy-AM"/>
        </w:rPr>
      </w:pPr>
    </w:p>
    <w:p w14:paraId="188AA605" w14:textId="77777777" w:rsidR="00305869" w:rsidRPr="005E1F72" w:rsidRDefault="00305869" w:rsidP="00305869">
      <w:pPr>
        <w:ind w:firstLine="709"/>
        <w:jc w:val="both"/>
        <w:rPr>
          <w:rFonts w:ascii="GHEA Grapalat" w:hAnsi="GHEA Grapalat"/>
          <w:sz w:val="20"/>
          <w:lang w:val="hy-AM"/>
        </w:rPr>
      </w:pPr>
      <w:r w:rsidRPr="005E1F72">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1A0FBA8D" w14:textId="77777777" w:rsidR="00305869" w:rsidRPr="005E1F72" w:rsidRDefault="00305869" w:rsidP="00305869">
      <w:pPr>
        <w:ind w:firstLine="709"/>
        <w:jc w:val="both"/>
        <w:rPr>
          <w:rFonts w:ascii="GHEA Grapalat" w:hAnsi="GHEA Grapalat"/>
          <w:sz w:val="20"/>
          <w:lang w:val="hy-AM"/>
        </w:rPr>
      </w:pPr>
    </w:p>
    <w:p w14:paraId="571B759A" w14:textId="77777777" w:rsidR="00305869" w:rsidRPr="005E1F72" w:rsidRDefault="00305869" w:rsidP="00305869">
      <w:pPr>
        <w:ind w:firstLine="709"/>
        <w:jc w:val="center"/>
        <w:rPr>
          <w:rFonts w:ascii="GHEA Grapalat" w:hAnsi="GHEA Grapalat"/>
          <w:b/>
          <w:sz w:val="20"/>
          <w:lang w:val="hy-AM"/>
        </w:rPr>
      </w:pPr>
      <w:r w:rsidRPr="005E1F72">
        <w:rPr>
          <w:rFonts w:ascii="GHEA Grapalat" w:hAnsi="GHEA Grapalat"/>
          <w:b/>
          <w:sz w:val="20"/>
          <w:lang w:val="hy-AM"/>
        </w:rPr>
        <w:t>8. ԱՅԼ ՊԱՅՄԱՆՆԵՐ</w:t>
      </w:r>
    </w:p>
    <w:p w14:paraId="537B67D1" w14:textId="77777777" w:rsidR="00305869" w:rsidRPr="005E1F72" w:rsidRDefault="00305869" w:rsidP="00305869">
      <w:pPr>
        <w:ind w:firstLine="709"/>
        <w:jc w:val="center"/>
        <w:rPr>
          <w:rFonts w:ascii="GHEA Grapalat" w:hAnsi="GHEA Grapalat"/>
          <w:b/>
          <w:sz w:val="20"/>
          <w:lang w:val="hy-AM"/>
        </w:rPr>
      </w:pPr>
    </w:p>
    <w:p w14:paraId="404A92B8" w14:textId="77777777" w:rsidR="00305869" w:rsidRPr="005E1F72" w:rsidRDefault="00305869" w:rsidP="00305869">
      <w:pPr>
        <w:tabs>
          <w:tab w:val="left" w:pos="1276"/>
        </w:tabs>
        <w:ind w:firstLine="720"/>
        <w:jc w:val="both"/>
        <w:rPr>
          <w:rFonts w:ascii="GHEA Grapalat" w:hAnsi="GHEA Grapalat" w:cs="Times Armenian"/>
          <w:sz w:val="20"/>
          <w:lang w:val="hy-AM"/>
        </w:rPr>
      </w:pPr>
      <w:r w:rsidRPr="005E1F72">
        <w:rPr>
          <w:rFonts w:ascii="GHEA Grapalat" w:hAnsi="GHEA Grapalat"/>
          <w:sz w:val="20"/>
          <w:lang w:val="hy-AM"/>
        </w:rPr>
        <w:t xml:space="preserve">8.1 </w:t>
      </w:r>
      <w:r w:rsidRPr="005E1F72">
        <w:rPr>
          <w:rFonts w:ascii="GHEA Grapalat" w:hAnsi="GHEA Grapalat" w:cs="Sylfaen"/>
          <w:sz w:val="20"/>
          <w:lang w:val="hy-AM"/>
        </w:rPr>
        <w:t>Պայմանագիրն</w:t>
      </w:r>
      <w:r w:rsidRPr="005E1F72">
        <w:rPr>
          <w:rFonts w:ascii="GHEA Grapalat" w:hAnsi="GHEA Grapalat" w:cs="Times Armenian"/>
          <w:sz w:val="20"/>
          <w:lang w:val="hy-AM"/>
        </w:rPr>
        <w:t xml:space="preserve"> </w:t>
      </w:r>
      <w:r w:rsidRPr="005E1F72">
        <w:rPr>
          <w:rFonts w:ascii="GHEA Grapalat" w:hAnsi="GHEA Grapalat" w:cs="Sylfaen"/>
          <w:sz w:val="20"/>
          <w:lang w:val="hy-AM"/>
        </w:rPr>
        <w:t>ուժի</w:t>
      </w:r>
      <w:r w:rsidRPr="005E1F72">
        <w:rPr>
          <w:rFonts w:ascii="GHEA Grapalat" w:hAnsi="GHEA Grapalat" w:cs="Times Armenian"/>
          <w:sz w:val="20"/>
          <w:lang w:val="hy-AM"/>
        </w:rPr>
        <w:t xml:space="preserve"> </w:t>
      </w:r>
      <w:r w:rsidRPr="005E1F72">
        <w:rPr>
          <w:rFonts w:ascii="GHEA Grapalat" w:hAnsi="GHEA Grapalat" w:cs="Sylfaen"/>
          <w:sz w:val="20"/>
          <w:lang w:val="hy-AM"/>
        </w:rPr>
        <w:t>մեջ</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մտնում</w:t>
      </w:r>
      <w:r w:rsidRPr="005E1F72">
        <w:rPr>
          <w:rFonts w:ascii="GHEA Grapalat" w:hAnsi="GHEA Grapalat" w:cs="Times Armenian"/>
          <w:sz w:val="20"/>
          <w:lang w:val="hy-AM"/>
        </w:rPr>
        <w:t xml:space="preserve"> </w:t>
      </w:r>
      <w:r w:rsidRPr="005E1F72">
        <w:rPr>
          <w:rFonts w:ascii="GHEA Grapalat" w:hAnsi="GHEA Grapalat" w:cs="Sylfaen"/>
          <w:sz w:val="20"/>
          <w:lang w:val="hy-AM"/>
        </w:rPr>
        <w:t>Կողմերի</w:t>
      </w:r>
      <w:r w:rsidRPr="005E1F72">
        <w:rPr>
          <w:rFonts w:ascii="GHEA Grapalat" w:hAnsi="GHEA Grapalat" w:cs="Times Armenian"/>
          <w:sz w:val="20"/>
          <w:lang w:val="hy-AM"/>
        </w:rPr>
        <w:t xml:space="preserve"> </w:t>
      </w:r>
      <w:r w:rsidRPr="005E1F72">
        <w:rPr>
          <w:rFonts w:ascii="GHEA Grapalat" w:hAnsi="GHEA Grapalat" w:cs="Sylfaen"/>
          <w:sz w:val="20"/>
          <w:lang w:val="hy-AM"/>
        </w:rPr>
        <w:t>ստորագրման</w:t>
      </w:r>
      <w:r w:rsidRPr="005E1F72">
        <w:rPr>
          <w:rFonts w:ascii="GHEA Grapalat" w:hAnsi="GHEA Grapalat" w:cs="Times Armenian"/>
          <w:sz w:val="20"/>
          <w:lang w:val="hy-AM"/>
        </w:rPr>
        <w:t xml:space="preserve"> </w:t>
      </w:r>
      <w:r w:rsidRPr="005E1F72">
        <w:rPr>
          <w:rFonts w:ascii="GHEA Grapalat" w:hAnsi="GHEA Grapalat" w:cs="Sylfaen"/>
          <w:sz w:val="20"/>
          <w:lang w:val="hy-AM"/>
        </w:rPr>
        <w:t>պահից և գործում է մինչև</w:t>
      </w:r>
      <w:r w:rsidRPr="005E1F72">
        <w:rPr>
          <w:rFonts w:ascii="GHEA Grapalat" w:hAnsi="GHEA Grapalat" w:cs="Times Armenian"/>
          <w:sz w:val="20"/>
          <w:lang w:val="hy-AM"/>
        </w:rPr>
        <w:t xml:space="preserve"> </w:t>
      </w:r>
      <w:r w:rsidRPr="005E1F72">
        <w:rPr>
          <w:rFonts w:ascii="GHEA Grapalat" w:hAnsi="GHEA Grapalat" w:cs="Sylfaen"/>
          <w:sz w:val="20"/>
          <w:lang w:val="hy-AM"/>
        </w:rPr>
        <w:t>կողմերի` պայմանագրով</w:t>
      </w:r>
      <w:r w:rsidRPr="005E1F72">
        <w:rPr>
          <w:rFonts w:ascii="GHEA Grapalat" w:hAnsi="GHEA Grapalat" w:cs="Times Armenian"/>
          <w:sz w:val="20"/>
          <w:lang w:val="hy-AM"/>
        </w:rPr>
        <w:t xml:space="preserve"> </w:t>
      </w:r>
      <w:r w:rsidRPr="005E1F72">
        <w:rPr>
          <w:rFonts w:ascii="GHEA Grapalat" w:hAnsi="GHEA Grapalat" w:cs="Sylfaen"/>
          <w:sz w:val="20"/>
          <w:lang w:val="hy-AM"/>
        </w:rPr>
        <w:t>ստանձնած</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Times Armenian"/>
          <w:sz w:val="20"/>
          <w:lang w:val="hy-AM"/>
        </w:rPr>
        <w:t xml:space="preserve"> </w:t>
      </w:r>
      <w:r w:rsidRPr="005E1F72">
        <w:rPr>
          <w:rFonts w:ascii="GHEA Grapalat" w:hAnsi="GHEA Grapalat" w:cs="Sylfaen"/>
          <w:sz w:val="20"/>
          <w:lang w:val="hy-AM"/>
        </w:rPr>
        <w:t>ողջ</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ծավալով</w:t>
      </w:r>
      <w:r w:rsidRPr="005E1F72">
        <w:rPr>
          <w:rFonts w:ascii="GHEA Grapalat" w:hAnsi="GHEA Grapalat" w:cs="Times Armenian"/>
          <w:sz w:val="20"/>
          <w:lang w:val="hy-AM"/>
        </w:rPr>
        <w:t xml:space="preserve"> </w:t>
      </w:r>
      <w:r w:rsidRPr="005E1F72">
        <w:rPr>
          <w:rFonts w:ascii="GHEA Grapalat" w:hAnsi="GHEA Grapalat" w:cs="Sylfaen"/>
          <w:sz w:val="20"/>
          <w:lang w:val="hy-AM"/>
        </w:rPr>
        <w:t>կատարումը</w:t>
      </w:r>
      <w:r w:rsidRPr="005E1F72">
        <w:rPr>
          <w:rFonts w:ascii="GHEA Grapalat" w:hAnsi="GHEA Grapalat" w:cs="Times Armenian"/>
          <w:sz w:val="20"/>
          <w:lang w:val="hy-AM"/>
        </w:rPr>
        <w:t xml:space="preserve">։ </w:t>
      </w:r>
    </w:p>
    <w:p w14:paraId="6F154AAB" w14:textId="77777777" w:rsidR="00305869" w:rsidRPr="005E1F72" w:rsidRDefault="00305869" w:rsidP="00305869">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1EDE627B" w14:textId="77777777" w:rsidR="00305869" w:rsidRDefault="00305869" w:rsidP="00305869">
      <w:pPr>
        <w:shd w:val="clear" w:color="auto" w:fill="FFFFFF"/>
        <w:ind w:firstLine="375"/>
        <w:jc w:val="both"/>
        <w:rPr>
          <w:rFonts w:ascii="GHEA Grapalat" w:hAnsi="GHEA Grapalat"/>
          <w:color w:val="000000"/>
          <w:lang w:val="hy-AM"/>
        </w:rPr>
      </w:pPr>
      <w:r w:rsidRPr="005E1F72">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Pr>
          <w:rFonts w:ascii="GHEA Grapalat" w:hAnsi="GHEA Grapalat" w:cs="Sylfaen"/>
          <w:sz w:val="20"/>
          <w:lang w:val="hy-AM"/>
        </w:rPr>
        <w:t>պ</w:t>
      </w:r>
      <w:r w:rsidRPr="005E1F72">
        <w:rPr>
          <w:rFonts w:ascii="GHEA Grapalat" w:hAnsi="GHEA Grapalat" w:cs="Sylfaen"/>
          <w:sz w:val="20"/>
          <w:lang w:val="hy-AM"/>
        </w:rPr>
        <w:t xml:space="preserve">ատակով կազմակերպված գնման գործընթացում, մինչև պայմանագրի կնքումը, Վաճառողը </w:t>
      </w:r>
      <w:r w:rsidRPr="005E1F72">
        <w:rPr>
          <w:rFonts w:ascii="GHEA Grapalat" w:hAnsi="GHEA Grapalat" w:cs="Sylfaen"/>
          <w:sz w:val="20"/>
          <w:lang w:val="hy-AM"/>
        </w:rPr>
        <w:lastRenderedPageBreak/>
        <w:t>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Pr="00286AD3">
        <w:rPr>
          <w:rFonts w:ascii="GHEA Grapalat" w:hAnsi="GHEA Grapalat" w:cs="Sylfaen"/>
          <w:sz w:val="20"/>
          <w:lang w:val="hy-AM"/>
        </w:rPr>
        <w:t>ում է</w:t>
      </w:r>
      <w:r w:rsidRPr="005E1F72">
        <w:rPr>
          <w:rFonts w:ascii="GHEA Grapalat" w:hAnsi="GHEA Grapalat" w:cs="Sylfaen"/>
          <w:sz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627101">
        <w:rPr>
          <w:rFonts w:ascii="GHEA Grapalat" w:hAnsi="GHEA Grapalat"/>
          <w:color w:val="000000"/>
          <w:lang w:val="hy-AM"/>
        </w:rPr>
        <w:t xml:space="preserve"> </w:t>
      </w:r>
    </w:p>
    <w:p w14:paraId="5474D2F0" w14:textId="77777777" w:rsidR="00305869" w:rsidRPr="005E1F72" w:rsidRDefault="00305869" w:rsidP="00305869">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20CD1B41" w14:textId="77777777" w:rsidR="00305869" w:rsidRPr="005E1F72" w:rsidRDefault="00305869" w:rsidP="00305869">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8.5</w:t>
      </w:r>
      <w:r w:rsidRPr="005E1F72">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779B4CD3" w14:textId="77777777" w:rsidR="00305869" w:rsidRPr="005E1F72" w:rsidRDefault="00305869" w:rsidP="00305869">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1BDF2E0B" w14:textId="77777777" w:rsidR="00305869" w:rsidRPr="005E1F72" w:rsidRDefault="00305869" w:rsidP="00305869">
      <w:pPr>
        <w:tabs>
          <w:tab w:val="left" w:pos="1276"/>
        </w:tabs>
        <w:ind w:firstLine="720"/>
        <w:jc w:val="both"/>
        <w:rPr>
          <w:rFonts w:ascii="GHEA Grapalat" w:hAnsi="GHEA Grapalat" w:cs="Times Armenian"/>
          <w:sz w:val="20"/>
          <w:lang w:val="hy-AM"/>
        </w:rPr>
      </w:pPr>
      <w:r w:rsidRPr="005E1F72">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5BF62B58" w14:textId="77777777" w:rsidR="00305869" w:rsidRPr="00C900F7" w:rsidRDefault="00305869" w:rsidP="00305869">
      <w:pPr>
        <w:tabs>
          <w:tab w:val="left" w:pos="1276"/>
        </w:tabs>
        <w:ind w:firstLine="720"/>
        <w:jc w:val="both"/>
        <w:rPr>
          <w:rFonts w:ascii="GHEA Grapalat" w:hAnsi="GHEA Grapalat"/>
          <w:sz w:val="20"/>
          <w:highlight w:val="yellow"/>
          <w:lang w:val="hy-AM"/>
        </w:rPr>
      </w:pPr>
      <w:r w:rsidRPr="00C900F7">
        <w:rPr>
          <w:rFonts w:ascii="GHEA Grapalat" w:hAnsi="GHEA Grapalat"/>
          <w:sz w:val="20"/>
          <w:highlight w:val="yellow"/>
          <w:lang w:val="pt-BR"/>
        </w:rPr>
        <w:t>8.6 Եթե պայմանագիրն  իրականացվ</w:t>
      </w:r>
      <w:r w:rsidRPr="00C900F7">
        <w:rPr>
          <w:rFonts w:ascii="GHEA Grapalat" w:hAnsi="GHEA Grapalat"/>
          <w:sz w:val="20"/>
          <w:highlight w:val="yellow"/>
          <w:lang w:val="hy-AM"/>
        </w:rPr>
        <w:t>ում է</w:t>
      </w:r>
      <w:r w:rsidRPr="00C900F7">
        <w:rPr>
          <w:rFonts w:ascii="GHEA Grapalat" w:hAnsi="GHEA Grapalat"/>
          <w:sz w:val="20"/>
          <w:highlight w:val="yellow"/>
          <w:lang w:val="pt-BR"/>
        </w:rPr>
        <w:t xml:space="preserve"> գործակալության պայմանագիր կնքելու միջոցով.</w:t>
      </w:r>
    </w:p>
    <w:p w14:paraId="0DE9B686" w14:textId="77777777" w:rsidR="00305869" w:rsidRPr="00C900F7" w:rsidRDefault="00305869" w:rsidP="00305869">
      <w:pPr>
        <w:tabs>
          <w:tab w:val="left" w:pos="1276"/>
        </w:tabs>
        <w:ind w:firstLine="720"/>
        <w:jc w:val="both"/>
        <w:rPr>
          <w:rFonts w:ascii="GHEA Grapalat" w:hAnsi="GHEA Grapalat"/>
          <w:sz w:val="20"/>
          <w:highlight w:val="yellow"/>
          <w:lang w:val="pt-BR"/>
        </w:rPr>
      </w:pPr>
      <w:r w:rsidRPr="00C900F7">
        <w:rPr>
          <w:rFonts w:ascii="GHEA Grapalat" w:hAnsi="GHEA Grapalat"/>
          <w:sz w:val="20"/>
          <w:highlight w:val="yellow"/>
          <w:lang w:val="hy-AM"/>
        </w:rPr>
        <w:t>1)</w:t>
      </w:r>
      <w:r w:rsidRPr="00C900F7">
        <w:rPr>
          <w:rFonts w:ascii="GHEA Grapalat" w:hAnsi="GHEA Grapalat"/>
          <w:sz w:val="20"/>
          <w:highlight w:val="yellow"/>
          <w:lang w:val="pt-BR"/>
        </w:rPr>
        <w:t xml:space="preserve"> Վաճառ</w:t>
      </w:r>
      <w:r w:rsidRPr="00C900F7">
        <w:rPr>
          <w:rFonts w:ascii="GHEA Grapalat" w:hAnsi="GHEA Grapalat"/>
          <w:sz w:val="20"/>
          <w:highlight w:val="yellow"/>
          <w:lang w:val="hy-AM"/>
        </w:rPr>
        <w:t>ողը</w:t>
      </w:r>
      <w:r w:rsidRPr="00C900F7">
        <w:rPr>
          <w:rFonts w:ascii="GHEA Grapalat" w:hAnsi="GHEA Grapalat"/>
          <w:sz w:val="20"/>
          <w:highlight w:val="yellow"/>
          <w:lang w:val="pt-BR"/>
        </w:rPr>
        <w:t xml:space="preserve"> պատասխանատվություն է կրում գործակալի պարտավորությունների չկատարման կամ ոչ պատշաճ կատարման համար.</w:t>
      </w:r>
    </w:p>
    <w:p w14:paraId="5A0BE734" w14:textId="77777777" w:rsidR="00305869" w:rsidRPr="00C900F7" w:rsidRDefault="00305869" w:rsidP="00305869">
      <w:pPr>
        <w:tabs>
          <w:tab w:val="left" w:pos="1276"/>
        </w:tabs>
        <w:ind w:firstLine="720"/>
        <w:jc w:val="both"/>
        <w:rPr>
          <w:rFonts w:ascii="GHEA Grapalat" w:hAnsi="GHEA Grapalat"/>
          <w:sz w:val="20"/>
          <w:highlight w:val="yellow"/>
          <w:lang w:val="pt-BR"/>
        </w:rPr>
      </w:pPr>
      <w:r w:rsidRPr="00C900F7">
        <w:rPr>
          <w:rFonts w:ascii="GHEA Grapalat" w:hAnsi="GHEA Grapalat"/>
          <w:sz w:val="20"/>
          <w:highlight w:val="yellow"/>
          <w:lang w:val="pt-BR"/>
        </w:rPr>
        <w:t>2) պայմանագրի կատարման ընթացքում գործակալի փոփոխման դեպքում Վաճառ</w:t>
      </w:r>
      <w:r w:rsidRPr="00C900F7">
        <w:rPr>
          <w:rFonts w:ascii="GHEA Grapalat" w:hAnsi="GHEA Grapalat"/>
          <w:sz w:val="20"/>
          <w:highlight w:val="yellow"/>
          <w:lang w:val="hy-AM"/>
        </w:rPr>
        <w:t>ող</w:t>
      </w:r>
      <w:r w:rsidRPr="00C900F7">
        <w:rPr>
          <w:rFonts w:ascii="GHEA Grapalat" w:hAnsi="GHEA Grapalat"/>
          <w:sz w:val="20"/>
          <w:highlight w:val="yellow"/>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C900F7">
        <w:rPr>
          <w:rStyle w:val="FootnoteReference"/>
          <w:rFonts w:ascii="GHEA Grapalat" w:hAnsi="GHEA Grapalat"/>
          <w:sz w:val="20"/>
          <w:highlight w:val="yellow"/>
          <w:lang w:val="pt-BR"/>
        </w:rPr>
        <w:footnoteReference w:id="11"/>
      </w:r>
    </w:p>
    <w:p w14:paraId="15B19C65" w14:textId="77777777" w:rsidR="00305869" w:rsidRPr="0027235A" w:rsidRDefault="00305869" w:rsidP="00305869">
      <w:pPr>
        <w:tabs>
          <w:tab w:val="left" w:pos="1276"/>
        </w:tabs>
        <w:ind w:firstLine="720"/>
        <w:jc w:val="both"/>
        <w:rPr>
          <w:rFonts w:ascii="GHEA Grapalat" w:hAnsi="GHEA Grapalat"/>
          <w:sz w:val="20"/>
          <w:lang w:val="pt-BR"/>
        </w:rPr>
      </w:pPr>
      <w:r w:rsidRPr="00C900F7">
        <w:rPr>
          <w:rFonts w:ascii="GHEA Grapalat" w:hAnsi="GHEA Grapalat"/>
          <w:sz w:val="20"/>
          <w:highlight w:val="yellow"/>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C900F7">
        <w:rPr>
          <w:rStyle w:val="FootnoteReference"/>
          <w:rFonts w:ascii="GHEA Grapalat" w:hAnsi="GHEA Grapalat"/>
          <w:sz w:val="20"/>
          <w:highlight w:val="yellow"/>
          <w:lang w:val="pt-BR"/>
        </w:rPr>
        <w:footnoteReference w:id="12"/>
      </w:r>
    </w:p>
    <w:p w14:paraId="59C994C0" w14:textId="6EB5934D" w:rsidR="00305869" w:rsidRPr="005E1F72" w:rsidRDefault="00305869" w:rsidP="00305869">
      <w:pPr>
        <w:tabs>
          <w:tab w:val="left" w:pos="1276"/>
        </w:tabs>
        <w:ind w:firstLine="720"/>
        <w:jc w:val="both"/>
        <w:rPr>
          <w:rFonts w:ascii="GHEA Grapalat" w:hAnsi="GHEA Grapalat"/>
          <w:sz w:val="20"/>
          <w:lang w:val="pt-BR"/>
        </w:rPr>
      </w:pPr>
      <w:r w:rsidRPr="0027235A">
        <w:rPr>
          <w:rFonts w:ascii="GHEA Grapalat" w:hAnsi="GHEA Grapalat" w:cs="Times Armenian"/>
          <w:sz w:val="20"/>
          <w:lang w:val="pt-BR"/>
        </w:rPr>
        <w:t>8</w:t>
      </w:r>
      <w:r w:rsidRPr="0027235A">
        <w:rPr>
          <w:rFonts w:ascii="GHEA Grapalat" w:hAnsi="GHEA Grapalat" w:cs="Times Armenian"/>
          <w:sz w:val="20"/>
          <w:lang w:val="hy-AM"/>
        </w:rPr>
        <w:t>.</w:t>
      </w:r>
      <w:r w:rsidRPr="0027235A">
        <w:rPr>
          <w:rFonts w:ascii="GHEA Grapalat" w:hAnsi="GHEA Grapalat" w:cs="Times Armenian"/>
          <w:sz w:val="20"/>
          <w:lang w:val="pt-BR"/>
        </w:rPr>
        <w:t>8</w:t>
      </w:r>
      <w:r w:rsidRPr="0027235A">
        <w:rPr>
          <w:rFonts w:ascii="GHEA Grapalat" w:hAnsi="GHEA Grapalat" w:cs="Times Armenian"/>
          <w:sz w:val="20"/>
          <w:lang w:val="hy-AM"/>
        </w:rPr>
        <w:t xml:space="preserve"> Ա</w:t>
      </w:r>
      <w:proofErr w:type="spellStart"/>
      <w:r w:rsidRPr="0027235A">
        <w:rPr>
          <w:rFonts w:ascii="GHEA Grapalat" w:hAnsi="GHEA Grapalat" w:cs="Times Armenian"/>
          <w:sz w:val="20"/>
        </w:rPr>
        <w:t>պր</w:t>
      </w:r>
      <w:proofErr w:type="spellEnd"/>
      <w:r w:rsidRPr="0027235A">
        <w:rPr>
          <w:rFonts w:ascii="GHEA Grapalat" w:hAnsi="GHEA Grapalat" w:cs="Times Armenian"/>
          <w:sz w:val="20"/>
          <w:lang w:val="hy-AM"/>
        </w:rPr>
        <w:t xml:space="preserve">անքի </w:t>
      </w:r>
      <w:proofErr w:type="spellStart"/>
      <w:r w:rsidRPr="0027235A">
        <w:rPr>
          <w:rFonts w:ascii="GHEA Grapalat" w:hAnsi="GHEA Grapalat" w:cs="Times Armenian"/>
          <w:sz w:val="20"/>
        </w:rPr>
        <w:t>մատա</w:t>
      </w:r>
      <w:proofErr w:type="spellEnd"/>
      <w:r w:rsidRPr="0027235A">
        <w:rPr>
          <w:rFonts w:ascii="GHEA Grapalat" w:hAnsi="GHEA Grapalat" w:cs="Sylfaen"/>
          <w:sz w:val="20"/>
          <w:lang w:val="hy-AM"/>
        </w:rPr>
        <w:t>կա</w:t>
      </w:r>
      <w:r w:rsidRPr="0027235A">
        <w:rPr>
          <w:rFonts w:ascii="GHEA Grapalat" w:hAnsi="GHEA Grapalat" w:cs="Sylfaen"/>
          <w:sz w:val="20"/>
        </w:rPr>
        <w:t>ր</w:t>
      </w:r>
      <w:r w:rsidRPr="0027235A">
        <w:rPr>
          <w:rFonts w:ascii="GHEA Grapalat" w:hAnsi="GHEA Grapalat" w:cs="Sylfaen"/>
          <w:sz w:val="20"/>
          <w:lang w:val="hy-AM"/>
        </w:rPr>
        <w:t>արման</w:t>
      </w:r>
      <w:r w:rsidRPr="0027235A">
        <w:rPr>
          <w:rFonts w:ascii="GHEA Grapalat" w:hAnsi="GHEA Grapalat" w:cs="Times Armenian"/>
          <w:sz w:val="20"/>
          <w:lang w:val="hy-AM"/>
        </w:rPr>
        <w:t xml:space="preserve"> </w:t>
      </w:r>
      <w:r w:rsidRPr="0027235A">
        <w:rPr>
          <w:rFonts w:ascii="GHEA Grapalat" w:hAnsi="GHEA Grapalat" w:cs="Sylfaen"/>
          <w:sz w:val="20"/>
          <w:lang w:val="hy-AM"/>
        </w:rPr>
        <w:t>ժամկետը</w:t>
      </w:r>
      <w:r w:rsidRPr="0027235A">
        <w:rPr>
          <w:rFonts w:ascii="GHEA Grapalat" w:hAnsi="GHEA Grapalat" w:cs="Times Armenian"/>
          <w:sz w:val="20"/>
          <w:lang w:val="hy-AM"/>
        </w:rPr>
        <w:t xml:space="preserve"> </w:t>
      </w:r>
      <w:r w:rsidRPr="0027235A">
        <w:rPr>
          <w:rFonts w:ascii="GHEA Grapalat" w:hAnsi="GHEA Grapalat" w:cs="Sylfaen"/>
          <w:sz w:val="20"/>
          <w:lang w:val="hy-AM"/>
        </w:rPr>
        <w:t>կարող</w:t>
      </w:r>
      <w:r w:rsidRPr="0027235A">
        <w:rPr>
          <w:rFonts w:ascii="GHEA Grapalat" w:hAnsi="GHEA Grapalat" w:cs="Times Armenian"/>
          <w:sz w:val="20"/>
          <w:lang w:val="hy-AM"/>
        </w:rPr>
        <w:t xml:space="preserve"> </w:t>
      </w:r>
      <w:r w:rsidRPr="0027235A">
        <w:rPr>
          <w:rFonts w:ascii="GHEA Grapalat" w:hAnsi="GHEA Grapalat" w:cs="Sylfaen"/>
          <w:sz w:val="20"/>
          <w:lang w:val="hy-AM"/>
        </w:rPr>
        <w:t>է</w:t>
      </w:r>
      <w:r w:rsidRPr="0027235A">
        <w:rPr>
          <w:rFonts w:ascii="GHEA Grapalat" w:hAnsi="GHEA Grapalat" w:cs="Times Armenian"/>
          <w:sz w:val="20"/>
          <w:lang w:val="hy-AM"/>
        </w:rPr>
        <w:t xml:space="preserve"> </w:t>
      </w:r>
      <w:r w:rsidRPr="0027235A">
        <w:rPr>
          <w:rFonts w:ascii="GHEA Grapalat" w:hAnsi="GHEA Grapalat" w:cs="Sylfaen"/>
          <w:sz w:val="20"/>
          <w:lang w:val="hy-AM"/>
        </w:rPr>
        <w:t>երկարաձգվել</w:t>
      </w:r>
      <w:r w:rsidRPr="0027235A">
        <w:rPr>
          <w:rFonts w:ascii="GHEA Grapalat" w:hAnsi="GHEA Grapalat" w:cs="Times Armenian"/>
          <w:sz w:val="20"/>
          <w:lang w:val="hy-AM"/>
        </w:rPr>
        <w:t xml:space="preserve"> </w:t>
      </w:r>
      <w:r w:rsidRPr="005E1F72">
        <w:rPr>
          <w:rFonts w:ascii="GHEA Grapalat" w:hAnsi="GHEA Grapalat" w:cs="Sylfaen"/>
          <w:sz w:val="20"/>
          <w:lang w:val="hy-AM"/>
        </w:rPr>
        <w:t>մինչև</w:t>
      </w:r>
      <w:r w:rsidRPr="005E1F72">
        <w:rPr>
          <w:rFonts w:ascii="GHEA Grapalat" w:hAnsi="GHEA Grapalat" w:cs="Times Armenian"/>
          <w:sz w:val="20"/>
          <w:lang w:val="hy-AM"/>
        </w:rPr>
        <w:t xml:space="preserve"> </w:t>
      </w:r>
      <w:r w:rsidRPr="005E1F72">
        <w:rPr>
          <w:rFonts w:ascii="GHEA Grapalat" w:hAnsi="GHEA Grapalat" w:cs="Times Armenian"/>
          <w:sz w:val="20"/>
        </w:rPr>
        <w:t>պ</w:t>
      </w:r>
      <w:r w:rsidRPr="005E1F72">
        <w:rPr>
          <w:rFonts w:ascii="GHEA Grapalat" w:hAnsi="GHEA Grapalat" w:cs="Times Armenian"/>
          <w:sz w:val="20"/>
          <w:lang w:val="hy-AM"/>
        </w:rPr>
        <w:t xml:space="preserve">այմանագրով </w:t>
      </w:r>
      <w:r w:rsidRPr="005E1F72">
        <w:rPr>
          <w:rFonts w:ascii="GHEA Grapalat" w:hAnsi="GHEA Grapalat" w:cs="Sylfaen"/>
          <w:sz w:val="20"/>
          <w:lang w:val="hy-AM"/>
        </w:rPr>
        <w:t>այդ</w:t>
      </w:r>
      <w:r w:rsidRPr="005E1F72">
        <w:rPr>
          <w:rFonts w:ascii="GHEA Grapalat" w:hAnsi="GHEA Grapalat" w:cs="Times Armenian"/>
          <w:sz w:val="20"/>
          <w:lang w:val="hy-AM"/>
        </w:rPr>
        <w:t xml:space="preserve"> </w:t>
      </w:r>
      <w:r w:rsidRPr="005E1F72">
        <w:rPr>
          <w:rFonts w:ascii="GHEA Grapalat" w:hAnsi="GHEA Grapalat" w:cs="Sylfaen"/>
          <w:sz w:val="20"/>
          <w:lang w:val="hy-AM"/>
        </w:rPr>
        <w:t>ժամկետը</w:t>
      </w:r>
      <w:r w:rsidRPr="005E1F72">
        <w:rPr>
          <w:rFonts w:ascii="GHEA Grapalat" w:hAnsi="GHEA Grapalat" w:cs="Times Armenian"/>
          <w:sz w:val="20"/>
          <w:lang w:val="hy-AM"/>
        </w:rPr>
        <w:t xml:space="preserve"> </w:t>
      </w:r>
      <w:r w:rsidRPr="005E1F72">
        <w:rPr>
          <w:rFonts w:ascii="GHEA Grapalat" w:hAnsi="GHEA Grapalat" w:cs="Sylfaen"/>
          <w:sz w:val="20"/>
          <w:lang w:val="hy-AM"/>
        </w:rPr>
        <w:t>լրանալը</w:t>
      </w:r>
      <w:r w:rsidRPr="005E1F72">
        <w:rPr>
          <w:rFonts w:ascii="GHEA Grapalat" w:hAnsi="GHEA Grapalat" w:cs="Sylfaen"/>
          <w:sz w:val="20"/>
          <w:lang w:val="pt-BR"/>
        </w:rPr>
        <w:t>`</w:t>
      </w:r>
      <w:r w:rsidRPr="005E1F72">
        <w:rPr>
          <w:rFonts w:ascii="GHEA Grapalat" w:hAnsi="GHEA Grapalat" w:cs="Times Armenian"/>
          <w:sz w:val="20"/>
          <w:lang w:val="hy-AM"/>
        </w:rPr>
        <w:t xml:space="preserve"> </w:t>
      </w:r>
      <w:proofErr w:type="spellStart"/>
      <w:r w:rsidRPr="005E1F72">
        <w:rPr>
          <w:rFonts w:ascii="GHEA Grapalat" w:hAnsi="GHEA Grapalat" w:cs="Times Armenian"/>
          <w:sz w:val="20"/>
        </w:rPr>
        <w:t>Վաճառողի</w:t>
      </w:r>
      <w:proofErr w:type="spellEnd"/>
      <w:r w:rsidRPr="005E1F72">
        <w:rPr>
          <w:rFonts w:ascii="GHEA Grapalat" w:hAnsi="GHEA Grapalat" w:cs="Times Armenian"/>
          <w:sz w:val="20"/>
          <w:lang w:val="pt-BR"/>
        </w:rPr>
        <w:t xml:space="preserve"> </w:t>
      </w:r>
      <w:r w:rsidRPr="005E1F72">
        <w:rPr>
          <w:rFonts w:ascii="GHEA Grapalat" w:hAnsi="GHEA Grapalat" w:cs="Sylfaen"/>
          <w:sz w:val="20"/>
          <w:lang w:val="hy-AM"/>
        </w:rPr>
        <w:t>առաջարկության</w:t>
      </w:r>
      <w:r w:rsidRPr="005E1F72">
        <w:rPr>
          <w:rFonts w:ascii="GHEA Grapalat" w:hAnsi="GHEA Grapalat" w:cs="Times Armenian"/>
          <w:sz w:val="20"/>
          <w:lang w:val="hy-AM"/>
        </w:rPr>
        <w:t xml:space="preserve"> </w:t>
      </w:r>
      <w:r w:rsidRPr="005E1F72">
        <w:rPr>
          <w:rFonts w:ascii="GHEA Grapalat" w:hAnsi="GHEA Grapalat" w:cs="Sylfaen"/>
          <w:sz w:val="20"/>
          <w:lang w:val="hy-AM"/>
        </w:rPr>
        <w:t>առկայության</w:t>
      </w:r>
      <w:r w:rsidRPr="005E1F72">
        <w:rPr>
          <w:rFonts w:ascii="GHEA Grapalat" w:hAnsi="GHEA Grapalat" w:cs="Times Armenian"/>
          <w:sz w:val="20"/>
          <w:lang w:val="hy-AM"/>
        </w:rPr>
        <w:t xml:space="preserve"> </w:t>
      </w:r>
      <w:r w:rsidRPr="005E1F72">
        <w:rPr>
          <w:rFonts w:ascii="GHEA Grapalat" w:hAnsi="GHEA Grapalat" w:cs="Sylfaen"/>
          <w:sz w:val="20"/>
          <w:lang w:val="hy-AM"/>
        </w:rPr>
        <w:t>դեպքում</w:t>
      </w:r>
      <w:r w:rsidRPr="005E1F72">
        <w:rPr>
          <w:rFonts w:ascii="GHEA Grapalat" w:hAnsi="GHEA Grapalat" w:cs="Times Armenian"/>
          <w:sz w:val="20"/>
          <w:lang w:val="pt-BR"/>
        </w:rPr>
        <w:t>,</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պայմանով</w:t>
      </w:r>
      <w:r w:rsidRPr="005E1F72">
        <w:rPr>
          <w:rFonts w:ascii="GHEA Grapalat" w:hAnsi="GHEA Grapalat" w:cs="Times Armenian"/>
          <w:sz w:val="20"/>
          <w:lang w:val="hy-AM"/>
        </w:rPr>
        <w:t xml:space="preserve">, </w:t>
      </w:r>
      <w:r w:rsidRPr="005E1F72">
        <w:rPr>
          <w:rFonts w:ascii="GHEA Grapalat" w:hAnsi="GHEA Grapalat" w:cs="Sylfaen"/>
          <w:sz w:val="20"/>
          <w:lang w:val="hy-AM"/>
        </w:rPr>
        <w:t>որ</w:t>
      </w:r>
      <w:r w:rsidRPr="005E1F72">
        <w:rPr>
          <w:rFonts w:ascii="GHEA Grapalat" w:hAnsi="GHEA Grapalat"/>
          <w:sz w:val="20"/>
          <w:lang w:val="hy-AM"/>
        </w:rPr>
        <w:t xml:space="preserve"> </w:t>
      </w:r>
      <w:proofErr w:type="spellStart"/>
      <w:r w:rsidRPr="005E1F72">
        <w:rPr>
          <w:rFonts w:ascii="GHEA Grapalat" w:hAnsi="GHEA Grapalat"/>
          <w:sz w:val="20"/>
        </w:rPr>
        <w:t>Գնորդ</w:t>
      </w:r>
      <w:proofErr w:type="spellEnd"/>
      <w:r w:rsidRPr="005E1F72">
        <w:rPr>
          <w:rFonts w:ascii="GHEA Grapalat" w:hAnsi="GHEA Grapalat"/>
          <w:sz w:val="20"/>
          <w:lang w:val="hy-AM"/>
        </w:rPr>
        <w:t>ի</w:t>
      </w:r>
      <w:r w:rsidRPr="005E1F72">
        <w:rPr>
          <w:rFonts w:ascii="GHEA Grapalat" w:hAnsi="GHEA Grapalat" w:cs="Times Armenian"/>
          <w:sz w:val="20"/>
          <w:lang w:val="hy-AM"/>
        </w:rPr>
        <w:t xml:space="preserve"> </w:t>
      </w:r>
      <w:r w:rsidRPr="005E1F72">
        <w:rPr>
          <w:rFonts w:ascii="GHEA Grapalat" w:hAnsi="GHEA Grapalat" w:cs="Sylfaen"/>
          <w:sz w:val="20"/>
          <w:lang w:val="hy-AM"/>
        </w:rPr>
        <w:t>մոտ</w:t>
      </w:r>
      <w:r w:rsidRPr="005E1F72">
        <w:rPr>
          <w:rFonts w:ascii="GHEA Grapalat" w:hAnsi="GHEA Grapalat" w:cs="Times Armenian"/>
          <w:sz w:val="20"/>
          <w:lang w:val="hy-AM"/>
        </w:rPr>
        <w:t xml:space="preserve"> </w:t>
      </w:r>
      <w:r w:rsidRPr="005E1F72">
        <w:rPr>
          <w:rFonts w:ascii="GHEA Grapalat" w:hAnsi="GHEA Grapalat" w:cs="Sylfaen"/>
          <w:sz w:val="20"/>
          <w:lang w:val="hy-AM"/>
        </w:rPr>
        <w:t>չի</w:t>
      </w:r>
      <w:r w:rsidRPr="005E1F72">
        <w:rPr>
          <w:rFonts w:ascii="GHEA Grapalat" w:hAnsi="GHEA Grapalat" w:cs="Times Armenian"/>
          <w:sz w:val="20"/>
          <w:lang w:val="hy-AM"/>
        </w:rPr>
        <w:t xml:space="preserve"> </w:t>
      </w:r>
      <w:r w:rsidRPr="005E1F72">
        <w:rPr>
          <w:rFonts w:ascii="GHEA Grapalat" w:hAnsi="GHEA Grapalat" w:cs="Sylfaen"/>
          <w:sz w:val="20"/>
          <w:lang w:val="hy-AM"/>
        </w:rPr>
        <w:t>վերացել</w:t>
      </w:r>
      <w:r w:rsidRPr="005E1F72">
        <w:rPr>
          <w:rFonts w:ascii="GHEA Grapalat" w:hAnsi="GHEA Grapalat" w:cs="Times Armenian"/>
          <w:sz w:val="20"/>
          <w:lang w:val="hy-AM"/>
        </w:rPr>
        <w:t xml:space="preserve"> </w:t>
      </w:r>
      <w:proofErr w:type="spellStart"/>
      <w:r w:rsidRPr="005E1F72">
        <w:rPr>
          <w:rFonts w:ascii="GHEA Grapalat" w:hAnsi="GHEA Grapalat" w:cs="Times Armenian"/>
          <w:sz w:val="20"/>
        </w:rPr>
        <w:t>ապրանքի</w:t>
      </w:r>
      <w:proofErr w:type="spellEnd"/>
      <w:r w:rsidRPr="005E1F72">
        <w:rPr>
          <w:rFonts w:ascii="GHEA Grapalat" w:hAnsi="GHEA Grapalat" w:cs="Times Armenian"/>
          <w:sz w:val="20"/>
          <w:lang w:val="pt-BR"/>
        </w:rPr>
        <w:t xml:space="preserve"> </w:t>
      </w:r>
      <w:r w:rsidRPr="005E1F72">
        <w:rPr>
          <w:rFonts w:ascii="GHEA Grapalat" w:hAnsi="GHEA Grapalat" w:cs="Sylfaen"/>
          <w:sz w:val="20"/>
          <w:lang w:val="hy-AM"/>
        </w:rPr>
        <w:t>օգտագործման</w:t>
      </w:r>
      <w:r w:rsidRPr="005E1F72">
        <w:rPr>
          <w:rFonts w:ascii="GHEA Grapalat" w:hAnsi="GHEA Grapalat" w:cs="Times Armenian"/>
          <w:sz w:val="20"/>
          <w:lang w:val="hy-AM"/>
        </w:rPr>
        <w:t xml:space="preserve"> </w:t>
      </w:r>
      <w:r w:rsidRPr="005E1F72">
        <w:rPr>
          <w:rFonts w:ascii="GHEA Grapalat" w:hAnsi="GHEA Grapalat" w:cs="Sylfaen"/>
          <w:sz w:val="20"/>
          <w:lang w:val="hy-AM"/>
        </w:rPr>
        <w:t>պահանջը</w:t>
      </w:r>
      <w:r w:rsidRPr="002A4619">
        <w:rPr>
          <w:rFonts w:ascii="GHEA Grapalat" w:hAnsi="GHEA Grapalat" w:cs="Sylfaen"/>
          <w:sz w:val="20"/>
          <w:lang w:val="pt-BR"/>
        </w:rPr>
        <w:t xml:space="preserve">, </w:t>
      </w:r>
      <w:proofErr w:type="spellStart"/>
      <w:r>
        <w:rPr>
          <w:rFonts w:ascii="GHEA Grapalat" w:hAnsi="GHEA Grapalat" w:cs="Sylfaen"/>
          <w:sz w:val="20"/>
        </w:rPr>
        <w:t>իսկ</w:t>
      </w:r>
      <w:proofErr w:type="spellEnd"/>
      <w:r w:rsidRPr="002A4619">
        <w:rPr>
          <w:rFonts w:ascii="GHEA Grapalat" w:hAnsi="GHEA Grapalat" w:cs="Sylfaen"/>
          <w:sz w:val="20"/>
          <w:lang w:val="pt-BR"/>
        </w:rPr>
        <w:t xml:space="preserve"> </w:t>
      </w:r>
      <w:proofErr w:type="spellStart"/>
      <w:r>
        <w:rPr>
          <w:rFonts w:ascii="GHEA Grapalat" w:hAnsi="GHEA Grapalat" w:cs="Sylfaen"/>
          <w:sz w:val="20"/>
        </w:rPr>
        <w:t>Վաճառողի</w:t>
      </w:r>
      <w:proofErr w:type="spellEnd"/>
      <w:r w:rsidRPr="002A4619">
        <w:rPr>
          <w:rFonts w:ascii="GHEA Grapalat" w:hAnsi="GHEA Grapalat" w:cs="Sylfaen"/>
          <w:sz w:val="20"/>
          <w:lang w:val="pt-BR"/>
        </w:rPr>
        <w:t xml:space="preserve"> </w:t>
      </w:r>
      <w:proofErr w:type="spellStart"/>
      <w:r>
        <w:rPr>
          <w:rFonts w:ascii="GHEA Grapalat" w:hAnsi="GHEA Grapalat" w:cs="Sylfaen"/>
          <w:sz w:val="20"/>
        </w:rPr>
        <w:t>առաջարկությունը</w:t>
      </w:r>
      <w:proofErr w:type="spellEnd"/>
      <w:r w:rsidRPr="002A4619">
        <w:rPr>
          <w:rFonts w:ascii="GHEA Grapalat" w:hAnsi="GHEA Grapalat" w:cs="Sylfaen"/>
          <w:sz w:val="20"/>
          <w:lang w:val="pt-BR"/>
        </w:rPr>
        <w:t xml:space="preserve"> </w:t>
      </w:r>
      <w:proofErr w:type="spellStart"/>
      <w:r>
        <w:rPr>
          <w:rFonts w:ascii="GHEA Grapalat" w:hAnsi="GHEA Grapalat" w:cs="Sylfaen"/>
          <w:sz w:val="20"/>
        </w:rPr>
        <w:t>ներկայացվել</w:t>
      </w:r>
      <w:proofErr w:type="spellEnd"/>
      <w:r w:rsidRPr="002A4619">
        <w:rPr>
          <w:rFonts w:ascii="GHEA Grapalat" w:hAnsi="GHEA Grapalat" w:cs="Sylfaen"/>
          <w:sz w:val="20"/>
          <w:lang w:val="pt-BR"/>
        </w:rPr>
        <w:t xml:space="preserve"> </w:t>
      </w:r>
      <w:r>
        <w:rPr>
          <w:rFonts w:ascii="GHEA Grapalat" w:hAnsi="GHEA Grapalat" w:cs="Sylfaen"/>
          <w:sz w:val="20"/>
        </w:rPr>
        <w:t>է</w:t>
      </w:r>
      <w:r w:rsidRPr="002A4619">
        <w:rPr>
          <w:rFonts w:ascii="GHEA Grapalat" w:hAnsi="GHEA Grapalat" w:cs="Sylfaen"/>
          <w:sz w:val="20"/>
          <w:lang w:val="pt-BR"/>
        </w:rPr>
        <w:t xml:space="preserve"> </w:t>
      </w:r>
      <w:proofErr w:type="spellStart"/>
      <w:r>
        <w:rPr>
          <w:rFonts w:ascii="GHEA Grapalat" w:hAnsi="GHEA Grapalat" w:cs="Sylfaen"/>
          <w:sz w:val="20"/>
        </w:rPr>
        <w:t>ոչ</w:t>
      </w:r>
      <w:proofErr w:type="spellEnd"/>
      <w:r w:rsidRPr="002A4619">
        <w:rPr>
          <w:rFonts w:ascii="GHEA Grapalat" w:hAnsi="GHEA Grapalat" w:cs="Sylfaen"/>
          <w:sz w:val="20"/>
          <w:lang w:val="pt-BR"/>
        </w:rPr>
        <w:t xml:space="preserve"> </w:t>
      </w:r>
      <w:proofErr w:type="spellStart"/>
      <w:r>
        <w:rPr>
          <w:rFonts w:ascii="GHEA Grapalat" w:hAnsi="GHEA Grapalat" w:cs="Sylfaen"/>
          <w:sz w:val="20"/>
        </w:rPr>
        <w:t>ուշ</w:t>
      </w:r>
      <w:proofErr w:type="spellEnd"/>
      <w:r w:rsidRPr="002A4619">
        <w:rPr>
          <w:rFonts w:ascii="GHEA Grapalat" w:hAnsi="GHEA Grapalat" w:cs="Sylfaen"/>
          <w:sz w:val="20"/>
          <w:lang w:val="pt-BR"/>
        </w:rPr>
        <w:t xml:space="preserve">, </w:t>
      </w:r>
      <w:proofErr w:type="spellStart"/>
      <w:r>
        <w:rPr>
          <w:rFonts w:ascii="GHEA Grapalat" w:hAnsi="GHEA Grapalat" w:cs="Sylfaen"/>
          <w:sz w:val="20"/>
        </w:rPr>
        <w:t>քան</w:t>
      </w:r>
      <w:proofErr w:type="spellEnd"/>
      <w:r w:rsidRPr="002A4619">
        <w:rPr>
          <w:rFonts w:ascii="GHEA Grapalat" w:hAnsi="GHEA Grapalat" w:cs="Sylfaen"/>
          <w:sz w:val="20"/>
          <w:lang w:val="pt-BR"/>
        </w:rPr>
        <w:t xml:space="preserve"> </w:t>
      </w:r>
      <w:proofErr w:type="spellStart"/>
      <w:r>
        <w:rPr>
          <w:rFonts w:ascii="GHEA Grapalat" w:hAnsi="GHEA Grapalat" w:cs="Sylfaen"/>
          <w:sz w:val="20"/>
        </w:rPr>
        <w:t>պայմանագրով</w:t>
      </w:r>
      <w:proofErr w:type="spellEnd"/>
      <w:r w:rsidRPr="002A4619">
        <w:rPr>
          <w:rFonts w:ascii="GHEA Grapalat" w:hAnsi="GHEA Grapalat" w:cs="Sylfaen"/>
          <w:sz w:val="20"/>
          <w:lang w:val="pt-BR"/>
        </w:rPr>
        <w:t xml:space="preserve"> </w:t>
      </w:r>
      <w:r>
        <w:rPr>
          <w:rFonts w:ascii="GHEA Grapalat" w:hAnsi="GHEA Grapalat" w:cs="Sylfaen"/>
          <w:sz w:val="20"/>
        </w:rPr>
        <w:t>ի</w:t>
      </w:r>
      <w:r w:rsidRPr="002A4619">
        <w:rPr>
          <w:rFonts w:ascii="GHEA Grapalat" w:hAnsi="GHEA Grapalat" w:cs="Sylfaen"/>
          <w:sz w:val="20"/>
          <w:lang w:val="pt-BR"/>
        </w:rPr>
        <w:t xml:space="preserve"> </w:t>
      </w:r>
      <w:proofErr w:type="spellStart"/>
      <w:r>
        <w:rPr>
          <w:rFonts w:ascii="GHEA Grapalat" w:hAnsi="GHEA Grapalat" w:cs="Sylfaen"/>
          <w:sz w:val="20"/>
        </w:rPr>
        <w:t>սկզբանե</w:t>
      </w:r>
      <w:proofErr w:type="spellEnd"/>
      <w:r w:rsidRPr="002A4619">
        <w:rPr>
          <w:rFonts w:ascii="GHEA Grapalat" w:hAnsi="GHEA Grapalat" w:cs="Sylfaen"/>
          <w:sz w:val="20"/>
          <w:lang w:val="pt-BR"/>
        </w:rPr>
        <w:t xml:space="preserve"> </w:t>
      </w:r>
      <w:proofErr w:type="spellStart"/>
      <w:r>
        <w:rPr>
          <w:rFonts w:ascii="GHEA Grapalat" w:hAnsi="GHEA Grapalat" w:cs="Sylfaen"/>
          <w:sz w:val="20"/>
        </w:rPr>
        <w:t>մատակարարման</w:t>
      </w:r>
      <w:proofErr w:type="spellEnd"/>
      <w:r w:rsidRPr="002A4619">
        <w:rPr>
          <w:rFonts w:ascii="GHEA Grapalat" w:hAnsi="GHEA Grapalat" w:cs="Sylfaen"/>
          <w:sz w:val="20"/>
          <w:lang w:val="pt-BR"/>
        </w:rPr>
        <w:t xml:space="preserve"> </w:t>
      </w:r>
      <w:proofErr w:type="spellStart"/>
      <w:r>
        <w:rPr>
          <w:rFonts w:ascii="GHEA Grapalat" w:hAnsi="GHEA Grapalat" w:cs="Sylfaen"/>
          <w:sz w:val="20"/>
        </w:rPr>
        <w:t>համար</w:t>
      </w:r>
      <w:proofErr w:type="spellEnd"/>
      <w:r w:rsidRPr="002A4619">
        <w:rPr>
          <w:rFonts w:ascii="GHEA Grapalat" w:hAnsi="GHEA Grapalat" w:cs="Sylfaen"/>
          <w:sz w:val="20"/>
          <w:lang w:val="pt-BR"/>
        </w:rPr>
        <w:t xml:space="preserve"> </w:t>
      </w:r>
      <w:proofErr w:type="spellStart"/>
      <w:r>
        <w:rPr>
          <w:rFonts w:ascii="GHEA Grapalat" w:hAnsi="GHEA Grapalat" w:cs="Sylfaen"/>
          <w:sz w:val="20"/>
        </w:rPr>
        <w:t>սահմանված</w:t>
      </w:r>
      <w:proofErr w:type="spellEnd"/>
      <w:r w:rsidRPr="002A4619">
        <w:rPr>
          <w:rFonts w:ascii="GHEA Grapalat" w:hAnsi="GHEA Grapalat" w:cs="Sylfaen"/>
          <w:sz w:val="20"/>
          <w:lang w:val="pt-BR"/>
        </w:rPr>
        <w:t xml:space="preserve"> </w:t>
      </w:r>
      <w:proofErr w:type="spellStart"/>
      <w:r>
        <w:rPr>
          <w:rFonts w:ascii="GHEA Grapalat" w:hAnsi="GHEA Grapalat" w:cs="Sylfaen"/>
          <w:sz w:val="20"/>
        </w:rPr>
        <w:t>ժամկետը</w:t>
      </w:r>
      <w:proofErr w:type="spellEnd"/>
      <w:r w:rsidRPr="002A4619">
        <w:rPr>
          <w:rFonts w:ascii="GHEA Grapalat" w:hAnsi="GHEA Grapalat" w:cs="Sylfaen"/>
          <w:sz w:val="20"/>
          <w:lang w:val="pt-BR"/>
        </w:rPr>
        <w:t xml:space="preserve"> </w:t>
      </w:r>
      <w:proofErr w:type="spellStart"/>
      <w:r>
        <w:rPr>
          <w:rFonts w:ascii="GHEA Grapalat" w:hAnsi="GHEA Grapalat" w:cs="Sylfaen"/>
          <w:sz w:val="20"/>
        </w:rPr>
        <w:t>լրանալուց</w:t>
      </w:r>
      <w:proofErr w:type="spellEnd"/>
      <w:r w:rsidRPr="002A4619">
        <w:rPr>
          <w:rFonts w:ascii="GHEA Grapalat" w:hAnsi="GHEA Grapalat" w:cs="Sylfaen"/>
          <w:sz w:val="20"/>
          <w:lang w:val="pt-BR"/>
        </w:rPr>
        <w:t xml:space="preserve"> </w:t>
      </w:r>
      <w:proofErr w:type="spellStart"/>
      <w:r>
        <w:rPr>
          <w:rFonts w:ascii="GHEA Grapalat" w:hAnsi="GHEA Grapalat" w:cs="Sylfaen"/>
          <w:sz w:val="20"/>
        </w:rPr>
        <w:t>առնվազն</w:t>
      </w:r>
      <w:proofErr w:type="spellEnd"/>
      <w:r w:rsidRPr="002A4619">
        <w:rPr>
          <w:rFonts w:ascii="GHEA Grapalat" w:hAnsi="GHEA Grapalat" w:cs="Sylfaen"/>
          <w:sz w:val="20"/>
          <w:lang w:val="pt-BR"/>
        </w:rPr>
        <w:t xml:space="preserve"> </w:t>
      </w:r>
      <w:r>
        <w:rPr>
          <w:rFonts w:ascii="GHEA Grapalat" w:hAnsi="GHEA Grapalat" w:cs="Sylfaen"/>
          <w:sz w:val="20"/>
          <w:lang w:val="pt-BR"/>
        </w:rPr>
        <w:t>7</w:t>
      </w:r>
      <w:r w:rsidRPr="002A4619">
        <w:rPr>
          <w:rFonts w:ascii="GHEA Grapalat" w:hAnsi="GHEA Grapalat" w:cs="Sylfaen"/>
          <w:sz w:val="20"/>
          <w:lang w:val="pt-BR"/>
        </w:rPr>
        <w:t xml:space="preserve"> </w:t>
      </w:r>
      <w:proofErr w:type="spellStart"/>
      <w:r>
        <w:rPr>
          <w:rFonts w:ascii="GHEA Grapalat" w:hAnsi="GHEA Grapalat" w:cs="Sylfaen"/>
          <w:sz w:val="20"/>
        </w:rPr>
        <w:t>օրացուցային</w:t>
      </w:r>
      <w:proofErr w:type="spellEnd"/>
      <w:r w:rsidRPr="002A4619">
        <w:rPr>
          <w:rFonts w:ascii="GHEA Grapalat" w:hAnsi="GHEA Grapalat" w:cs="Sylfaen"/>
          <w:sz w:val="20"/>
          <w:lang w:val="pt-BR"/>
        </w:rPr>
        <w:t xml:space="preserve"> </w:t>
      </w:r>
      <w:proofErr w:type="spellStart"/>
      <w:r>
        <w:rPr>
          <w:rFonts w:ascii="GHEA Grapalat" w:hAnsi="GHEA Grapalat" w:cs="Sylfaen"/>
          <w:sz w:val="20"/>
        </w:rPr>
        <w:t>օր</w:t>
      </w:r>
      <w:proofErr w:type="spellEnd"/>
      <w:r w:rsidRPr="002A4619">
        <w:rPr>
          <w:rFonts w:ascii="GHEA Grapalat" w:hAnsi="GHEA Grapalat" w:cs="Sylfaen"/>
          <w:sz w:val="20"/>
          <w:lang w:val="pt-BR"/>
        </w:rPr>
        <w:t xml:space="preserve"> </w:t>
      </w:r>
      <w:proofErr w:type="spellStart"/>
      <w:r>
        <w:rPr>
          <w:rFonts w:ascii="GHEA Grapalat" w:hAnsi="GHEA Grapalat" w:cs="Sylfaen"/>
          <w:sz w:val="20"/>
        </w:rPr>
        <w:t>առաջ</w:t>
      </w:r>
      <w:proofErr w:type="spellEnd"/>
      <w:r w:rsidRPr="005E1F72">
        <w:rPr>
          <w:rFonts w:ascii="GHEA Grapalat" w:hAnsi="GHEA Grapalat" w:cs="Sylfaen"/>
          <w:sz w:val="20"/>
          <w:lang w:val="pt-BR"/>
        </w:rPr>
        <w:t>: Ընդ որում սույն կետով սահմանված դեպքում ապրա</w:t>
      </w:r>
      <w:r w:rsidRPr="005E1F72">
        <w:rPr>
          <w:rFonts w:ascii="GHEA Grapalat" w:hAnsi="GHEA Grapalat" w:cs="Times Armenian"/>
          <w:sz w:val="20"/>
          <w:lang w:val="hy-AM"/>
        </w:rPr>
        <w:t xml:space="preserve">նքի </w:t>
      </w:r>
      <w:proofErr w:type="spellStart"/>
      <w:r w:rsidRPr="005E1F72">
        <w:rPr>
          <w:rFonts w:ascii="GHEA Grapalat" w:hAnsi="GHEA Grapalat" w:cs="Times Armenian"/>
          <w:sz w:val="20"/>
        </w:rPr>
        <w:t>մատակարա</w:t>
      </w:r>
      <w:proofErr w:type="spellEnd"/>
      <w:r w:rsidRPr="005E1F72">
        <w:rPr>
          <w:rFonts w:ascii="GHEA Grapalat" w:hAnsi="GHEA Grapalat" w:cs="Sylfaen"/>
          <w:sz w:val="20"/>
          <w:lang w:val="hy-AM"/>
        </w:rPr>
        <w:t>րման</w:t>
      </w:r>
      <w:r w:rsidRPr="005E1F72">
        <w:rPr>
          <w:rFonts w:ascii="GHEA Grapalat" w:hAnsi="GHEA Grapalat" w:cs="Times Armenian"/>
          <w:sz w:val="20"/>
          <w:lang w:val="hy-AM"/>
        </w:rPr>
        <w:t xml:space="preserve"> </w:t>
      </w:r>
      <w:r w:rsidRPr="005E1F72">
        <w:rPr>
          <w:rFonts w:ascii="GHEA Grapalat" w:hAnsi="GHEA Grapalat" w:cs="Sylfaen"/>
          <w:sz w:val="20"/>
          <w:lang w:val="hy-AM"/>
        </w:rPr>
        <w:t>ժամկետը</w:t>
      </w:r>
      <w:r w:rsidRPr="005E1F72">
        <w:rPr>
          <w:rFonts w:ascii="GHEA Grapalat" w:hAnsi="GHEA Grapalat" w:cs="Times Armenian"/>
          <w:sz w:val="20"/>
          <w:lang w:val="hy-AM"/>
        </w:rPr>
        <w:t xml:space="preserve"> </w:t>
      </w:r>
      <w:r w:rsidRPr="005E1F72">
        <w:rPr>
          <w:rFonts w:ascii="GHEA Grapalat" w:hAnsi="GHEA Grapalat" w:cs="Sylfaen"/>
          <w:sz w:val="20"/>
          <w:lang w:val="hy-AM"/>
        </w:rPr>
        <w:t>կարող</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երկարաձգվել</w:t>
      </w:r>
      <w:r w:rsidRPr="005E1F72">
        <w:rPr>
          <w:rFonts w:ascii="GHEA Grapalat" w:hAnsi="GHEA Grapalat" w:cs="Times Armenian"/>
          <w:sz w:val="20"/>
          <w:lang w:val="hy-AM"/>
        </w:rPr>
        <w:t xml:space="preserve"> </w:t>
      </w:r>
      <w:proofErr w:type="spellStart"/>
      <w:r w:rsidRPr="005E1F72">
        <w:rPr>
          <w:rFonts w:ascii="GHEA Grapalat" w:hAnsi="GHEA Grapalat" w:cs="Times Armenian"/>
          <w:sz w:val="20"/>
        </w:rPr>
        <w:t>մեկ</w:t>
      </w:r>
      <w:proofErr w:type="spellEnd"/>
      <w:r w:rsidRPr="005E1F72">
        <w:rPr>
          <w:rFonts w:ascii="GHEA Grapalat" w:hAnsi="GHEA Grapalat" w:cs="Times Armenian"/>
          <w:sz w:val="20"/>
          <w:lang w:val="pt-BR"/>
        </w:rPr>
        <w:t xml:space="preserve"> </w:t>
      </w:r>
      <w:proofErr w:type="spellStart"/>
      <w:r w:rsidRPr="005E1F72">
        <w:rPr>
          <w:rFonts w:ascii="GHEA Grapalat" w:hAnsi="GHEA Grapalat" w:cs="Times Armenian"/>
          <w:sz w:val="20"/>
        </w:rPr>
        <w:t>անգամ</w:t>
      </w:r>
      <w:proofErr w:type="spellEnd"/>
      <w:r w:rsidRPr="005E1F72">
        <w:rPr>
          <w:rFonts w:ascii="GHEA Grapalat" w:hAnsi="GHEA Grapalat" w:cs="Times Armenian"/>
          <w:sz w:val="20"/>
          <w:lang w:val="pt-BR"/>
        </w:rPr>
        <w:t xml:space="preserve"> </w:t>
      </w:r>
      <w:r w:rsidRPr="005E1F72">
        <w:rPr>
          <w:rFonts w:ascii="GHEA Grapalat" w:hAnsi="GHEA Grapalat" w:cs="Sylfaen"/>
          <w:sz w:val="20"/>
          <w:lang w:val="hy-AM"/>
        </w:rPr>
        <w:t>մինչև</w:t>
      </w:r>
      <w:r w:rsidRPr="005E1F72">
        <w:rPr>
          <w:rFonts w:ascii="GHEA Grapalat" w:hAnsi="GHEA Grapalat" w:cs="Sylfaen"/>
          <w:sz w:val="20"/>
          <w:lang w:val="pt-BR"/>
        </w:rPr>
        <w:t xml:space="preserve"> 30 </w:t>
      </w:r>
      <w:proofErr w:type="spellStart"/>
      <w:r w:rsidRPr="005E1F72">
        <w:rPr>
          <w:rFonts w:ascii="GHEA Grapalat" w:hAnsi="GHEA Grapalat" w:cs="Sylfaen"/>
          <w:sz w:val="20"/>
        </w:rPr>
        <w:t>օրացուցային</w:t>
      </w:r>
      <w:proofErr w:type="spellEnd"/>
      <w:r w:rsidRPr="005E1F72">
        <w:rPr>
          <w:rFonts w:ascii="GHEA Grapalat" w:hAnsi="GHEA Grapalat" w:cs="Sylfaen"/>
          <w:sz w:val="20"/>
          <w:lang w:val="pt-BR"/>
        </w:rPr>
        <w:t xml:space="preserve"> </w:t>
      </w:r>
      <w:proofErr w:type="spellStart"/>
      <w:r w:rsidRPr="005E1F72">
        <w:rPr>
          <w:rFonts w:ascii="GHEA Grapalat" w:hAnsi="GHEA Grapalat" w:cs="Sylfaen"/>
          <w:sz w:val="20"/>
        </w:rPr>
        <w:t>օրով</w:t>
      </w:r>
      <w:proofErr w:type="spellEnd"/>
      <w:r w:rsidRPr="005E1F72">
        <w:rPr>
          <w:rFonts w:ascii="GHEA Grapalat" w:hAnsi="GHEA Grapalat" w:cs="Sylfaen"/>
          <w:sz w:val="20"/>
          <w:lang w:val="pt-BR"/>
        </w:rPr>
        <w:t xml:space="preserve">, </w:t>
      </w:r>
      <w:proofErr w:type="spellStart"/>
      <w:r w:rsidRPr="005E1F72">
        <w:rPr>
          <w:rFonts w:ascii="GHEA Grapalat" w:hAnsi="GHEA Grapalat" w:cs="Sylfaen"/>
          <w:sz w:val="20"/>
        </w:rPr>
        <w:t>բայց</w:t>
      </w:r>
      <w:proofErr w:type="spellEnd"/>
      <w:r w:rsidRPr="005E1F72">
        <w:rPr>
          <w:rFonts w:ascii="GHEA Grapalat" w:hAnsi="GHEA Grapalat" w:cs="Sylfaen"/>
          <w:sz w:val="20"/>
          <w:lang w:val="pt-BR"/>
        </w:rPr>
        <w:t xml:space="preserve"> </w:t>
      </w:r>
      <w:proofErr w:type="spellStart"/>
      <w:r w:rsidRPr="005E1F72">
        <w:rPr>
          <w:rFonts w:ascii="GHEA Grapalat" w:hAnsi="GHEA Grapalat" w:cs="Sylfaen"/>
          <w:sz w:val="20"/>
        </w:rPr>
        <w:t>ոչ</w:t>
      </w:r>
      <w:proofErr w:type="spellEnd"/>
      <w:r w:rsidRPr="005E1F72">
        <w:rPr>
          <w:rFonts w:ascii="GHEA Grapalat" w:hAnsi="GHEA Grapalat" w:cs="Sylfaen"/>
          <w:sz w:val="20"/>
          <w:lang w:val="pt-BR"/>
        </w:rPr>
        <w:t xml:space="preserve"> </w:t>
      </w:r>
      <w:proofErr w:type="spellStart"/>
      <w:r w:rsidRPr="005E1F72">
        <w:rPr>
          <w:rFonts w:ascii="GHEA Grapalat" w:hAnsi="GHEA Grapalat" w:cs="Sylfaen"/>
          <w:sz w:val="20"/>
        </w:rPr>
        <w:t>ավել</w:t>
      </w:r>
      <w:r w:rsidR="00C900F7">
        <w:rPr>
          <w:rFonts w:ascii="GHEA Grapalat" w:hAnsi="GHEA Grapalat" w:cs="Sylfaen"/>
          <w:sz w:val="20"/>
        </w:rPr>
        <w:t>ի</w:t>
      </w:r>
      <w:proofErr w:type="spellEnd"/>
      <w:r w:rsidR="00C900F7" w:rsidRPr="00C900F7">
        <w:rPr>
          <w:rFonts w:ascii="GHEA Grapalat" w:hAnsi="GHEA Grapalat" w:cs="Sylfaen"/>
          <w:sz w:val="20"/>
          <w:lang w:val="pt-BR"/>
        </w:rPr>
        <w:t>,</w:t>
      </w:r>
      <w:r w:rsidRPr="005E1F72">
        <w:rPr>
          <w:rFonts w:ascii="GHEA Grapalat" w:hAnsi="GHEA Grapalat" w:cs="Sylfaen"/>
          <w:sz w:val="20"/>
          <w:lang w:val="pt-BR"/>
        </w:rPr>
        <w:t xml:space="preserve"> </w:t>
      </w:r>
      <w:proofErr w:type="spellStart"/>
      <w:r w:rsidRPr="005E1F72">
        <w:rPr>
          <w:rFonts w:ascii="GHEA Grapalat" w:hAnsi="GHEA Grapalat" w:cs="Sylfaen"/>
          <w:sz w:val="20"/>
        </w:rPr>
        <w:t>քան</w:t>
      </w:r>
      <w:proofErr w:type="spellEnd"/>
      <w:r w:rsidRPr="005E1F72">
        <w:rPr>
          <w:rFonts w:ascii="GHEA Grapalat" w:hAnsi="GHEA Grapalat" w:cs="Sylfaen"/>
          <w:sz w:val="20"/>
          <w:lang w:val="pt-BR"/>
        </w:rPr>
        <w:t xml:space="preserve"> </w:t>
      </w:r>
      <w:proofErr w:type="spellStart"/>
      <w:r w:rsidRPr="005E1F72">
        <w:rPr>
          <w:rFonts w:ascii="GHEA Grapalat" w:hAnsi="GHEA Grapalat" w:cs="Sylfaen"/>
          <w:sz w:val="20"/>
        </w:rPr>
        <w:t>պայմանագրով</w:t>
      </w:r>
      <w:proofErr w:type="spellEnd"/>
      <w:r w:rsidRPr="005E1F72">
        <w:rPr>
          <w:rFonts w:ascii="GHEA Grapalat" w:hAnsi="GHEA Grapalat" w:cs="Sylfaen"/>
          <w:sz w:val="20"/>
          <w:lang w:val="pt-BR"/>
        </w:rPr>
        <w:t xml:space="preserve"> </w:t>
      </w:r>
      <w:proofErr w:type="spellStart"/>
      <w:r w:rsidRPr="005E1F72">
        <w:rPr>
          <w:rFonts w:ascii="GHEA Grapalat" w:hAnsi="GHEA Grapalat" w:cs="Sylfaen"/>
          <w:sz w:val="20"/>
        </w:rPr>
        <w:t>սահմանված</w:t>
      </w:r>
      <w:proofErr w:type="spellEnd"/>
      <w:r w:rsidRPr="005E1F72">
        <w:rPr>
          <w:rFonts w:ascii="GHEA Grapalat" w:hAnsi="GHEA Grapalat" w:cs="Sylfaen"/>
          <w:sz w:val="20"/>
          <w:lang w:val="pt-BR"/>
        </w:rPr>
        <w:t xml:space="preserve"> </w:t>
      </w:r>
      <w:proofErr w:type="spellStart"/>
      <w:r w:rsidRPr="005E1F72">
        <w:rPr>
          <w:rFonts w:ascii="GHEA Grapalat" w:hAnsi="GHEA Grapalat" w:cs="Sylfaen"/>
          <w:sz w:val="20"/>
        </w:rPr>
        <w:t>ժամկետն</w:t>
      </w:r>
      <w:proofErr w:type="spellEnd"/>
      <w:r w:rsidRPr="005E1F72">
        <w:rPr>
          <w:rFonts w:ascii="GHEA Grapalat" w:hAnsi="GHEA Grapalat" w:cs="Sylfaen"/>
          <w:sz w:val="20"/>
          <w:lang w:val="pt-BR"/>
        </w:rPr>
        <w:t xml:space="preserve"> </w:t>
      </w:r>
      <w:r w:rsidRPr="005E1F72">
        <w:rPr>
          <w:rFonts w:ascii="GHEA Grapalat" w:hAnsi="GHEA Grapalat" w:cs="Sylfaen"/>
          <w:sz w:val="20"/>
        </w:rPr>
        <w:t>է</w:t>
      </w:r>
      <w:r w:rsidRPr="005E1F72">
        <w:rPr>
          <w:rFonts w:ascii="GHEA Grapalat" w:hAnsi="GHEA Grapalat" w:cs="Sylfaen"/>
          <w:sz w:val="20"/>
          <w:lang w:val="pt-BR"/>
        </w:rPr>
        <w:t>:</w:t>
      </w:r>
    </w:p>
    <w:p w14:paraId="255C5D39" w14:textId="77777777" w:rsidR="00305869" w:rsidRPr="005E1F72" w:rsidRDefault="00305869" w:rsidP="00305869">
      <w:pPr>
        <w:tabs>
          <w:tab w:val="left" w:pos="720"/>
        </w:tabs>
        <w:jc w:val="both"/>
        <w:rPr>
          <w:rFonts w:ascii="GHEA Grapalat" w:hAnsi="GHEA Grapalat"/>
          <w:sz w:val="20"/>
          <w:lang w:val="hy-AM"/>
        </w:rPr>
      </w:pPr>
      <w:r w:rsidRPr="005E1F72">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63711485" w14:textId="77777777" w:rsidR="00305869" w:rsidRPr="005E1F72" w:rsidRDefault="00305869" w:rsidP="00305869">
      <w:pPr>
        <w:tabs>
          <w:tab w:val="num" w:pos="0"/>
          <w:tab w:val="left" w:pos="720"/>
          <w:tab w:val="num" w:pos="900"/>
        </w:tabs>
        <w:jc w:val="both"/>
        <w:rPr>
          <w:rFonts w:ascii="GHEA Grapalat" w:hAnsi="GHEA Grapalat"/>
          <w:sz w:val="20"/>
          <w:lang w:val="hy-AM"/>
        </w:rPr>
      </w:pPr>
      <w:r w:rsidRPr="005E1F72">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042D10BB" w14:textId="77777777" w:rsidR="00305869" w:rsidRPr="005E1F72" w:rsidRDefault="00305869" w:rsidP="00305869">
      <w:pPr>
        <w:ind w:firstLine="567"/>
        <w:jc w:val="both"/>
        <w:rPr>
          <w:rFonts w:ascii="GHEA Grapalat" w:hAnsi="GHEA Grapalat"/>
          <w:sz w:val="20"/>
          <w:szCs w:val="20"/>
          <w:lang w:val="hy-AM" w:eastAsia="ru-RU"/>
        </w:rPr>
      </w:pPr>
      <w:r w:rsidRPr="005E1F72">
        <w:rPr>
          <w:rFonts w:ascii="GHEA Grapalat" w:hAnsi="GHEA Grapalat"/>
          <w:sz w:val="20"/>
          <w:lang w:val="hy-AM"/>
        </w:rPr>
        <w:tab/>
        <w:t>8.10 Պ</w:t>
      </w:r>
      <w:r w:rsidRPr="005E1F72">
        <w:rPr>
          <w:rFonts w:ascii="GHEA Grapalat" w:hAnsi="GHEA Grapalat"/>
          <w:spacing w:val="-4"/>
          <w:sz w:val="20"/>
          <w:szCs w:val="20"/>
          <w:lang w:val="hy-AM" w:eastAsia="ru-RU"/>
        </w:rPr>
        <w:t xml:space="preserve">այմանագիրը չի </w:t>
      </w:r>
      <w:r w:rsidRPr="005E1F72">
        <w:rPr>
          <w:rFonts w:ascii="GHEA Grapalat" w:hAnsi="GHEA Grapalat"/>
          <w:sz w:val="20"/>
          <w:szCs w:val="20"/>
          <w:lang w:val="hy-AM" w:eastAsia="ru-RU"/>
        </w:rPr>
        <w:t>կարող փոփոխվել կողմերի պարտա</w:t>
      </w:r>
      <w:r w:rsidRPr="005E1F72">
        <w:rPr>
          <w:rFonts w:ascii="GHEA Grapalat" w:hAnsi="GHEA Grapalat"/>
          <w:sz w:val="20"/>
          <w:szCs w:val="20"/>
          <w:lang w:val="hy-AM" w:eastAsia="ru-RU"/>
        </w:rPr>
        <w:softHyphen/>
        <w:t>վորու</w:t>
      </w:r>
      <w:r w:rsidRPr="005E1F72">
        <w:rPr>
          <w:rFonts w:ascii="GHEA Grapalat" w:hAnsi="GHEA Grapalat"/>
          <w:sz w:val="20"/>
          <w:szCs w:val="20"/>
          <w:lang w:val="hy-AM" w:eastAsia="ru-RU"/>
        </w:rPr>
        <w:softHyphen/>
        <w:t>թյունների մասնակի չկատարման հետևանքով</w:t>
      </w:r>
      <w:r w:rsidRPr="005E1F72" w:rsidDel="00591DE3">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34029ABD" w14:textId="77777777" w:rsidR="003948C5" w:rsidRDefault="00305869" w:rsidP="00164E23">
      <w:pPr>
        <w:ind w:firstLine="135"/>
        <w:jc w:val="both"/>
        <w:rPr>
          <w:rFonts w:ascii="GHEA Grapalat" w:hAnsi="GHEA Grapalat"/>
          <w:sz w:val="20"/>
          <w:szCs w:val="20"/>
          <w:lang w:val="hy-AM" w:eastAsia="ru-RU"/>
        </w:rPr>
      </w:pPr>
      <w:r w:rsidRPr="005E1F72">
        <w:rPr>
          <w:rFonts w:ascii="GHEA Grapalat" w:hAnsi="GHEA Grapalat"/>
          <w:sz w:val="20"/>
          <w:szCs w:val="20"/>
          <w:lang w:val="hy-AM" w:eastAsia="ru-RU"/>
        </w:rPr>
        <w:t>8.11 Վաճառողի  կողմից ստանձնած պարտավորությունները չկատա</w:t>
      </w:r>
      <w:r w:rsidRPr="005E1F72">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w:t>
      </w:r>
      <w:r w:rsidRPr="005E1F72">
        <w:rPr>
          <w:rFonts w:ascii="GHEA Grapalat" w:hAnsi="GHEA Grapalat"/>
          <w:sz w:val="20"/>
          <w:szCs w:val="20"/>
          <w:lang w:val="hy-AM" w:eastAsia="ru-RU"/>
        </w:rPr>
        <w:lastRenderedPageBreak/>
        <w:t>հաջորդող օրվանից:</w:t>
      </w:r>
      <w:r w:rsidRPr="00D10B0C">
        <w:rPr>
          <w:rFonts w:ascii="GHEA Grapalat" w:hAnsi="GHEA Grapalat"/>
          <w:sz w:val="20"/>
          <w:szCs w:val="20"/>
          <w:lang w:val="hy-AM" w:eastAsia="ru-RU"/>
        </w:rPr>
        <w:t xml:space="preserve"> </w:t>
      </w:r>
      <w:r w:rsidRPr="00264EF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0B4CF4">
        <w:rPr>
          <w:rFonts w:ascii="GHEA Grapalat" w:hAnsi="GHEA Grapalat"/>
          <w:sz w:val="20"/>
          <w:szCs w:val="20"/>
          <w:lang w:val="hy-AM" w:eastAsia="ru-RU"/>
        </w:rPr>
        <w:t xml:space="preserve">Գնորդը այն </w:t>
      </w:r>
      <w:r w:rsidRPr="00264EF3">
        <w:rPr>
          <w:rFonts w:ascii="GHEA Grapalat" w:hAnsi="GHEA Grapalat"/>
          <w:sz w:val="20"/>
          <w:szCs w:val="20"/>
          <w:lang w:val="hy-AM" w:eastAsia="ru-RU"/>
        </w:rPr>
        <w:t xml:space="preserve">ուղարկվում է նաև </w:t>
      </w:r>
      <w:r w:rsidRPr="000B4CF4">
        <w:rPr>
          <w:rFonts w:ascii="GHEA Grapalat" w:hAnsi="GHEA Grapalat"/>
          <w:sz w:val="20"/>
          <w:szCs w:val="20"/>
          <w:lang w:val="hy-AM" w:eastAsia="ru-RU"/>
        </w:rPr>
        <w:t xml:space="preserve">Վաճառողի </w:t>
      </w:r>
      <w:r w:rsidRPr="00264EF3">
        <w:rPr>
          <w:rFonts w:ascii="GHEA Grapalat" w:hAnsi="GHEA Grapalat"/>
          <w:sz w:val="20"/>
          <w:szCs w:val="20"/>
          <w:lang w:val="hy-AM" w:eastAsia="ru-RU"/>
        </w:rPr>
        <w:t>էլեկտրոնային փոստին:</w:t>
      </w:r>
      <w:r w:rsidRPr="005E1F72">
        <w:rPr>
          <w:rFonts w:ascii="GHEA Grapalat" w:hAnsi="GHEA Grapalat"/>
          <w:sz w:val="20"/>
          <w:szCs w:val="20"/>
          <w:lang w:val="hy-AM" w:eastAsia="ru-RU"/>
        </w:rPr>
        <w:t xml:space="preserve">   </w:t>
      </w:r>
      <w:r w:rsidR="00204A67">
        <w:rPr>
          <w:rFonts w:ascii="GHEA Grapalat" w:hAnsi="GHEA Grapalat"/>
          <w:sz w:val="20"/>
          <w:szCs w:val="20"/>
          <w:lang w:val="hy-AM" w:eastAsia="ru-RU"/>
        </w:rPr>
        <w:t xml:space="preserve">     </w:t>
      </w:r>
      <w:r w:rsidR="00410C5F" w:rsidRPr="00410C5F">
        <w:rPr>
          <w:rFonts w:ascii="GHEA Grapalat" w:hAnsi="GHEA Grapalat"/>
          <w:sz w:val="20"/>
          <w:szCs w:val="20"/>
          <w:lang w:val="hy-AM" w:eastAsia="ru-RU"/>
        </w:rPr>
        <w:t xml:space="preserve">   </w:t>
      </w:r>
    </w:p>
    <w:p w14:paraId="67B332FD" w14:textId="4030B3EC" w:rsidR="00E07E1A" w:rsidRDefault="00410C5F" w:rsidP="00164E23">
      <w:pPr>
        <w:ind w:firstLine="135"/>
        <w:jc w:val="both"/>
        <w:rPr>
          <w:rFonts w:ascii="GHEA Grapalat" w:hAnsi="GHEA Grapalat"/>
          <w:sz w:val="20"/>
          <w:szCs w:val="20"/>
          <w:lang w:val="hy-AM" w:eastAsia="ru-RU"/>
        </w:rPr>
      </w:pPr>
      <w:r w:rsidRPr="00410C5F">
        <w:rPr>
          <w:rFonts w:ascii="GHEA Grapalat" w:hAnsi="GHEA Grapalat"/>
          <w:sz w:val="20"/>
          <w:szCs w:val="20"/>
          <w:lang w:val="hy-AM" w:eastAsia="ru-RU"/>
        </w:rPr>
        <w:t xml:space="preserve">  </w:t>
      </w:r>
      <w:r w:rsidR="00E07E1A" w:rsidRPr="00E07E1A">
        <w:rPr>
          <w:rFonts w:ascii="GHEA Grapalat" w:hAnsi="GHEA Grapalat"/>
          <w:sz w:val="20"/>
          <w:szCs w:val="20"/>
          <w:lang w:val="hy-AM" w:eastAsia="ru-RU"/>
        </w:rPr>
        <w:t>8.1</w:t>
      </w:r>
      <w:r w:rsidR="00E07E1A">
        <w:rPr>
          <w:rFonts w:ascii="GHEA Grapalat" w:hAnsi="GHEA Grapalat"/>
          <w:sz w:val="20"/>
          <w:szCs w:val="20"/>
          <w:lang w:val="hy-AM" w:eastAsia="ru-RU"/>
        </w:rPr>
        <w:t>2</w:t>
      </w:r>
      <w:r w:rsidR="00E07E1A" w:rsidRPr="00E07E1A">
        <w:rPr>
          <w:rFonts w:ascii="GHEA Grapalat" w:hAnsi="GHEA Grapalat"/>
          <w:sz w:val="20"/>
          <w:szCs w:val="20"/>
          <w:lang w:val="hy-AM" w:eastAsia="ru-RU"/>
        </w:rPr>
        <w:t xml:space="preserve">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Pr="00410C5F">
        <w:rPr>
          <w:rFonts w:ascii="GHEA Grapalat" w:hAnsi="GHEA Grapalat"/>
          <w:sz w:val="20"/>
          <w:szCs w:val="20"/>
          <w:lang w:val="hy-AM" w:eastAsia="ru-RU"/>
        </w:rPr>
        <w:t xml:space="preserve"> </w:t>
      </w:r>
    </w:p>
    <w:p w14:paraId="4FE78450" w14:textId="0A9C05EF" w:rsidR="00305869" w:rsidRPr="005E1F72" w:rsidRDefault="00305869" w:rsidP="00164E23">
      <w:pPr>
        <w:ind w:firstLine="135"/>
        <w:jc w:val="both"/>
        <w:rPr>
          <w:rFonts w:ascii="GHEA Grapalat" w:hAnsi="GHEA Grapalat"/>
          <w:sz w:val="20"/>
          <w:szCs w:val="20"/>
          <w:lang w:val="hy-AM" w:eastAsia="ru-RU"/>
        </w:rPr>
      </w:pPr>
      <w:r w:rsidRPr="005E1F72">
        <w:rPr>
          <w:rFonts w:ascii="GHEA Grapalat" w:hAnsi="GHEA Grapalat"/>
          <w:sz w:val="20"/>
          <w:szCs w:val="20"/>
          <w:lang w:val="hy-AM" w:eastAsia="ru-RU"/>
        </w:rPr>
        <w:t>8.1</w:t>
      </w:r>
      <w:r w:rsidR="00E07E1A">
        <w:rPr>
          <w:rFonts w:ascii="GHEA Grapalat" w:hAnsi="GHEA Grapalat"/>
          <w:sz w:val="20"/>
          <w:szCs w:val="20"/>
          <w:lang w:val="hy-AM" w:eastAsia="ru-RU"/>
        </w:rPr>
        <w:t>3</w:t>
      </w:r>
      <w:r w:rsidRPr="005E1F72">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FCBDB9B" w14:textId="6CACB1B9" w:rsidR="00305869" w:rsidRPr="005E1F72" w:rsidRDefault="00305869" w:rsidP="00305869">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 8.1</w:t>
      </w:r>
      <w:r w:rsidR="00E07E1A">
        <w:rPr>
          <w:rFonts w:ascii="GHEA Grapalat" w:hAnsi="GHEA Grapalat"/>
          <w:sz w:val="20"/>
          <w:szCs w:val="20"/>
          <w:lang w:val="hy-AM" w:eastAsia="ru-RU"/>
        </w:rPr>
        <w:t>4</w:t>
      </w:r>
      <w:r w:rsidRPr="005E1F72">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w:t>
      </w:r>
      <w:r w:rsidRPr="00E92DFA">
        <w:rPr>
          <w:rFonts w:ascii="GHEA Grapalat" w:hAnsi="GHEA Grapalat"/>
          <w:sz w:val="20"/>
          <w:szCs w:val="20"/>
          <w:highlight w:val="yellow"/>
          <w:lang w:val="hy-AM" w:eastAsia="ru-RU"/>
        </w:rPr>
        <w:t>Պայմանագրի N 1, N 2, N 3</w:t>
      </w:r>
      <w:r w:rsidR="00164E23">
        <w:rPr>
          <w:rFonts w:ascii="GHEA Grapalat" w:hAnsi="GHEA Grapalat"/>
          <w:sz w:val="20"/>
          <w:szCs w:val="20"/>
          <w:highlight w:val="yellow"/>
          <w:lang w:val="hy-AM" w:eastAsia="ru-RU"/>
        </w:rPr>
        <w:t>,</w:t>
      </w:r>
      <w:r w:rsidRPr="00E92DFA">
        <w:rPr>
          <w:rFonts w:ascii="GHEA Grapalat" w:hAnsi="GHEA Grapalat"/>
          <w:sz w:val="20"/>
          <w:szCs w:val="20"/>
          <w:highlight w:val="yellow"/>
          <w:lang w:val="hy-AM" w:eastAsia="ru-RU"/>
        </w:rPr>
        <w:t xml:space="preserve"> N 3.</w:t>
      </w:r>
      <w:r w:rsidRPr="00871557">
        <w:rPr>
          <w:rFonts w:ascii="GHEA Grapalat" w:hAnsi="GHEA Grapalat"/>
          <w:sz w:val="20"/>
          <w:szCs w:val="20"/>
          <w:highlight w:val="yellow"/>
          <w:lang w:val="hy-AM" w:eastAsia="ru-RU"/>
        </w:rPr>
        <w:t>1</w:t>
      </w:r>
      <w:r w:rsidR="00164E23" w:rsidRPr="00871557">
        <w:rPr>
          <w:rFonts w:ascii="GHEA Grapalat" w:hAnsi="GHEA Grapalat"/>
          <w:sz w:val="20"/>
          <w:szCs w:val="20"/>
          <w:highlight w:val="yellow"/>
          <w:lang w:val="hy-AM" w:eastAsia="ru-RU"/>
        </w:rPr>
        <w:t xml:space="preserve"> և N 4 </w:t>
      </w:r>
      <w:r w:rsidRPr="00871557">
        <w:rPr>
          <w:rFonts w:ascii="GHEA Grapalat" w:hAnsi="GHEA Grapalat"/>
          <w:sz w:val="20"/>
          <w:szCs w:val="20"/>
          <w:highlight w:val="yellow"/>
          <w:lang w:val="hy-AM" w:eastAsia="ru-RU"/>
        </w:rPr>
        <w:t xml:space="preserve"> </w:t>
      </w:r>
      <w:r w:rsidRPr="00E92DFA">
        <w:rPr>
          <w:rFonts w:ascii="GHEA Grapalat" w:hAnsi="GHEA Grapalat"/>
          <w:sz w:val="20"/>
          <w:szCs w:val="20"/>
          <w:highlight w:val="yellow"/>
          <w:lang w:val="hy-AM" w:eastAsia="ru-RU"/>
        </w:rPr>
        <w:t>հավելվածներ</w:t>
      </w:r>
      <w:r w:rsidRPr="005E1F72">
        <w:rPr>
          <w:rFonts w:ascii="GHEA Grapalat" w:hAnsi="GHEA Grapalat"/>
          <w:sz w:val="20"/>
          <w:szCs w:val="20"/>
          <w:lang w:val="hy-AM" w:eastAsia="ru-RU"/>
        </w:rPr>
        <w:t>ը, համարվում են պայմանագրի անբաժանելի մասը։</w:t>
      </w:r>
    </w:p>
    <w:p w14:paraId="4AB4D4C0" w14:textId="62BEFD34" w:rsidR="00305869" w:rsidRDefault="00204A67" w:rsidP="00305869">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w:t>
      </w:r>
      <w:r w:rsidR="00305869" w:rsidRPr="005E1F72">
        <w:rPr>
          <w:rFonts w:ascii="GHEA Grapalat" w:hAnsi="GHEA Grapalat"/>
          <w:sz w:val="20"/>
          <w:szCs w:val="20"/>
          <w:lang w:val="hy-AM" w:eastAsia="ru-RU"/>
        </w:rPr>
        <w:t>8.1</w:t>
      </w:r>
      <w:r w:rsidR="00E07E1A">
        <w:rPr>
          <w:rFonts w:ascii="GHEA Grapalat" w:hAnsi="GHEA Grapalat"/>
          <w:sz w:val="20"/>
          <w:szCs w:val="20"/>
          <w:lang w:val="hy-AM" w:eastAsia="ru-RU"/>
        </w:rPr>
        <w:t>5</w:t>
      </w:r>
      <w:r w:rsidR="00305869" w:rsidRPr="005E1F72">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E9AF613" w14:textId="4D81B352" w:rsidR="00023B76" w:rsidRPr="00E92DFA" w:rsidRDefault="00023B76" w:rsidP="00023B76">
      <w:pPr>
        <w:ind w:firstLine="567"/>
        <w:jc w:val="both"/>
        <w:rPr>
          <w:rFonts w:ascii="GHEA Grapalat" w:hAnsi="GHEA Grapalat"/>
          <w:bCs/>
          <w:sz w:val="20"/>
          <w:szCs w:val="20"/>
          <w:vertAlign w:val="superscript"/>
          <w:lang w:val="hy-AM" w:eastAsia="ru-RU"/>
        </w:rPr>
      </w:pPr>
      <w:r w:rsidRPr="00E92DFA">
        <w:rPr>
          <w:rFonts w:ascii="GHEA Grapalat" w:hAnsi="GHEA Grapalat"/>
          <w:bCs/>
          <w:sz w:val="20"/>
          <w:szCs w:val="20"/>
          <w:highlight w:val="yellow"/>
          <w:lang w:val="hy-AM" w:eastAsia="ru-RU"/>
        </w:rPr>
        <w:t>8.1</w:t>
      </w:r>
      <w:r w:rsidR="00E07E1A">
        <w:rPr>
          <w:rFonts w:ascii="GHEA Grapalat" w:hAnsi="GHEA Grapalat"/>
          <w:bCs/>
          <w:sz w:val="20"/>
          <w:szCs w:val="20"/>
          <w:highlight w:val="yellow"/>
          <w:lang w:val="hy-AM" w:eastAsia="ru-RU"/>
        </w:rPr>
        <w:t>6</w:t>
      </w:r>
      <w:r w:rsidRPr="00E92DFA">
        <w:rPr>
          <w:rFonts w:ascii="GHEA Grapalat" w:hAnsi="GHEA Grapalat"/>
          <w:bCs/>
          <w:sz w:val="20"/>
          <w:szCs w:val="20"/>
          <w:highlight w:val="yellow"/>
          <w:lang w:val="hy-AM" w:eastAsia="ru-RU"/>
        </w:rPr>
        <w:t xml:space="preserve"> </w:t>
      </w:r>
      <w:r w:rsidR="00E92DFA" w:rsidRPr="00E92DFA">
        <w:rPr>
          <w:rFonts w:ascii="GHEA Grapalat" w:hAnsi="GHEA Grapalat"/>
          <w:bCs/>
          <w:sz w:val="20"/>
          <w:szCs w:val="20"/>
          <w:highlight w:val="yellow"/>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Պատվիրատուին ներկայացնում է համաձայնագիր կնքելու ծանուցումը ստանալու օրվանից տասն աշխատանքային օրվա ընթացքում։ Հակառակ դեպքում պայմանագիրը Պատվիրատուի կողմից միակողմանիորեն լուծվում է</w:t>
      </w:r>
      <w:r w:rsidRPr="00E92DFA">
        <w:rPr>
          <w:rFonts w:ascii="GHEA Grapalat" w:hAnsi="GHEA Grapalat"/>
          <w:bCs/>
          <w:sz w:val="20"/>
          <w:szCs w:val="20"/>
          <w:highlight w:val="yellow"/>
          <w:lang w:val="hy-AM" w:eastAsia="ru-RU"/>
        </w:rPr>
        <w:t>:</w:t>
      </w:r>
      <w:r w:rsidRPr="00E92DFA">
        <w:rPr>
          <w:rStyle w:val="FootnoteReference"/>
          <w:rFonts w:ascii="GHEA Grapalat" w:hAnsi="GHEA Grapalat"/>
          <w:bCs/>
          <w:sz w:val="20"/>
          <w:szCs w:val="20"/>
          <w:highlight w:val="yellow"/>
          <w:lang w:val="hy-AM" w:eastAsia="ru-RU"/>
        </w:rPr>
        <w:footnoteReference w:id="13"/>
      </w:r>
    </w:p>
    <w:p w14:paraId="60174C3B" w14:textId="58DC83FE" w:rsidR="0083072D" w:rsidRPr="006346F4" w:rsidRDefault="0083072D" w:rsidP="0083072D">
      <w:pPr>
        <w:ind w:firstLine="567"/>
        <w:jc w:val="both"/>
        <w:rPr>
          <w:rFonts w:ascii="GHEA Grapalat" w:hAnsi="GHEA Grapalat" w:cs="Sylfaen"/>
          <w:sz w:val="20"/>
          <w:szCs w:val="20"/>
          <w:lang w:val="hy-AM"/>
        </w:rPr>
      </w:pPr>
      <w:r w:rsidRPr="006346F4">
        <w:rPr>
          <w:rFonts w:ascii="GHEA Grapalat" w:hAnsi="GHEA Grapalat"/>
          <w:sz w:val="20"/>
          <w:szCs w:val="20"/>
          <w:lang w:val="hy-AM" w:eastAsia="ru-RU"/>
        </w:rPr>
        <w:t>8</w:t>
      </w:r>
      <w:r w:rsidRPr="006346F4">
        <w:rPr>
          <w:rFonts w:ascii="GHEA Grapalat" w:hAnsi="GHEA Grapalat" w:cs="Sylfaen"/>
          <w:sz w:val="20"/>
          <w:szCs w:val="20"/>
          <w:lang w:val="hy-AM"/>
        </w:rPr>
        <w:t>.1</w:t>
      </w:r>
      <w:r w:rsidR="00E07E1A">
        <w:rPr>
          <w:rFonts w:ascii="GHEA Grapalat" w:hAnsi="GHEA Grapalat" w:cs="Sylfaen"/>
          <w:sz w:val="20"/>
          <w:szCs w:val="20"/>
          <w:lang w:val="hy-AM"/>
        </w:rPr>
        <w:t>7</w:t>
      </w:r>
      <w:r w:rsidRPr="006346F4">
        <w:rPr>
          <w:rFonts w:ascii="GHEA Grapalat" w:hAnsi="GHEA Grapalat" w:cs="Sylfaen"/>
          <w:sz w:val="20"/>
          <w:szCs w:val="20"/>
          <w:lang w:val="hy-AM"/>
        </w:rPr>
        <w:t xml:space="preserve"> Սույն պայմանագրով նախատեսված </w:t>
      </w:r>
      <w:r w:rsidR="00E92DFA" w:rsidRPr="006346F4">
        <w:rPr>
          <w:rFonts w:ascii="GHEA Grapalat" w:hAnsi="GHEA Grapalat" w:cs="Sylfaen"/>
          <w:sz w:val="20"/>
          <w:szCs w:val="20"/>
          <w:lang w:val="hy-AM"/>
        </w:rPr>
        <w:t>Գնորդի</w:t>
      </w:r>
      <w:r w:rsidRPr="006346F4">
        <w:rPr>
          <w:rFonts w:ascii="GHEA Grapalat" w:hAnsi="GHEA Grapalat" w:cs="Sylfaen"/>
          <w:sz w:val="20"/>
          <w:szCs w:val="20"/>
          <w:lang w:val="hy-AM"/>
        </w:rPr>
        <w:t xml:space="preserve"> իրավունքներն ու պարտականությունները ՀՀ օրենսդրությամբ սահմանված կարգով իրականացնում է Երևան քաղաքի </w:t>
      </w:r>
      <w:r w:rsidR="00E92DFA" w:rsidRPr="006346F4">
        <w:rPr>
          <w:rFonts w:ascii="GHEA Grapalat" w:hAnsi="GHEA Grapalat" w:cs="Sylfaen"/>
          <w:sz w:val="20"/>
          <w:szCs w:val="20"/>
          <w:highlight w:val="yellow"/>
          <w:lang w:val="hy-AM"/>
        </w:rPr>
        <w:t>Քանաքեռ-Զեյթուն</w:t>
      </w:r>
      <w:r w:rsidRPr="006346F4">
        <w:rPr>
          <w:rFonts w:ascii="GHEA Grapalat" w:hAnsi="GHEA Grapalat" w:cs="Sylfaen"/>
          <w:sz w:val="20"/>
          <w:szCs w:val="20"/>
          <w:lang w:val="hy-AM"/>
        </w:rPr>
        <w:t xml:space="preserve"> վարչական շրջանի ղեկավարի աշխատակազմը։</w:t>
      </w:r>
    </w:p>
    <w:p w14:paraId="1652A4F1" w14:textId="605F6795" w:rsidR="00305869" w:rsidRPr="006346F4" w:rsidRDefault="00305869" w:rsidP="00305869">
      <w:pPr>
        <w:ind w:firstLine="567"/>
        <w:jc w:val="both"/>
        <w:rPr>
          <w:rFonts w:ascii="GHEA Grapalat" w:hAnsi="GHEA Grapalat"/>
          <w:sz w:val="20"/>
          <w:szCs w:val="20"/>
          <w:lang w:val="hy-AM" w:eastAsia="ru-RU"/>
        </w:rPr>
      </w:pPr>
    </w:p>
    <w:p w14:paraId="51E8C401" w14:textId="77777777" w:rsidR="00305869" w:rsidRPr="006346F4" w:rsidRDefault="00305869" w:rsidP="00305869">
      <w:pPr>
        <w:ind w:firstLine="709"/>
        <w:jc w:val="both"/>
        <w:rPr>
          <w:rFonts w:ascii="GHEA Grapalat" w:hAnsi="GHEA Grapalat"/>
          <w:sz w:val="20"/>
          <w:lang w:val="hy-AM"/>
        </w:rPr>
      </w:pPr>
      <w:r w:rsidRPr="006346F4">
        <w:rPr>
          <w:rFonts w:ascii="GHEA Grapalat" w:hAnsi="GHEA Grapalat"/>
          <w:sz w:val="20"/>
          <w:lang w:val="hy-AM"/>
        </w:rPr>
        <w:t>9.     Կողմերի հասցեները, բանկային վավերապայմանները և ստորագրությունները</w:t>
      </w:r>
    </w:p>
    <w:p w14:paraId="69B44D3A" w14:textId="77777777" w:rsidR="00305869" w:rsidRPr="006346F4" w:rsidRDefault="00305869" w:rsidP="00305869">
      <w:pPr>
        <w:ind w:firstLine="709"/>
        <w:jc w:val="both"/>
        <w:rPr>
          <w:rFonts w:ascii="GHEA Grapalat" w:hAnsi="GHEA Grapalat"/>
          <w:sz w:val="20"/>
          <w:lang w:val="hy-AM"/>
        </w:rPr>
      </w:pPr>
      <w:r w:rsidRPr="006346F4">
        <w:rPr>
          <w:rFonts w:ascii="GHEA Grapalat" w:hAnsi="GHEA Grapalat"/>
          <w:sz w:val="20"/>
          <w:lang w:val="hy-AM"/>
        </w:rPr>
        <w:t xml:space="preserve"> </w:t>
      </w:r>
    </w:p>
    <w:p w14:paraId="4503955E" w14:textId="77777777" w:rsidR="00305869" w:rsidRPr="005E1F72" w:rsidRDefault="00305869" w:rsidP="00305869">
      <w:pPr>
        <w:ind w:firstLine="709"/>
        <w:jc w:val="both"/>
        <w:rPr>
          <w:rFonts w:ascii="GHEA Grapalat" w:hAnsi="GHEA Grapalat"/>
          <w:sz w:val="20"/>
          <w:lang w:val="hy-AM"/>
        </w:rPr>
      </w:pPr>
    </w:p>
    <w:p w14:paraId="3586152F" w14:textId="77777777" w:rsidR="00305869" w:rsidRPr="005E1F72" w:rsidRDefault="00305869" w:rsidP="00305869">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305869" w:rsidRPr="005E1F72" w14:paraId="190F40D5" w14:textId="77777777" w:rsidTr="00C82B2A">
        <w:tc>
          <w:tcPr>
            <w:tcW w:w="4536" w:type="dxa"/>
          </w:tcPr>
          <w:p w14:paraId="73E78456" w14:textId="77777777" w:rsidR="00305869" w:rsidRPr="005E1F72" w:rsidRDefault="00305869" w:rsidP="00C82B2A">
            <w:pPr>
              <w:jc w:val="center"/>
              <w:rPr>
                <w:rFonts w:ascii="GHEA Grapalat" w:hAnsi="GHEA Grapalat" w:cs="Sylfaen"/>
                <w:b/>
                <w:bCs/>
                <w:lang w:val="nb-NO"/>
              </w:rPr>
            </w:pPr>
            <w:r w:rsidRPr="005E1F72">
              <w:rPr>
                <w:rFonts w:ascii="GHEA Grapalat" w:hAnsi="GHEA Grapalat" w:cs="Sylfaen"/>
                <w:b/>
                <w:bCs/>
                <w:lang w:val="nb-NO"/>
              </w:rPr>
              <w:t>ԳՆՈՐԴ</w:t>
            </w:r>
          </w:p>
          <w:p w14:paraId="13CCD666" w14:textId="77777777" w:rsidR="00305869" w:rsidRPr="00023B76" w:rsidRDefault="00305869" w:rsidP="00C82B2A">
            <w:pPr>
              <w:jc w:val="center"/>
              <w:rPr>
                <w:rFonts w:ascii="GHEA Grapalat" w:hAnsi="GHEA Grapalat"/>
                <w:sz w:val="22"/>
                <w:szCs w:val="22"/>
                <w:u w:val="single"/>
                <w:lang w:val="hy-AM"/>
              </w:rPr>
            </w:pPr>
            <w:r w:rsidRPr="00023B76">
              <w:rPr>
                <w:rFonts w:ascii="GHEA Grapalat" w:hAnsi="GHEA Grapalat"/>
                <w:sz w:val="22"/>
                <w:szCs w:val="22"/>
                <w:u w:val="single"/>
                <w:lang w:val="hy-AM"/>
              </w:rPr>
              <w:t xml:space="preserve"> </w:t>
            </w:r>
          </w:p>
          <w:p w14:paraId="3449C3F9" w14:textId="77777777" w:rsidR="00305869" w:rsidRPr="005E1F72" w:rsidRDefault="00305869" w:rsidP="00C82B2A">
            <w:pPr>
              <w:rPr>
                <w:rFonts w:ascii="GHEA Grapalat" w:hAnsi="GHEA Grapalat"/>
                <w:lang w:val="hy-AM"/>
              </w:rPr>
            </w:pPr>
          </w:p>
          <w:p w14:paraId="0CEFF4C9" w14:textId="77777777" w:rsidR="00305869" w:rsidRPr="005E1F72" w:rsidRDefault="00305869" w:rsidP="00C82B2A">
            <w:pPr>
              <w:jc w:val="center"/>
              <w:rPr>
                <w:rFonts w:ascii="GHEA Grapalat" w:hAnsi="GHEA Grapalat"/>
                <w:lang w:val="hy-AM"/>
              </w:rPr>
            </w:pPr>
            <w:r w:rsidRPr="005E1F72">
              <w:rPr>
                <w:rFonts w:ascii="GHEA Grapalat" w:hAnsi="GHEA Grapalat"/>
                <w:lang w:val="hy-AM"/>
              </w:rPr>
              <w:t>---------------------------------</w:t>
            </w:r>
          </w:p>
          <w:p w14:paraId="6C8E87E0" w14:textId="77777777" w:rsidR="00305869" w:rsidRPr="005E1F72" w:rsidRDefault="00305869" w:rsidP="00C82B2A">
            <w:pPr>
              <w:jc w:val="center"/>
              <w:rPr>
                <w:rFonts w:ascii="GHEA Grapalat" w:hAnsi="GHEA Grapalat"/>
                <w:sz w:val="18"/>
                <w:szCs w:val="18"/>
              </w:rPr>
            </w:pPr>
            <w:r w:rsidRPr="00023B76">
              <w:rPr>
                <w:rFonts w:ascii="GHEA Grapalat" w:hAnsi="GHEA Grapalat"/>
                <w:sz w:val="18"/>
                <w:szCs w:val="18"/>
                <w:lang w:val="hy-AM"/>
              </w:rPr>
              <w:t>/</w:t>
            </w:r>
            <w:r w:rsidRPr="005E1F72">
              <w:rPr>
                <w:rFonts w:ascii="GHEA Grapalat" w:hAnsi="GHEA Grapalat" w:cs="Sylfaen"/>
                <w:sz w:val="18"/>
                <w:szCs w:val="18"/>
                <w:lang w:val="hy-AM"/>
              </w:rPr>
              <w:t>ստորագրություն</w:t>
            </w:r>
            <w:r w:rsidRPr="005E1F72">
              <w:rPr>
                <w:rFonts w:ascii="GHEA Grapalat" w:hAnsi="GHEA Grapalat"/>
                <w:sz w:val="18"/>
                <w:szCs w:val="18"/>
              </w:rPr>
              <w:t>/</w:t>
            </w:r>
          </w:p>
          <w:p w14:paraId="32FF99CE" w14:textId="77777777" w:rsidR="00305869" w:rsidRPr="005E1F72" w:rsidRDefault="00305869" w:rsidP="00C82B2A">
            <w:pPr>
              <w:jc w:val="center"/>
              <w:rPr>
                <w:rFonts w:ascii="GHEA Grapalat" w:hAnsi="GHEA Grapalat"/>
                <w:sz w:val="18"/>
                <w:szCs w:val="18"/>
                <w:lang w:val="hy-AM"/>
              </w:rPr>
            </w:pPr>
            <w:r w:rsidRPr="005E1F72">
              <w:rPr>
                <w:rFonts w:ascii="GHEA Grapalat" w:hAnsi="GHEA Grapalat" w:cs="Sylfaen"/>
                <w:sz w:val="18"/>
                <w:szCs w:val="18"/>
                <w:lang w:val="hy-AM"/>
              </w:rPr>
              <w:t>Կ</w:t>
            </w:r>
            <w:r w:rsidRPr="005E1F72">
              <w:rPr>
                <w:rFonts w:ascii="GHEA Grapalat" w:hAnsi="GHEA Grapalat"/>
                <w:sz w:val="18"/>
                <w:szCs w:val="18"/>
                <w:lang w:val="hy-AM"/>
              </w:rPr>
              <w:t>.</w:t>
            </w:r>
            <w:r w:rsidRPr="005E1F72">
              <w:rPr>
                <w:rFonts w:ascii="GHEA Grapalat" w:hAnsi="GHEA Grapalat" w:cs="Sylfaen"/>
                <w:sz w:val="18"/>
                <w:szCs w:val="18"/>
                <w:lang w:val="hy-AM"/>
              </w:rPr>
              <w:t>Տ</w:t>
            </w:r>
          </w:p>
        </w:tc>
        <w:tc>
          <w:tcPr>
            <w:tcW w:w="760" w:type="dxa"/>
          </w:tcPr>
          <w:p w14:paraId="12BC5060" w14:textId="77777777" w:rsidR="00305869" w:rsidRPr="005E1F72" w:rsidRDefault="00305869" w:rsidP="00C82B2A">
            <w:pPr>
              <w:jc w:val="center"/>
              <w:rPr>
                <w:rFonts w:ascii="GHEA Grapalat" w:hAnsi="GHEA Grapalat"/>
                <w:lang w:val="hy-AM"/>
              </w:rPr>
            </w:pPr>
          </w:p>
        </w:tc>
        <w:tc>
          <w:tcPr>
            <w:tcW w:w="4343" w:type="dxa"/>
          </w:tcPr>
          <w:p w14:paraId="5D6432DD" w14:textId="77777777" w:rsidR="00305869" w:rsidRPr="005E1F72" w:rsidRDefault="00305869" w:rsidP="00C82B2A">
            <w:pPr>
              <w:jc w:val="center"/>
              <w:rPr>
                <w:rFonts w:ascii="GHEA Grapalat" w:hAnsi="GHEA Grapalat" w:cs="Sylfaen"/>
                <w:b/>
                <w:bCs/>
                <w:lang w:val="hy-AM"/>
              </w:rPr>
            </w:pPr>
            <w:r w:rsidRPr="005E1F72">
              <w:rPr>
                <w:rFonts w:ascii="GHEA Grapalat" w:hAnsi="GHEA Grapalat" w:cs="Sylfaen"/>
                <w:b/>
                <w:bCs/>
                <w:lang w:val="hy-AM"/>
              </w:rPr>
              <w:t>ՎԱՃԱՌՈՂ</w:t>
            </w:r>
          </w:p>
          <w:p w14:paraId="680026C5" w14:textId="77777777" w:rsidR="00305869" w:rsidRPr="005E1F72" w:rsidRDefault="00305869" w:rsidP="00C82B2A">
            <w:pPr>
              <w:jc w:val="center"/>
              <w:rPr>
                <w:rFonts w:ascii="GHEA Grapalat" w:hAnsi="GHEA Grapalat"/>
                <w:lang w:val="hy-AM"/>
              </w:rPr>
            </w:pPr>
          </w:p>
          <w:p w14:paraId="68DC2F47" w14:textId="77777777" w:rsidR="00305869" w:rsidRPr="005E1F72" w:rsidRDefault="00305869" w:rsidP="00C82B2A">
            <w:pPr>
              <w:jc w:val="center"/>
              <w:rPr>
                <w:rFonts w:ascii="GHEA Grapalat" w:hAnsi="GHEA Grapalat"/>
                <w:lang w:val="hy-AM"/>
              </w:rPr>
            </w:pPr>
          </w:p>
          <w:p w14:paraId="620E9D38" w14:textId="77777777" w:rsidR="00305869" w:rsidRPr="005E1F72" w:rsidRDefault="00305869" w:rsidP="00C82B2A">
            <w:pPr>
              <w:jc w:val="center"/>
              <w:rPr>
                <w:rFonts w:ascii="GHEA Grapalat" w:hAnsi="GHEA Grapalat"/>
                <w:lang w:val="hy-AM"/>
              </w:rPr>
            </w:pPr>
            <w:r w:rsidRPr="005E1F72">
              <w:rPr>
                <w:rFonts w:ascii="GHEA Grapalat" w:hAnsi="GHEA Grapalat"/>
                <w:lang w:val="hy-AM"/>
              </w:rPr>
              <w:t>---------------------------------</w:t>
            </w:r>
          </w:p>
          <w:p w14:paraId="65B252CB" w14:textId="77777777" w:rsidR="00305869" w:rsidRPr="005E1F72" w:rsidRDefault="00305869" w:rsidP="00C82B2A">
            <w:pPr>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hy-AM"/>
              </w:rPr>
              <w:t>ստորագրություն</w:t>
            </w:r>
            <w:r w:rsidRPr="005E1F72">
              <w:rPr>
                <w:rFonts w:ascii="GHEA Grapalat" w:hAnsi="GHEA Grapalat"/>
                <w:sz w:val="18"/>
                <w:szCs w:val="18"/>
              </w:rPr>
              <w:t>/</w:t>
            </w:r>
          </w:p>
          <w:p w14:paraId="051F33B4" w14:textId="77777777" w:rsidR="00305869" w:rsidRPr="005E1F72" w:rsidRDefault="00305869" w:rsidP="00C82B2A">
            <w:pPr>
              <w:jc w:val="center"/>
              <w:rPr>
                <w:rFonts w:ascii="GHEA Grapalat" w:hAnsi="GHEA Grapalat"/>
                <w:sz w:val="22"/>
                <w:szCs w:val="22"/>
                <w:lang w:val="hy-AM"/>
              </w:rPr>
            </w:pPr>
            <w:r w:rsidRPr="005E1F72">
              <w:rPr>
                <w:rFonts w:ascii="GHEA Grapalat" w:hAnsi="GHEA Grapalat" w:cs="Sylfaen"/>
                <w:sz w:val="18"/>
                <w:szCs w:val="18"/>
                <w:lang w:val="hy-AM"/>
              </w:rPr>
              <w:t>Կ</w:t>
            </w:r>
            <w:r w:rsidRPr="005E1F72">
              <w:rPr>
                <w:rFonts w:ascii="GHEA Grapalat" w:hAnsi="GHEA Grapalat"/>
                <w:sz w:val="18"/>
                <w:szCs w:val="18"/>
                <w:lang w:val="hy-AM"/>
              </w:rPr>
              <w:t>.</w:t>
            </w:r>
            <w:r w:rsidRPr="005E1F72">
              <w:rPr>
                <w:rFonts w:ascii="GHEA Grapalat" w:hAnsi="GHEA Grapalat" w:cs="Sylfaen"/>
                <w:sz w:val="18"/>
                <w:szCs w:val="18"/>
                <w:lang w:val="hy-AM"/>
              </w:rPr>
              <w:t>Տ</w:t>
            </w:r>
          </w:p>
        </w:tc>
      </w:tr>
    </w:tbl>
    <w:p w14:paraId="29D13685" w14:textId="77777777" w:rsidR="00305869" w:rsidRPr="005E1F72" w:rsidRDefault="00305869" w:rsidP="00EF3662">
      <w:pPr>
        <w:ind w:left="-142" w:firstLine="142"/>
        <w:jc w:val="center"/>
        <w:rPr>
          <w:rFonts w:ascii="GHEA Grapalat" w:hAnsi="GHEA Grapalat"/>
          <w:b/>
          <w:u w:val="single"/>
          <w:lang w:val="hy-AM"/>
        </w:rPr>
      </w:pPr>
    </w:p>
    <w:p w14:paraId="4380A457" w14:textId="77777777" w:rsidR="00071D1C" w:rsidRPr="005E1F72" w:rsidRDefault="00071D1C" w:rsidP="00EF3662">
      <w:pPr>
        <w:jc w:val="center"/>
        <w:rPr>
          <w:rFonts w:ascii="GHEA Grapalat" w:hAnsi="GHEA Grapalat" w:cs="Sylfaen"/>
          <w:sz w:val="20"/>
          <w:lang w:val="hy-AM"/>
        </w:rPr>
      </w:pPr>
    </w:p>
    <w:p w14:paraId="502750D2" w14:textId="07E506FA" w:rsidR="00071D1C" w:rsidRPr="005E1F72" w:rsidRDefault="00071D1C" w:rsidP="00305869">
      <w:pPr>
        <w:tabs>
          <w:tab w:val="left" w:pos="720"/>
          <w:tab w:val="left" w:pos="1440"/>
          <w:tab w:val="left" w:pos="8865"/>
        </w:tabs>
        <w:jc w:val="both"/>
        <w:rPr>
          <w:rFonts w:ascii="GHEA Grapalat" w:hAnsi="GHEA Grapalat"/>
          <w:sz w:val="20"/>
          <w:lang w:val="hy-AM"/>
        </w:rPr>
        <w:sectPr w:rsidR="00071D1C" w:rsidRPr="005E1F72" w:rsidSect="00461E48">
          <w:pgSz w:w="11906" w:h="16838" w:code="9"/>
          <w:pgMar w:top="720" w:right="662" w:bottom="360" w:left="720" w:header="562" w:footer="562" w:gutter="0"/>
          <w:cols w:space="720"/>
        </w:sectPr>
      </w:pPr>
      <w:r w:rsidRPr="005E1F72">
        <w:rPr>
          <w:rFonts w:ascii="GHEA Grapalat" w:hAnsi="GHEA Grapalat" w:cs="Sylfaen"/>
          <w:sz w:val="20"/>
          <w:lang w:val="hy-AM"/>
        </w:rPr>
        <w:tab/>
      </w:r>
    </w:p>
    <w:p w14:paraId="3E14C4B3" w14:textId="77777777" w:rsidR="00BA06C2" w:rsidRDefault="00BA06C2" w:rsidP="00EF3662">
      <w:pPr>
        <w:jc w:val="right"/>
        <w:rPr>
          <w:rFonts w:ascii="GHEA Grapalat" w:hAnsi="GHEA Grapalat"/>
          <w:i/>
          <w:sz w:val="18"/>
          <w:lang w:val="hy-AM"/>
        </w:rPr>
      </w:pPr>
    </w:p>
    <w:p w14:paraId="0F5478D6"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Հավելված N 1</w:t>
      </w:r>
    </w:p>
    <w:p w14:paraId="36AC567A" w14:textId="20BFD53D"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              20</w:t>
      </w:r>
      <w:r w:rsidR="001A1259">
        <w:rPr>
          <w:rFonts w:ascii="GHEA Grapalat" w:hAnsi="GHEA Grapalat"/>
          <w:i/>
          <w:sz w:val="18"/>
          <w:lang w:val="hy-AM"/>
        </w:rPr>
        <w:t>2</w:t>
      </w:r>
      <w:r w:rsidRPr="005E1F72">
        <w:rPr>
          <w:rFonts w:ascii="GHEA Grapalat" w:hAnsi="GHEA Grapalat"/>
          <w:i/>
          <w:sz w:val="18"/>
          <w:lang w:val="hy-AM"/>
        </w:rPr>
        <w:t xml:space="preserve">  թ. կնքված </w:t>
      </w:r>
    </w:p>
    <w:p w14:paraId="0C7E4AA9" w14:textId="0AEA8F51"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w:t>
      </w:r>
      <w:r w:rsidR="00BE3AF9" w:rsidRPr="00871557">
        <w:rPr>
          <w:rFonts w:ascii="GHEA Grapalat" w:hAnsi="GHEA Grapalat"/>
          <w:i/>
          <w:sz w:val="18"/>
          <w:highlight w:val="yellow"/>
          <w:lang w:val="hy-AM"/>
        </w:rPr>
        <w:t>ԵՔ-ԳՀԱՊՁԲ-2</w:t>
      </w:r>
      <w:r w:rsidR="009F683B" w:rsidRPr="00871557">
        <w:rPr>
          <w:rFonts w:ascii="GHEA Grapalat" w:hAnsi="GHEA Grapalat"/>
          <w:i/>
          <w:sz w:val="18"/>
          <w:highlight w:val="yellow"/>
          <w:lang w:val="hy-AM"/>
        </w:rPr>
        <w:t>6</w:t>
      </w:r>
      <w:r w:rsidR="00BE3AF9" w:rsidRPr="00871557">
        <w:rPr>
          <w:rFonts w:ascii="GHEA Grapalat" w:hAnsi="GHEA Grapalat"/>
          <w:i/>
          <w:sz w:val="18"/>
          <w:highlight w:val="yellow"/>
          <w:lang w:val="hy-AM"/>
        </w:rPr>
        <w:t>/</w:t>
      </w:r>
      <w:r w:rsidR="009F683B" w:rsidRPr="00871557">
        <w:rPr>
          <w:rFonts w:ascii="GHEA Grapalat" w:hAnsi="GHEA Grapalat"/>
          <w:i/>
          <w:sz w:val="18"/>
          <w:highlight w:val="yellow"/>
          <w:lang w:val="hy-AM"/>
        </w:rPr>
        <w:t>3</w:t>
      </w:r>
      <w:r w:rsidR="00BE3AF9">
        <w:rPr>
          <w:rFonts w:ascii="GHEA Grapalat" w:hAnsi="GHEA Grapalat"/>
          <w:i/>
          <w:sz w:val="18"/>
          <w:lang w:val="hy-AM"/>
        </w:rPr>
        <w:t xml:space="preserve">     </w:t>
      </w:r>
      <w:r w:rsidRPr="005E1F72">
        <w:rPr>
          <w:rFonts w:ascii="GHEA Grapalat" w:hAnsi="GHEA Grapalat"/>
          <w:i/>
          <w:sz w:val="18"/>
          <w:lang w:val="hy-AM"/>
        </w:rPr>
        <w:t xml:space="preserve"> ծածկագրով պայմանագրի</w:t>
      </w:r>
    </w:p>
    <w:p w14:paraId="6402DBAE" w14:textId="77777777" w:rsidR="00071D1C" w:rsidRPr="005E1F72" w:rsidRDefault="00071D1C" w:rsidP="00EF3662">
      <w:pPr>
        <w:jc w:val="center"/>
        <w:rPr>
          <w:rFonts w:ascii="GHEA Grapalat" w:hAnsi="GHEA Grapalat"/>
          <w:sz w:val="18"/>
          <w:lang w:val="hy-AM"/>
        </w:rPr>
      </w:pPr>
    </w:p>
    <w:p w14:paraId="4B023A35" w14:textId="76A8F5C8" w:rsidR="00071D1C" w:rsidRPr="00124CF5" w:rsidRDefault="00124CF5" w:rsidP="00124CF5">
      <w:pPr>
        <w:rPr>
          <w:rFonts w:ascii="GHEA Grapalat" w:hAnsi="GHEA Grapalat"/>
          <w:b/>
          <w:lang w:val="hy-AM"/>
        </w:rPr>
      </w:pPr>
      <w:r w:rsidRPr="00124CF5">
        <w:rPr>
          <w:rFonts w:ascii="GHEA Grapalat" w:hAnsi="GHEA Grapalat"/>
          <w:b/>
          <w:sz w:val="20"/>
          <w:lang w:val="hy-AM"/>
        </w:rPr>
        <w:t xml:space="preserve">                                                                 </w:t>
      </w:r>
      <w:r w:rsidR="00D7776E">
        <w:rPr>
          <w:rFonts w:ascii="GHEA Grapalat" w:hAnsi="GHEA Grapalat"/>
          <w:b/>
          <w:sz w:val="20"/>
          <w:lang w:val="hy-AM"/>
        </w:rPr>
        <w:t xml:space="preserve">                 </w:t>
      </w:r>
      <w:r w:rsidR="00071D1C" w:rsidRPr="00124CF5">
        <w:rPr>
          <w:rFonts w:ascii="GHEA Grapalat" w:hAnsi="GHEA Grapalat"/>
          <w:b/>
          <w:lang w:val="hy-AM"/>
        </w:rPr>
        <w:t>ՏԵԽՆԻԿԱԿԱՆ ԲՆՈՒԹԱԳԻՐ - ԳՆՄԱՆ ԺԱՄԱՆԱԿԱՑՈՒՅՑ*</w:t>
      </w:r>
    </w:p>
    <w:p w14:paraId="5780BB83" w14:textId="1CF3598F" w:rsidR="00A50354" w:rsidRDefault="0074188F" w:rsidP="0074188F">
      <w:pPr>
        <w:jc w:val="right"/>
        <w:rPr>
          <w:rFonts w:ascii="GHEA Grapalat" w:hAnsi="GHEA Grapalat"/>
          <w:b/>
          <w:sz w:val="20"/>
          <w:lang w:val="hy-AM"/>
        </w:rPr>
      </w:pPr>
      <w:r w:rsidRPr="0074188F">
        <w:rPr>
          <w:rFonts w:ascii="GHEA Grapalat" w:hAnsi="GHEA Grapalat" w:cs="Calibri"/>
          <w:b/>
          <w:bCs/>
          <w:i/>
          <w:iCs/>
          <w:color w:val="000000"/>
          <w:sz w:val="18"/>
          <w:szCs w:val="18"/>
          <w:lang w:val="hy-AM"/>
        </w:rPr>
        <w:t>ՀՀ դրամ</w:t>
      </w:r>
    </w:p>
    <w:tbl>
      <w:tblPr>
        <w:tblW w:w="155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1357"/>
        <w:gridCol w:w="1212"/>
        <w:gridCol w:w="4651"/>
        <w:gridCol w:w="585"/>
        <w:gridCol w:w="1000"/>
        <w:gridCol w:w="1260"/>
        <w:gridCol w:w="1170"/>
        <w:gridCol w:w="1710"/>
        <w:gridCol w:w="2070"/>
      </w:tblGrid>
      <w:tr w:rsidR="00D93F98" w:rsidRPr="00D93F98" w14:paraId="6B8365E5" w14:textId="77777777" w:rsidTr="00000641">
        <w:trPr>
          <w:trHeight w:val="408"/>
        </w:trPr>
        <w:tc>
          <w:tcPr>
            <w:tcW w:w="15570" w:type="dxa"/>
            <w:gridSpan w:val="10"/>
            <w:noWrap/>
            <w:vAlign w:val="center"/>
            <w:hideMark/>
          </w:tcPr>
          <w:p w14:paraId="05821C46" w14:textId="7B7D6E4F" w:rsidR="00D93F98" w:rsidRPr="00D93F98" w:rsidRDefault="00D93F98" w:rsidP="0074188F">
            <w:pPr>
              <w:jc w:val="center"/>
              <w:rPr>
                <w:rFonts w:ascii="GHEA Grapalat" w:hAnsi="GHEA Grapalat" w:cs="Calibri"/>
                <w:b/>
                <w:bCs/>
                <w:i/>
                <w:iCs/>
                <w:color w:val="000000"/>
                <w:sz w:val="18"/>
                <w:szCs w:val="18"/>
              </w:rPr>
            </w:pPr>
            <w:proofErr w:type="spellStart"/>
            <w:r w:rsidRPr="00D93F98">
              <w:rPr>
                <w:rFonts w:ascii="GHEA Grapalat" w:hAnsi="GHEA Grapalat" w:cs="Calibri"/>
                <w:b/>
                <w:bCs/>
                <w:i/>
                <w:iCs/>
                <w:color w:val="000000"/>
                <w:sz w:val="18"/>
                <w:szCs w:val="18"/>
              </w:rPr>
              <w:t>Ապրանքի</w:t>
            </w:r>
            <w:proofErr w:type="spellEnd"/>
          </w:p>
        </w:tc>
      </w:tr>
      <w:tr w:rsidR="00330788" w:rsidRPr="00D93F98" w14:paraId="39402254" w14:textId="77777777" w:rsidTr="0074188F">
        <w:trPr>
          <w:trHeight w:val="675"/>
        </w:trPr>
        <w:tc>
          <w:tcPr>
            <w:tcW w:w="555" w:type="dxa"/>
            <w:vMerge w:val="restart"/>
            <w:noWrap/>
            <w:vAlign w:val="center"/>
            <w:hideMark/>
          </w:tcPr>
          <w:p w14:paraId="2AE8F270" w14:textId="77777777" w:rsidR="00D93F98" w:rsidRPr="00D93F98" w:rsidRDefault="00D93F98" w:rsidP="0074188F">
            <w:pPr>
              <w:jc w:val="center"/>
              <w:rPr>
                <w:rFonts w:ascii="GHEA Grapalat" w:hAnsi="GHEA Grapalat" w:cs="Calibri"/>
                <w:b/>
                <w:bCs/>
                <w:i/>
                <w:iCs/>
                <w:color w:val="000000"/>
                <w:sz w:val="18"/>
                <w:szCs w:val="18"/>
              </w:rPr>
            </w:pPr>
            <w:r w:rsidRPr="00D93F98">
              <w:rPr>
                <w:rFonts w:ascii="GHEA Grapalat" w:hAnsi="GHEA Grapalat" w:cs="Calibri"/>
                <w:b/>
                <w:bCs/>
                <w:i/>
                <w:iCs/>
                <w:color w:val="000000"/>
                <w:sz w:val="18"/>
                <w:szCs w:val="18"/>
              </w:rPr>
              <w:t>Չ/Հ</w:t>
            </w:r>
          </w:p>
        </w:tc>
        <w:tc>
          <w:tcPr>
            <w:tcW w:w="1357" w:type="dxa"/>
            <w:vMerge w:val="restart"/>
            <w:vAlign w:val="center"/>
            <w:hideMark/>
          </w:tcPr>
          <w:p w14:paraId="45A96A0F" w14:textId="57551B0D" w:rsidR="00D93F98" w:rsidRPr="00D93F98" w:rsidRDefault="00D93F98" w:rsidP="0074188F">
            <w:pPr>
              <w:jc w:val="center"/>
              <w:rPr>
                <w:rFonts w:ascii="GHEA Grapalat" w:hAnsi="GHEA Grapalat" w:cs="Calibri"/>
                <w:b/>
                <w:bCs/>
                <w:i/>
                <w:iCs/>
                <w:color w:val="000000"/>
                <w:sz w:val="18"/>
                <w:szCs w:val="18"/>
              </w:rPr>
            </w:pPr>
            <w:proofErr w:type="spellStart"/>
            <w:r w:rsidRPr="00D93F98">
              <w:rPr>
                <w:rFonts w:ascii="GHEA Grapalat" w:hAnsi="GHEA Grapalat" w:cs="Calibri"/>
                <w:b/>
                <w:bCs/>
                <w:i/>
                <w:iCs/>
                <w:color w:val="000000"/>
                <w:sz w:val="18"/>
                <w:szCs w:val="18"/>
              </w:rPr>
              <w:t>գնումների</w:t>
            </w:r>
            <w:proofErr w:type="spellEnd"/>
            <w:r w:rsidRPr="00D93F98">
              <w:rPr>
                <w:rFonts w:ascii="GHEA Grapalat" w:hAnsi="GHEA Grapalat" w:cs="Calibri"/>
                <w:b/>
                <w:bCs/>
                <w:i/>
                <w:iCs/>
                <w:color w:val="000000"/>
                <w:sz w:val="18"/>
                <w:szCs w:val="18"/>
              </w:rPr>
              <w:t xml:space="preserve"> </w:t>
            </w:r>
            <w:proofErr w:type="spellStart"/>
            <w:r w:rsidRPr="00D93F98">
              <w:rPr>
                <w:rFonts w:ascii="GHEA Grapalat" w:hAnsi="GHEA Grapalat" w:cs="Calibri"/>
                <w:b/>
                <w:bCs/>
                <w:i/>
                <w:iCs/>
                <w:color w:val="000000"/>
                <w:sz w:val="18"/>
                <w:szCs w:val="18"/>
              </w:rPr>
              <w:t>պլ</w:t>
            </w:r>
            <w:proofErr w:type="spellEnd"/>
            <w:r w:rsidRPr="00D93F98">
              <w:rPr>
                <w:rFonts w:ascii="GHEA Grapalat" w:hAnsi="GHEA Grapalat" w:cs="Calibri"/>
                <w:b/>
                <w:bCs/>
                <w:i/>
                <w:iCs/>
                <w:color w:val="000000"/>
                <w:sz w:val="18"/>
                <w:szCs w:val="18"/>
              </w:rPr>
              <w:t xml:space="preserve">. </w:t>
            </w:r>
            <w:proofErr w:type="spellStart"/>
            <w:r w:rsidRPr="00D93F98">
              <w:rPr>
                <w:rFonts w:ascii="GHEA Grapalat" w:hAnsi="GHEA Grapalat" w:cs="Calibri"/>
                <w:b/>
                <w:bCs/>
                <w:i/>
                <w:iCs/>
                <w:color w:val="000000"/>
                <w:sz w:val="18"/>
                <w:szCs w:val="18"/>
              </w:rPr>
              <w:t>Նախատես</w:t>
            </w:r>
            <w:proofErr w:type="spellEnd"/>
            <w:r w:rsidRPr="00D93F98">
              <w:rPr>
                <w:rFonts w:ascii="GHEA Grapalat" w:hAnsi="GHEA Grapalat" w:cs="Calibri"/>
                <w:b/>
                <w:bCs/>
                <w:i/>
                <w:iCs/>
                <w:color w:val="000000"/>
                <w:sz w:val="18"/>
                <w:szCs w:val="18"/>
              </w:rPr>
              <w:t xml:space="preserve"> </w:t>
            </w:r>
            <w:proofErr w:type="spellStart"/>
            <w:r w:rsidRPr="00D93F98">
              <w:rPr>
                <w:rFonts w:ascii="GHEA Grapalat" w:hAnsi="GHEA Grapalat" w:cs="Calibri"/>
                <w:b/>
                <w:bCs/>
                <w:i/>
                <w:iCs/>
                <w:color w:val="000000"/>
                <w:sz w:val="18"/>
                <w:szCs w:val="18"/>
              </w:rPr>
              <w:t>միջանցիկ</w:t>
            </w:r>
            <w:proofErr w:type="spellEnd"/>
            <w:r w:rsidRPr="00D93F98">
              <w:rPr>
                <w:rFonts w:ascii="GHEA Grapalat" w:hAnsi="GHEA Grapalat" w:cs="Calibri"/>
                <w:b/>
                <w:bCs/>
                <w:i/>
                <w:iCs/>
                <w:color w:val="000000"/>
                <w:sz w:val="18"/>
                <w:szCs w:val="18"/>
              </w:rPr>
              <w:t xml:space="preserve"> </w:t>
            </w:r>
            <w:proofErr w:type="spellStart"/>
            <w:r w:rsidRPr="00D93F98">
              <w:rPr>
                <w:rFonts w:ascii="GHEA Grapalat" w:hAnsi="GHEA Grapalat" w:cs="Calibri"/>
                <w:b/>
                <w:bCs/>
                <w:i/>
                <w:iCs/>
                <w:color w:val="000000"/>
                <w:sz w:val="18"/>
                <w:szCs w:val="18"/>
              </w:rPr>
              <w:t>ծածկագիրը</w:t>
            </w:r>
            <w:proofErr w:type="spellEnd"/>
            <w:r w:rsidRPr="00D93F98">
              <w:rPr>
                <w:rFonts w:ascii="GHEA Grapalat" w:hAnsi="GHEA Grapalat" w:cs="Calibri"/>
                <w:b/>
                <w:bCs/>
                <w:i/>
                <w:iCs/>
                <w:color w:val="000000"/>
                <w:sz w:val="18"/>
                <w:szCs w:val="18"/>
              </w:rPr>
              <w:t xml:space="preserve"> </w:t>
            </w:r>
            <w:proofErr w:type="spellStart"/>
            <w:r w:rsidRPr="00D93F98">
              <w:rPr>
                <w:rFonts w:ascii="GHEA Grapalat" w:hAnsi="GHEA Grapalat" w:cs="Calibri"/>
                <w:b/>
                <w:bCs/>
                <w:i/>
                <w:iCs/>
                <w:color w:val="000000"/>
                <w:sz w:val="18"/>
                <w:szCs w:val="18"/>
              </w:rPr>
              <w:t>ըստ</w:t>
            </w:r>
            <w:proofErr w:type="spellEnd"/>
            <w:r w:rsidRPr="00D93F98">
              <w:rPr>
                <w:rFonts w:ascii="GHEA Grapalat" w:hAnsi="GHEA Grapalat" w:cs="Calibri"/>
                <w:b/>
                <w:bCs/>
                <w:i/>
                <w:iCs/>
                <w:color w:val="000000"/>
                <w:sz w:val="18"/>
                <w:szCs w:val="18"/>
              </w:rPr>
              <w:t xml:space="preserve"> ԳՄԱ </w:t>
            </w:r>
            <w:proofErr w:type="spellStart"/>
            <w:r w:rsidRPr="00D93F98">
              <w:rPr>
                <w:rFonts w:ascii="GHEA Grapalat" w:hAnsi="GHEA Grapalat" w:cs="Calibri"/>
                <w:b/>
                <w:bCs/>
                <w:i/>
                <w:iCs/>
                <w:color w:val="000000"/>
                <w:sz w:val="18"/>
                <w:szCs w:val="18"/>
              </w:rPr>
              <w:t>դասակարգ</w:t>
            </w:r>
            <w:proofErr w:type="spellEnd"/>
            <w:r w:rsidRPr="00D93F98">
              <w:rPr>
                <w:rFonts w:ascii="GHEA Grapalat" w:hAnsi="GHEA Grapalat" w:cs="Calibri"/>
                <w:b/>
                <w:bCs/>
                <w:i/>
                <w:iCs/>
                <w:color w:val="000000"/>
                <w:sz w:val="18"/>
                <w:szCs w:val="18"/>
              </w:rPr>
              <w:t xml:space="preserve"> (CPV)</w:t>
            </w:r>
          </w:p>
        </w:tc>
        <w:tc>
          <w:tcPr>
            <w:tcW w:w="1212" w:type="dxa"/>
            <w:vMerge w:val="restart"/>
            <w:noWrap/>
            <w:vAlign w:val="center"/>
            <w:hideMark/>
          </w:tcPr>
          <w:p w14:paraId="0F56A435" w14:textId="77777777" w:rsidR="00D93F98" w:rsidRPr="00D93F98" w:rsidRDefault="00D93F98" w:rsidP="0074188F">
            <w:pPr>
              <w:jc w:val="center"/>
              <w:rPr>
                <w:rFonts w:ascii="GHEA Grapalat" w:hAnsi="GHEA Grapalat" w:cs="Calibri"/>
                <w:b/>
                <w:bCs/>
                <w:i/>
                <w:iCs/>
                <w:color w:val="000000"/>
                <w:sz w:val="18"/>
                <w:szCs w:val="18"/>
              </w:rPr>
            </w:pPr>
            <w:proofErr w:type="spellStart"/>
            <w:r w:rsidRPr="00D93F98">
              <w:rPr>
                <w:rFonts w:ascii="GHEA Grapalat" w:hAnsi="GHEA Grapalat" w:cs="Calibri"/>
                <w:b/>
                <w:bCs/>
                <w:i/>
                <w:iCs/>
                <w:color w:val="000000"/>
                <w:sz w:val="18"/>
                <w:szCs w:val="18"/>
              </w:rPr>
              <w:t>անվանումը</w:t>
            </w:r>
            <w:proofErr w:type="spellEnd"/>
          </w:p>
        </w:tc>
        <w:tc>
          <w:tcPr>
            <w:tcW w:w="4651" w:type="dxa"/>
            <w:vMerge w:val="restart"/>
            <w:vAlign w:val="center"/>
            <w:hideMark/>
          </w:tcPr>
          <w:p w14:paraId="09E6482B" w14:textId="77777777" w:rsidR="00D93F98" w:rsidRPr="00D93F98" w:rsidRDefault="00D93F98" w:rsidP="0074188F">
            <w:pPr>
              <w:jc w:val="center"/>
              <w:rPr>
                <w:rFonts w:ascii="GHEA Grapalat" w:hAnsi="GHEA Grapalat" w:cs="Calibri"/>
                <w:b/>
                <w:bCs/>
                <w:i/>
                <w:iCs/>
                <w:sz w:val="18"/>
                <w:szCs w:val="18"/>
              </w:rPr>
            </w:pPr>
            <w:proofErr w:type="spellStart"/>
            <w:r w:rsidRPr="00D93F98">
              <w:rPr>
                <w:rFonts w:ascii="GHEA Grapalat" w:hAnsi="GHEA Grapalat" w:cs="Calibri"/>
                <w:b/>
                <w:bCs/>
                <w:i/>
                <w:iCs/>
                <w:sz w:val="18"/>
                <w:szCs w:val="18"/>
              </w:rPr>
              <w:t>տեխնիկական</w:t>
            </w:r>
            <w:proofErr w:type="spellEnd"/>
            <w:r w:rsidRPr="00D93F98">
              <w:rPr>
                <w:rFonts w:ascii="GHEA Grapalat" w:hAnsi="GHEA Grapalat" w:cs="Calibri"/>
                <w:b/>
                <w:bCs/>
                <w:i/>
                <w:iCs/>
                <w:sz w:val="18"/>
                <w:szCs w:val="18"/>
              </w:rPr>
              <w:t xml:space="preserve"> </w:t>
            </w:r>
            <w:proofErr w:type="spellStart"/>
            <w:r w:rsidRPr="00D93F98">
              <w:rPr>
                <w:rFonts w:ascii="GHEA Grapalat" w:hAnsi="GHEA Grapalat" w:cs="Calibri"/>
                <w:b/>
                <w:bCs/>
                <w:i/>
                <w:iCs/>
                <w:sz w:val="18"/>
                <w:szCs w:val="18"/>
              </w:rPr>
              <w:t>բնութագիրը</w:t>
            </w:r>
            <w:proofErr w:type="spellEnd"/>
          </w:p>
        </w:tc>
        <w:tc>
          <w:tcPr>
            <w:tcW w:w="585" w:type="dxa"/>
            <w:vMerge w:val="restart"/>
            <w:noWrap/>
            <w:vAlign w:val="center"/>
            <w:hideMark/>
          </w:tcPr>
          <w:p w14:paraId="626B54F6" w14:textId="77777777" w:rsidR="00D93F98" w:rsidRPr="00D93F98" w:rsidRDefault="00D93F98" w:rsidP="0074188F">
            <w:pPr>
              <w:jc w:val="center"/>
              <w:rPr>
                <w:rFonts w:ascii="GHEA Grapalat" w:hAnsi="GHEA Grapalat" w:cs="Calibri"/>
                <w:b/>
                <w:bCs/>
                <w:i/>
                <w:iCs/>
                <w:color w:val="000000"/>
                <w:sz w:val="18"/>
                <w:szCs w:val="18"/>
              </w:rPr>
            </w:pPr>
            <w:r w:rsidRPr="00D93F98">
              <w:rPr>
                <w:rFonts w:ascii="GHEA Grapalat" w:hAnsi="GHEA Grapalat" w:cs="Calibri"/>
                <w:b/>
                <w:bCs/>
                <w:i/>
                <w:iCs/>
                <w:color w:val="000000"/>
                <w:sz w:val="18"/>
                <w:szCs w:val="18"/>
              </w:rPr>
              <w:t>Չ/Մ</w:t>
            </w:r>
          </w:p>
        </w:tc>
        <w:tc>
          <w:tcPr>
            <w:tcW w:w="1000" w:type="dxa"/>
            <w:vMerge w:val="restart"/>
            <w:vAlign w:val="center"/>
            <w:hideMark/>
          </w:tcPr>
          <w:p w14:paraId="4AA75C2D" w14:textId="77777777" w:rsidR="00D93F98" w:rsidRPr="00D93F98" w:rsidRDefault="00D93F98" w:rsidP="0074188F">
            <w:pPr>
              <w:jc w:val="center"/>
              <w:rPr>
                <w:rFonts w:ascii="GHEA Grapalat" w:hAnsi="GHEA Grapalat" w:cs="Calibri"/>
                <w:b/>
                <w:bCs/>
                <w:i/>
                <w:iCs/>
                <w:color w:val="000000"/>
                <w:sz w:val="18"/>
                <w:szCs w:val="18"/>
              </w:rPr>
            </w:pPr>
            <w:proofErr w:type="spellStart"/>
            <w:r w:rsidRPr="00D93F98">
              <w:rPr>
                <w:rFonts w:ascii="GHEA Grapalat" w:hAnsi="GHEA Grapalat" w:cs="Calibri"/>
                <w:b/>
                <w:bCs/>
                <w:i/>
                <w:iCs/>
                <w:color w:val="000000"/>
                <w:sz w:val="18"/>
                <w:szCs w:val="18"/>
              </w:rPr>
              <w:t>միավորի</w:t>
            </w:r>
            <w:proofErr w:type="spellEnd"/>
            <w:r w:rsidRPr="00D93F98">
              <w:rPr>
                <w:rFonts w:ascii="GHEA Grapalat" w:hAnsi="GHEA Grapalat" w:cs="Calibri"/>
                <w:b/>
                <w:bCs/>
                <w:i/>
                <w:iCs/>
                <w:color w:val="000000"/>
                <w:sz w:val="18"/>
                <w:szCs w:val="18"/>
              </w:rPr>
              <w:t xml:space="preserve"> </w:t>
            </w:r>
            <w:proofErr w:type="spellStart"/>
            <w:r w:rsidRPr="00D93F98">
              <w:rPr>
                <w:rFonts w:ascii="GHEA Grapalat" w:hAnsi="GHEA Grapalat" w:cs="Calibri"/>
                <w:b/>
                <w:bCs/>
                <w:i/>
                <w:iCs/>
                <w:color w:val="000000"/>
                <w:sz w:val="18"/>
                <w:szCs w:val="18"/>
              </w:rPr>
              <w:t>գինը</w:t>
            </w:r>
            <w:proofErr w:type="spellEnd"/>
          </w:p>
        </w:tc>
        <w:tc>
          <w:tcPr>
            <w:tcW w:w="1260" w:type="dxa"/>
            <w:vMerge w:val="restart"/>
            <w:vAlign w:val="center"/>
            <w:hideMark/>
          </w:tcPr>
          <w:p w14:paraId="1187F907" w14:textId="77777777" w:rsidR="00D93F98" w:rsidRPr="00D93F98" w:rsidRDefault="00D93F98" w:rsidP="0074188F">
            <w:pPr>
              <w:jc w:val="center"/>
              <w:rPr>
                <w:rFonts w:ascii="GHEA Grapalat" w:hAnsi="GHEA Grapalat" w:cs="Calibri"/>
                <w:b/>
                <w:bCs/>
                <w:i/>
                <w:iCs/>
                <w:color w:val="000000"/>
                <w:sz w:val="18"/>
                <w:szCs w:val="18"/>
              </w:rPr>
            </w:pPr>
            <w:proofErr w:type="spellStart"/>
            <w:r w:rsidRPr="00D93F98">
              <w:rPr>
                <w:rFonts w:ascii="GHEA Grapalat" w:hAnsi="GHEA Grapalat" w:cs="Calibri"/>
                <w:b/>
                <w:bCs/>
                <w:i/>
                <w:iCs/>
                <w:color w:val="000000"/>
                <w:sz w:val="18"/>
                <w:szCs w:val="18"/>
              </w:rPr>
              <w:t>ընդհանուր</w:t>
            </w:r>
            <w:proofErr w:type="spellEnd"/>
            <w:r w:rsidRPr="00D93F98">
              <w:rPr>
                <w:rFonts w:ascii="GHEA Grapalat" w:hAnsi="GHEA Grapalat" w:cs="Calibri"/>
                <w:b/>
                <w:bCs/>
                <w:i/>
                <w:iCs/>
                <w:color w:val="000000"/>
                <w:sz w:val="18"/>
                <w:szCs w:val="18"/>
              </w:rPr>
              <w:t xml:space="preserve"> </w:t>
            </w:r>
            <w:proofErr w:type="spellStart"/>
            <w:r w:rsidRPr="00D93F98">
              <w:rPr>
                <w:rFonts w:ascii="GHEA Grapalat" w:hAnsi="GHEA Grapalat" w:cs="Calibri"/>
                <w:b/>
                <w:bCs/>
                <w:i/>
                <w:iCs/>
                <w:color w:val="000000"/>
                <w:sz w:val="18"/>
                <w:szCs w:val="18"/>
              </w:rPr>
              <w:t>գինը</w:t>
            </w:r>
            <w:proofErr w:type="spellEnd"/>
          </w:p>
        </w:tc>
        <w:tc>
          <w:tcPr>
            <w:tcW w:w="1170" w:type="dxa"/>
            <w:vMerge w:val="restart"/>
            <w:vAlign w:val="center"/>
            <w:hideMark/>
          </w:tcPr>
          <w:p w14:paraId="28692A61" w14:textId="77777777" w:rsidR="00D93F98" w:rsidRPr="00D93F98" w:rsidRDefault="00D93F98" w:rsidP="0074188F">
            <w:pPr>
              <w:jc w:val="center"/>
              <w:rPr>
                <w:rFonts w:ascii="GHEA Grapalat" w:hAnsi="GHEA Grapalat" w:cs="Calibri"/>
                <w:b/>
                <w:bCs/>
                <w:i/>
                <w:iCs/>
                <w:color w:val="000000"/>
                <w:sz w:val="18"/>
                <w:szCs w:val="18"/>
              </w:rPr>
            </w:pPr>
            <w:proofErr w:type="spellStart"/>
            <w:r w:rsidRPr="00D93F98">
              <w:rPr>
                <w:rFonts w:ascii="GHEA Grapalat" w:hAnsi="GHEA Grapalat" w:cs="Calibri"/>
                <w:b/>
                <w:bCs/>
                <w:i/>
                <w:iCs/>
                <w:color w:val="000000"/>
                <w:sz w:val="18"/>
                <w:szCs w:val="18"/>
              </w:rPr>
              <w:t>ընդհանուր</w:t>
            </w:r>
            <w:proofErr w:type="spellEnd"/>
            <w:r w:rsidRPr="00D93F98">
              <w:rPr>
                <w:rFonts w:ascii="GHEA Grapalat" w:hAnsi="GHEA Grapalat" w:cs="Calibri"/>
                <w:b/>
                <w:bCs/>
                <w:i/>
                <w:iCs/>
                <w:color w:val="000000"/>
                <w:sz w:val="18"/>
                <w:szCs w:val="18"/>
              </w:rPr>
              <w:t xml:space="preserve"> </w:t>
            </w:r>
            <w:proofErr w:type="spellStart"/>
            <w:r w:rsidRPr="00D93F98">
              <w:rPr>
                <w:rFonts w:ascii="GHEA Grapalat" w:hAnsi="GHEA Grapalat" w:cs="Calibri"/>
                <w:b/>
                <w:bCs/>
                <w:i/>
                <w:iCs/>
                <w:color w:val="000000"/>
                <w:sz w:val="18"/>
                <w:szCs w:val="18"/>
              </w:rPr>
              <w:t>քանակը</w:t>
            </w:r>
            <w:proofErr w:type="spellEnd"/>
          </w:p>
        </w:tc>
        <w:tc>
          <w:tcPr>
            <w:tcW w:w="3780" w:type="dxa"/>
            <w:gridSpan w:val="2"/>
            <w:noWrap/>
            <w:vAlign w:val="center"/>
            <w:hideMark/>
          </w:tcPr>
          <w:p w14:paraId="658BA4DA" w14:textId="77777777" w:rsidR="00D93F98" w:rsidRPr="00D93F98" w:rsidRDefault="00D93F98" w:rsidP="0074188F">
            <w:pPr>
              <w:jc w:val="center"/>
              <w:rPr>
                <w:rFonts w:ascii="GHEA Grapalat" w:hAnsi="GHEA Grapalat" w:cs="Calibri"/>
                <w:b/>
                <w:bCs/>
                <w:i/>
                <w:iCs/>
                <w:color w:val="000000"/>
                <w:sz w:val="18"/>
                <w:szCs w:val="18"/>
              </w:rPr>
            </w:pPr>
            <w:proofErr w:type="spellStart"/>
            <w:r w:rsidRPr="00D93F98">
              <w:rPr>
                <w:rFonts w:ascii="GHEA Grapalat" w:hAnsi="GHEA Grapalat" w:cs="Calibri"/>
                <w:b/>
                <w:bCs/>
                <w:i/>
                <w:iCs/>
                <w:color w:val="000000"/>
                <w:sz w:val="18"/>
                <w:szCs w:val="18"/>
              </w:rPr>
              <w:t>մատակարարման</w:t>
            </w:r>
            <w:proofErr w:type="spellEnd"/>
          </w:p>
        </w:tc>
      </w:tr>
      <w:tr w:rsidR="00330788" w:rsidRPr="00D93F98" w14:paraId="17FAD5CB" w14:textId="77777777" w:rsidTr="0074188F">
        <w:trPr>
          <w:trHeight w:val="1416"/>
        </w:trPr>
        <w:tc>
          <w:tcPr>
            <w:tcW w:w="555" w:type="dxa"/>
            <w:vMerge/>
            <w:vAlign w:val="center"/>
            <w:hideMark/>
          </w:tcPr>
          <w:p w14:paraId="6C71AFE7" w14:textId="77777777" w:rsidR="00D93F98" w:rsidRPr="00D93F98" w:rsidRDefault="00D93F98" w:rsidP="0074188F">
            <w:pPr>
              <w:jc w:val="center"/>
              <w:rPr>
                <w:rFonts w:ascii="GHEA Grapalat" w:hAnsi="GHEA Grapalat" w:cs="Calibri"/>
                <w:b/>
                <w:bCs/>
                <w:i/>
                <w:iCs/>
                <w:color w:val="000000"/>
                <w:sz w:val="18"/>
                <w:szCs w:val="18"/>
              </w:rPr>
            </w:pPr>
          </w:p>
        </w:tc>
        <w:tc>
          <w:tcPr>
            <w:tcW w:w="1357" w:type="dxa"/>
            <w:vMerge/>
            <w:vAlign w:val="center"/>
            <w:hideMark/>
          </w:tcPr>
          <w:p w14:paraId="60762461" w14:textId="77777777" w:rsidR="00D93F98" w:rsidRPr="00D93F98" w:rsidRDefault="00D93F98" w:rsidP="0074188F">
            <w:pPr>
              <w:jc w:val="center"/>
              <w:rPr>
                <w:rFonts w:ascii="GHEA Grapalat" w:hAnsi="GHEA Grapalat" w:cs="Calibri"/>
                <w:b/>
                <w:bCs/>
                <w:i/>
                <w:iCs/>
                <w:color w:val="000000"/>
                <w:sz w:val="18"/>
                <w:szCs w:val="18"/>
              </w:rPr>
            </w:pPr>
          </w:p>
        </w:tc>
        <w:tc>
          <w:tcPr>
            <w:tcW w:w="1212" w:type="dxa"/>
            <w:vMerge/>
            <w:vAlign w:val="center"/>
            <w:hideMark/>
          </w:tcPr>
          <w:p w14:paraId="2F5E99FF" w14:textId="77777777" w:rsidR="00D93F98" w:rsidRPr="00D93F98" w:rsidRDefault="00D93F98" w:rsidP="0074188F">
            <w:pPr>
              <w:jc w:val="center"/>
              <w:rPr>
                <w:rFonts w:ascii="GHEA Grapalat" w:hAnsi="GHEA Grapalat" w:cs="Calibri"/>
                <w:b/>
                <w:bCs/>
                <w:i/>
                <w:iCs/>
                <w:color w:val="000000"/>
                <w:sz w:val="18"/>
                <w:szCs w:val="18"/>
              </w:rPr>
            </w:pPr>
          </w:p>
        </w:tc>
        <w:tc>
          <w:tcPr>
            <w:tcW w:w="4651" w:type="dxa"/>
            <w:vMerge/>
            <w:vAlign w:val="center"/>
            <w:hideMark/>
          </w:tcPr>
          <w:p w14:paraId="5B468FAC" w14:textId="77777777" w:rsidR="00D93F98" w:rsidRPr="00D93F98" w:rsidRDefault="00D93F98" w:rsidP="0074188F">
            <w:pPr>
              <w:jc w:val="center"/>
              <w:rPr>
                <w:rFonts w:ascii="GHEA Grapalat" w:hAnsi="GHEA Grapalat" w:cs="Calibri"/>
                <w:b/>
                <w:bCs/>
                <w:i/>
                <w:iCs/>
                <w:sz w:val="18"/>
                <w:szCs w:val="18"/>
              </w:rPr>
            </w:pPr>
          </w:p>
        </w:tc>
        <w:tc>
          <w:tcPr>
            <w:tcW w:w="585" w:type="dxa"/>
            <w:vMerge/>
            <w:vAlign w:val="center"/>
            <w:hideMark/>
          </w:tcPr>
          <w:p w14:paraId="3D0290A0" w14:textId="77777777" w:rsidR="00D93F98" w:rsidRPr="00D93F98" w:rsidRDefault="00D93F98" w:rsidP="0074188F">
            <w:pPr>
              <w:jc w:val="center"/>
              <w:rPr>
                <w:rFonts w:ascii="GHEA Grapalat" w:hAnsi="GHEA Grapalat" w:cs="Calibri"/>
                <w:b/>
                <w:bCs/>
                <w:i/>
                <w:iCs/>
                <w:color w:val="000000"/>
                <w:sz w:val="18"/>
                <w:szCs w:val="18"/>
              </w:rPr>
            </w:pPr>
          </w:p>
        </w:tc>
        <w:tc>
          <w:tcPr>
            <w:tcW w:w="1000" w:type="dxa"/>
            <w:vMerge/>
            <w:vAlign w:val="center"/>
            <w:hideMark/>
          </w:tcPr>
          <w:p w14:paraId="26732D7B" w14:textId="77777777" w:rsidR="00D93F98" w:rsidRPr="00D93F98" w:rsidRDefault="00D93F98" w:rsidP="0074188F">
            <w:pPr>
              <w:jc w:val="center"/>
              <w:rPr>
                <w:rFonts w:ascii="GHEA Grapalat" w:hAnsi="GHEA Grapalat" w:cs="Calibri"/>
                <w:b/>
                <w:bCs/>
                <w:i/>
                <w:iCs/>
                <w:color w:val="000000"/>
                <w:sz w:val="18"/>
                <w:szCs w:val="18"/>
              </w:rPr>
            </w:pPr>
          </w:p>
        </w:tc>
        <w:tc>
          <w:tcPr>
            <w:tcW w:w="1260" w:type="dxa"/>
            <w:vMerge/>
            <w:vAlign w:val="center"/>
            <w:hideMark/>
          </w:tcPr>
          <w:p w14:paraId="2BA49BFB" w14:textId="77777777" w:rsidR="00D93F98" w:rsidRPr="00D93F98" w:rsidRDefault="00D93F98" w:rsidP="0074188F">
            <w:pPr>
              <w:jc w:val="center"/>
              <w:rPr>
                <w:rFonts w:ascii="GHEA Grapalat" w:hAnsi="GHEA Grapalat" w:cs="Calibri"/>
                <w:b/>
                <w:bCs/>
                <w:i/>
                <w:iCs/>
                <w:color w:val="000000"/>
                <w:sz w:val="18"/>
                <w:szCs w:val="18"/>
              </w:rPr>
            </w:pPr>
          </w:p>
        </w:tc>
        <w:tc>
          <w:tcPr>
            <w:tcW w:w="1170" w:type="dxa"/>
            <w:vMerge/>
            <w:vAlign w:val="center"/>
            <w:hideMark/>
          </w:tcPr>
          <w:p w14:paraId="6500ACEB" w14:textId="77777777" w:rsidR="00D93F98" w:rsidRPr="00D93F98" w:rsidRDefault="00D93F98" w:rsidP="0074188F">
            <w:pPr>
              <w:jc w:val="center"/>
              <w:rPr>
                <w:rFonts w:ascii="GHEA Grapalat" w:hAnsi="GHEA Grapalat" w:cs="Calibri"/>
                <w:b/>
                <w:bCs/>
                <w:i/>
                <w:iCs/>
                <w:color w:val="000000"/>
                <w:sz w:val="18"/>
                <w:szCs w:val="18"/>
              </w:rPr>
            </w:pPr>
          </w:p>
        </w:tc>
        <w:tc>
          <w:tcPr>
            <w:tcW w:w="1710" w:type="dxa"/>
            <w:noWrap/>
            <w:vAlign w:val="center"/>
            <w:hideMark/>
          </w:tcPr>
          <w:p w14:paraId="65F6B12C" w14:textId="77777777" w:rsidR="00D93F98" w:rsidRPr="00D93F98" w:rsidRDefault="00D93F98" w:rsidP="0074188F">
            <w:pPr>
              <w:jc w:val="center"/>
              <w:rPr>
                <w:rFonts w:ascii="GHEA Grapalat" w:hAnsi="GHEA Grapalat" w:cs="Calibri"/>
                <w:b/>
                <w:bCs/>
                <w:i/>
                <w:iCs/>
                <w:color w:val="000000"/>
                <w:sz w:val="18"/>
                <w:szCs w:val="18"/>
              </w:rPr>
            </w:pPr>
            <w:proofErr w:type="spellStart"/>
            <w:r w:rsidRPr="00D93F98">
              <w:rPr>
                <w:rFonts w:ascii="GHEA Grapalat" w:hAnsi="GHEA Grapalat" w:cs="Calibri"/>
                <w:b/>
                <w:bCs/>
                <w:i/>
                <w:iCs/>
                <w:color w:val="000000"/>
                <w:sz w:val="18"/>
                <w:szCs w:val="18"/>
              </w:rPr>
              <w:t>հասցեն</w:t>
            </w:r>
            <w:proofErr w:type="spellEnd"/>
          </w:p>
        </w:tc>
        <w:tc>
          <w:tcPr>
            <w:tcW w:w="2070" w:type="dxa"/>
            <w:noWrap/>
            <w:vAlign w:val="center"/>
            <w:hideMark/>
          </w:tcPr>
          <w:p w14:paraId="43F7E436" w14:textId="77777777" w:rsidR="00D93F98" w:rsidRPr="00D93F98" w:rsidRDefault="00D93F98" w:rsidP="0074188F">
            <w:pPr>
              <w:jc w:val="center"/>
              <w:rPr>
                <w:rFonts w:ascii="GHEA Grapalat" w:hAnsi="GHEA Grapalat" w:cs="Calibri"/>
                <w:b/>
                <w:bCs/>
                <w:i/>
                <w:iCs/>
                <w:color w:val="000000"/>
                <w:sz w:val="18"/>
                <w:szCs w:val="18"/>
              </w:rPr>
            </w:pPr>
            <w:proofErr w:type="spellStart"/>
            <w:r w:rsidRPr="00D93F98">
              <w:rPr>
                <w:rFonts w:ascii="GHEA Grapalat" w:hAnsi="GHEA Grapalat" w:cs="Calibri"/>
                <w:b/>
                <w:bCs/>
                <w:i/>
                <w:iCs/>
                <w:color w:val="000000"/>
                <w:sz w:val="18"/>
                <w:szCs w:val="18"/>
              </w:rPr>
              <w:t>ժամկետը</w:t>
            </w:r>
            <w:proofErr w:type="spellEnd"/>
          </w:p>
        </w:tc>
      </w:tr>
      <w:tr w:rsidR="00330788" w:rsidRPr="00D93F98" w14:paraId="65117B80" w14:textId="77777777" w:rsidTr="0074188F">
        <w:trPr>
          <w:trHeight w:val="354"/>
        </w:trPr>
        <w:tc>
          <w:tcPr>
            <w:tcW w:w="555" w:type="dxa"/>
            <w:shd w:val="clear" w:color="000000" w:fill="FFFFFF"/>
            <w:vAlign w:val="center"/>
            <w:hideMark/>
          </w:tcPr>
          <w:p w14:paraId="0CE88EFC" w14:textId="77777777" w:rsidR="006346F4" w:rsidRPr="0074188F" w:rsidRDefault="006346F4" w:rsidP="0074188F">
            <w:pPr>
              <w:jc w:val="center"/>
              <w:rPr>
                <w:rFonts w:ascii="GHEA Grapalat" w:hAnsi="GHEA Grapalat" w:cs="Calibri"/>
                <w:color w:val="000000"/>
                <w:sz w:val="16"/>
                <w:szCs w:val="16"/>
              </w:rPr>
            </w:pPr>
            <w:r w:rsidRPr="0074188F">
              <w:rPr>
                <w:rFonts w:ascii="GHEA Grapalat" w:hAnsi="GHEA Grapalat" w:cs="Calibri"/>
                <w:color w:val="000000"/>
                <w:sz w:val="16"/>
                <w:szCs w:val="16"/>
              </w:rPr>
              <w:t>1</w:t>
            </w:r>
          </w:p>
        </w:tc>
        <w:tc>
          <w:tcPr>
            <w:tcW w:w="1357" w:type="dxa"/>
            <w:vAlign w:val="center"/>
            <w:hideMark/>
          </w:tcPr>
          <w:p w14:paraId="50C222E7" w14:textId="049044B6" w:rsidR="006346F4" w:rsidRPr="0074188F" w:rsidRDefault="006346F4" w:rsidP="0074188F">
            <w:pPr>
              <w:jc w:val="center"/>
              <w:rPr>
                <w:rFonts w:ascii="GHEA Grapalat" w:hAnsi="GHEA Grapalat" w:cs="Calibri"/>
                <w:color w:val="000000"/>
                <w:sz w:val="16"/>
                <w:szCs w:val="16"/>
              </w:rPr>
            </w:pPr>
            <w:r w:rsidRPr="0074188F">
              <w:rPr>
                <w:rFonts w:ascii="GHEA Grapalat" w:hAnsi="GHEA Grapalat"/>
                <w:sz w:val="16"/>
                <w:szCs w:val="16"/>
              </w:rPr>
              <w:t>37431200/503</w:t>
            </w:r>
          </w:p>
        </w:tc>
        <w:tc>
          <w:tcPr>
            <w:tcW w:w="1212" w:type="dxa"/>
            <w:vAlign w:val="center"/>
            <w:hideMark/>
          </w:tcPr>
          <w:p w14:paraId="42C1CB17" w14:textId="438888EE" w:rsidR="006346F4" w:rsidRPr="0074188F" w:rsidRDefault="006346F4" w:rsidP="0074188F">
            <w:pPr>
              <w:jc w:val="center"/>
              <w:rPr>
                <w:rFonts w:ascii="GHEA Grapalat" w:hAnsi="GHEA Grapalat" w:cs="Calibri"/>
                <w:sz w:val="16"/>
                <w:szCs w:val="16"/>
              </w:rPr>
            </w:pPr>
            <w:proofErr w:type="spellStart"/>
            <w:r w:rsidRPr="0074188F">
              <w:rPr>
                <w:rFonts w:ascii="GHEA Grapalat" w:hAnsi="GHEA Grapalat" w:cs="Calibri"/>
                <w:sz w:val="16"/>
                <w:szCs w:val="16"/>
              </w:rPr>
              <w:t>Մարզասարք</w:t>
            </w:r>
            <w:proofErr w:type="spellEnd"/>
            <w:r w:rsidRPr="0074188F">
              <w:rPr>
                <w:rFonts w:ascii="GHEA Grapalat" w:hAnsi="GHEA Grapalat" w:cs="Calibri"/>
                <w:sz w:val="16"/>
                <w:szCs w:val="16"/>
              </w:rPr>
              <w:t xml:space="preserve"> </w:t>
            </w:r>
            <w:proofErr w:type="spellStart"/>
            <w:r w:rsidRPr="0074188F">
              <w:rPr>
                <w:rFonts w:ascii="GHEA Grapalat" w:hAnsi="GHEA Grapalat" w:cs="Calibri"/>
                <w:sz w:val="16"/>
                <w:szCs w:val="16"/>
              </w:rPr>
              <w:t>թիավար</w:t>
            </w:r>
            <w:proofErr w:type="spellEnd"/>
          </w:p>
        </w:tc>
        <w:tc>
          <w:tcPr>
            <w:tcW w:w="4651" w:type="dxa"/>
            <w:vAlign w:val="center"/>
            <w:hideMark/>
          </w:tcPr>
          <w:p w14:paraId="741F95ED" w14:textId="77777777" w:rsidR="006346F4" w:rsidRPr="0074188F" w:rsidRDefault="006346F4" w:rsidP="0074188F">
            <w:pPr>
              <w:tabs>
                <w:tab w:val="left" w:pos="342"/>
              </w:tabs>
              <w:contextualSpacing/>
              <w:rPr>
                <w:rFonts w:ascii="GHEA Grapalat" w:hAnsi="GHEA Grapalat" w:cs="Calibri"/>
                <w:sz w:val="16"/>
                <w:szCs w:val="16"/>
                <w:lang w:val="hy-AM"/>
              </w:rPr>
            </w:pPr>
            <w:r w:rsidRPr="0074188F">
              <w:rPr>
                <w:rFonts w:ascii="GHEA Grapalat" w:hAnsi="GHEA Grapalat" w:cs="Calibri"/>
                <w:sz w:val="16"/>
                <w:szCs w:val="16"/>
                <w:lang w:val="hy-AM"/>
              </w:rPr>
              <w:t xml:space="preserve">Չափերը՝ </w:t>
            </w:r>
            <w:r w:rsidRPr="0074188F">
              <w:rPr>
                <w:rFonts w:ascii="GHEA Grapalat" w:hAnsi="GHEA Grapalat" w:cs="Calibri"/>
                <w:sz w:val="16"/>
                <w:szCs w:val="16"/>
              </w:rPr>
              <w:t xml:space="preserve"> </w:t>
            </w:r>
            <w:r w:rsidRPr="0074188F">
              <w:rPr>
                <w:rFonts w:ascii="GHEA Grapalat" w:hAnsi="GHEA Grapalat" w:cs="Calibri"/>
                <w:sz w:val="16"/>
                <w:szCs w:val="16"/>
                <w:lang w:val="hy-AM"/>
              </w:rPr>
              <w:t>±20 մմ</w:t>
            </w:r>
            <w:r w:rsidRPr="0074188F">
              <w:rPr>
                <w:rFonts w:ascii="GHEA Grapalat" w:hAnsi="GHEA Grapalat" w:cs="Calibri"/>
                <w:sz w:val="16"/>
                <w:szCs w:val="16"/>
              </w:rPr>
              <w:t xml:space="preserve"> -  </w:t>
            </w:r>
            <w:r w:rsidRPr="0074188F">
              <w:rPr>
                <w:rFonts w:ascii="GHEA Grapalat" w:hAnsi="GHEA Grapalat" w:cs="Calibri"/>
                <w:sz w:val="16"/>
                <w:szCs w:val="16"/>
                <w:lang w:val="hy-AM"/>
              </w:rPr>
              <w:t>1075x887x811 մմ</w:t>
            </w:r>
          </w:p>
          <w:p w14:paraId="7AC7A48C" w14:textId="77777777" w:rsidR="006346F4" w:rsidRPr="0074188F" w:rsidRDefault="006346F4" w:rsidP="0074188F">
            <w:pPr>
              <w:tabs>
                <w:tab w:val="left" w:pos="342"/>
              </w:tabs>
              <w:contextualSpacing/>
              <w:rPr>
                <w:rFonts w:ascii="GHEA Grapalat" w:hAnsi="GHEA Grapalat" w:cs="Calibri"/>
                <w:sz w:val="16"/>
                <w:szCs w:val="16"/>
                <w:lang w:val="hy-AM"/>
              </w:rPr>
            </w:pPr>
            <w:r w:rsidRPr="0074188F">
              <w:rPr>
                <w:rFonts w:ascii="GHEA Grapalat" w:hAnsi="GHEA Grapalat" w:cs="Calibri"/>
                <w:sz w:val="16"/>
                <w:szCs w:val="16"/>
                <w:lang w:val="hy-AM"/>
              </w:rPr>
              <w:t>Բակային մարզասարքը պետք է լինի ամուր կառուցվածք, որն ապահովում բացօթյա տարածքում անվտանգ  սպորտի զբաղվելու հնարավորություն:</w:t>
            </w:r>
          </w:p>
          <w:p w14:paraId="58008E03" w14:textId="77777777" w:rsidR="006346F4" w:rsidRPr="0074188F" w:rsidRDefault="006346F4" w:rsidP="0074188F">
            <w:pPr>
              <w:tabs>
                <w:tab w:val="left" w:pos="161"/>
                <w:tab w:val="left" w:pos="342"/>
              </w:tabs>
              <w:contextualSpacing/>
              <w:rPr>
                <w:rFonts w:ascii="GHEA Grapalat" w:hAnsi="GHEA Grapalat" w:cs="Calibri"/>
                <w:sz w:val="16"/>
                <w:szCs w:val="16"/>
                <w:lang w:val="hy-AM"/>
              </w:rPr>
            </w:pPr>
            <w:r w:rsidRPr="0074188F">
              <w:rPr>
                <w:rFonts w:ascii="GHEA Grapalat" w:hAnsi="GHEA Grapalat" w:cs="Calibri"/>
                <w:sz w:val="16"/>
                <w:szCs w:val="16"/>
                <w:lang w:val="hy-AM"/>
              </w:rPr>
              <w:t xml:space="preserve">Կառուցվածքը պետք է լինի բարձր հակահարվածային և հակատատանումային: Հագուստի և մարմնի մասերի վնասվածքներից խուսափելու համար մարզասարքը պետք է նախագծված և արտադրված լինի ГОСТ Р 57538-2017-ի պահանջներին համապատասխան: Մարզասարքը անկերային բոլտերով(պտուտակներով) պետք է ամրանա բետոնապատ տարածքին, բոլոր բոլտերը(պտուտակները) անվտանգության տեսանկյունից ելնելով պետք է փակվեն պլաստիկե փականներով: Մարզասարքը պետք է լինի հակավանդալային: </w:t>
            </w:r>
          </w:p>
          <w:p w14:paraId="2854EC5F" w14:textId="77777777" w:rsidR="006346F4" w:rsidRPr="0074188F" w:rsidRDefault="006346F4" w:rsidP="0074188F">
            <w:pPr>
              <w:tabs>
                <w:tab w:val="left" w:pos="161"/>
                <w:tab w:val="left" w:pos="342"/>
              </w:tabs>
              <w:contextualSpacing/>
              <w:rPr>
                <w:rFonts w:ascii="GHEA Grapalat" w:hAnsi="GHEA Grapalat" w:cs="Calibri"/>
                <w:sz w:val="16"/>
                <w:szCs w:val="16"/>
                <w:lang w:val="hy-AM"/>
              </w:rPr>
            </w:pPr>
            <w:r w:rsidRPr="0074188F">
              <w:rPr>
                <w:rFonts w:ascii="GHEA Grapalat" w:hAnsi="GHEA Grapalat" w:cs="Calibri"/>
                <w:sz w:val="16"/>
                <w:szCs w:val="16"/>
                <w:lang w:val="hy-AM"/>
              </w:rPr>
              <w:t>Կառուցվածքում օգտագործվող խողովակների դուրս ցցված և հասանելի ծայրերը, եթե այպիսիք կան, պետք է փակվեն պլաստիկ հակավանդալային խցաններով:</w:t>
            </w:r>
          </w:p>
          <w:p w14:paraId="5CFCC5D6" w14:textId="77777777" w:rsidR="006346F4" w:rsidRPr="0074188F" w:rsidRDefault="006346F4" w:rsidP="0074188F">
            <w:pPr>
              <w:tabs>
                <w:tab w:val="left" w:pos="161"/>
                <w:tab w:val="left" w:pos="342"/>
              </w:tabs>
              <w:contextualSpacing/>
              <w:rPr>
                <w:rFonts w:ascii="GHEA Grapalat" w:hAnsi="GHEA Grapalat" w:cs="Calibri"/>
                <w:sz w:val="16"/>
                <w:szCs w:val="16"/>
                <w:lang w:val="hy-AM"/>
              </w:rPr>
            </w:pPr>
            <w:r w:rsidRPr="0074188F">
              <w:rPr>
                <w:rFonts w:ascii="GHEA Grapalat" w:hAnsi="GHEA Grapalat" w:cs="Calibri"/>
                <w:sz w:val="16"/>
                <w:szCs w:val="16"/>
                <w:lang w:val="hy-AM"/>
              </w:rPr>
              <w:t>Կառույցի բոլոր մետաղական մասերը պետք է ներկված լինեն պոլիմերային փոշու էմալով, ինչը կանխում է մետաղի կոռոզիան։ Անկերային բոլտերը(պտուտակները) պետք է լինեն ցինկապատ:</w:t>
            </w:r>
          </w:p>
          <w:p w14:paraId="683E8DF6" w14:textId="77777777" w:rsidR="006346F4" w:rsidRPr="0074188F" w:rsidRDefault="006346F4" w:rsidP="0074188F">
            <w:pPr>
              <w:tabs>
                <w:tab w:val="left" w:pos="161"/>
                <w:tab w:val="left" w:pos="342"/>
              </w:tabs>
              <w:contextualSpacing/>
              <w:rPr>
                <w:rFonts w:ascii="GHEA Grapalat" w:hAnsi="GHEA Grapalat" w:cs="Calibri"/>
                <w:sz w:val="16"/>
                <w:szCs w:val="16"/>
                <w:lang w:val="hy-AM"/>
              </w:rPr>
            </w:pPr>
            <w:r w:rsidRPr="0074188F">
              <w:rPr>
                <w:rFonts w:ascii="GHEA Grapalat" w:hAnsi="GHEA Grapalat" w:cs="Calibri"/>
                <w:sz w:val="16"/>
                <w:szCs w:val="16"/>
                <w:lang w:val="hy-AM"/>
              </w:rPr>
              <w:t xml:space="preserve">Մարզասարքը պետք է հագեցած լինի տեղեկատվական ցուցանակով, որը պետք է պարունակի տեղեկատվություն արտադրողի, արտադրության ամսվա և տարվա, արտադրանքի նշանակման, մարզվողի  տարիքային, քաշային և հասակի սահմանափակումների մասին:Մարզասարքը հարթակից և մարմնից բաղկացած կառուցվածք է։ Ամբողջ մարմինը փոխկապակցված է  պողպատե 6x12 գամերով: </w:t>
            </w:r>
          </w:p>
          <w:p w14:paraId="42D913CC" w14:textId="77777777" w:rsidR="006346F4" w:rsidRPr="0074188F" w:rsidRDefault="006346F4" w:rsidP="0074188F">
            <w:pPr>
              <w:tabs>
                <w:tab w:val="left" w:pos="342"/>
              </w:tabs>
              <w:contextualSpacing/>
              <w:rPr>
                <w:rFonts w:ascii="GHEA Grapalat" w:hAnsi="GHEA Grapalat" w:cs="Calibri"/>
                <w:sz w:val="16"/>
                <w:szCs w:val="16"/>
                <w:lang w:val="hy-AM"/>
              </w:rPr>
            </w:pPr>
            <w:r w:rsidRPr="0074188F">
              <w:rPr>
                <w:rFonts w:ascii="GHEA Grapalat" w:hAnsi="GHEA Grapalat" w:cs="Calibri"/>
                <w:sz w:val="16"/>
                <w:szCs w:val="16"/>
                <w:lang w:val="hy-AM"/>
              </w:rPr>
              <w:t xml:space="preserve">Հիմքը պատրաստված է 4 մմ հաստությամբ պողպատե թերթից։ Հիմքի չափերը ծռվելուց հետո 754x264 մմ-ից ոչ պակաս են։ Հիմքի վրա կան անցքեր 617x200 մմ </w:t>
            </w:r>
            <w:r w:rsidRPr="0074188F">
              <w:rPr>
                <w:rFonts w:ascii="GHEA Grapalat" w:hAnsi="GHEA Grapalat" w:cs="Calibri"/>
                <w:sz w:val="16"/>
                <w:szCs w:val="16"/>
                <w:lang w:val="hy-AM"/>
              </w:rPr>
              <w:lastRenderedPageBreak/>
              <w:t>հեռավորության վրա: Առջևի վերին մակերեսի վրա անցքեր են արվում 32 մմ տրամագծով, ստորին մակերևույթի վրա՝ 17 մմ տրամագծով: Պլատֆորմի ընդհանուր բարձրությունը 40 մմ-ից ոչ պակաս է:</w:t>
            </w:r>
          </w:p>
          <w:p w14:paraId="1CD95580" w14:textId="77777777" w:rsidR="006346F4" w:rsidRPr="0074188F" w:rsidRDefault="006346F4" w:rsidP="0074188F">
            <w:pPr>
              <w:tabs>
                <w:tab w:val="left" w:pos="342"/>
              </w:tabs>
              <w:contextualSpacing/>
              <w:rPr>
                <w:rFonts w:ascii="GHEA Grapalat" w:hAnsi="GHEA Grapalat" w:cs="Calibri"/>
                <w:sz w:val="16"/>
                <w:szCs w:val="16"/>
                <w:lang w:val="hy-AM"/>
              </w:rPr>
            </w:pPr>
            <w:r w:rsidRPr="0074188F">
              <w:rPr>
                <w:rFonts w:ascii="GHEA Grapalat" w:hAnsi="GHEA Grapalat" w:cs="Calibri"/>
                <w:sz w:val="16"/>
                <w:szCs w:val="16"/>
                <w:lang w:val="hy-AM"/>
              </w:rPr>
              <w:t>Պարզ առանցքակալը պատրաստված է ապակիով լցված պոլիամիդից, արտաքին գլխարկի առանցքակալի տրամագիծը 62 մմ է։ Առանցքի ամրացման անցքը ունի առնվազն 33 մմ տրամագիծ, անցքի խորությունը առնվազն 22 մմ է:</w:t>
            </w:r>
          </w:p>
          <w:p w14:paraId="58B1C18D" w14:textId="77777777" w:rsidR="006346F4" w:rsidRPr="0074188F" w:rsidRDefault="006346F4" w:rsidP="0074188F">
            <w:pPr>
              <w:tabs>
                <w:tab w:val="left" w:pos="342"/>
              </w:tabs>
              <w:contextualSpacing/>
              <w:rPr>
                <w:rFonts w:ascii="GHEA Grapalat" w:hAnsi="GHEA Grapalat" w:cs="Calibri"/>
                <w:sz w:val="16"/>
                <w:szCs w:val="16"/>
                <w:lang w:val="hy-AM"/>
              </w:rPr>
            </w:pPr>
            <w:r w:rsidRPr="0074188F">
              <w:rPr>
                <w:rFonts w:ascii="GHEA Grapalat" w:hAnsi="GHEA Grapalat" w:cs="Calibri"/>
                <w:sz w:val="16"/>
                <w:szCs w:val="16"/>
                <w:lang w:val="hy-AM"/>
              </w:rPr>
              <w:t>Մարզասարքի մարմինը թիթեղից պատրաստված մարմնի կառուցվածք է՝ դրան ամրացված պլաստիկ նստատեղով։</w:t>
            </w:r>
          </w:p>
          <w:p w14:paraId="365B24F3" w14:textId="77777777" w:rsidR="006346F4" w:rsidRPr="0074188F" w:rsidRDefault="006346F4" w:rsidP="0074188F">
            <w:pPr>
              <w:tabs>
                <w:tab w:val="left" w:pos="342"/>
              </w:tabs>
              <w:contextualSpacing/>
              <w:rPr>
                <w:rFonts w:ascii="GHEA Grapalat" w:hAnsi="GHEA Grapalat" w:cs="Calibri"/>
                <w:sz w:val="16"/>
                <w:szCs w:val="16"/>
                <w:lang w:val="hy-AM"/>
              </w:rPr>
            </w:pPr>
            <w:r w:rsidRPr="0074188F">
              <w:rPr>
                <w:rFonts w:ascii="GHEA Grapalat" w:hAnsi="GHEA Grapalat" w:cs="Calibri"/>
                <w:sz w:val="16"/>
                <w:szCs w:val="16"/>
                <w:lang w:val="hy-AM"/>
              </w:rPr>
              <w:t>Նստատեղի մարմնի առջևի վերին մասում տեղադրված է հենարան, որը բաղկացած է առնվազն 42 մմ տրամագծով և առնվազն 2,8 մմ պատի հաստությամբ և առնվազն 380 մմ երկարությամբ խողովակից: Խողովակին եռակցված է առնվազն 2,5 մմ հաստությամբ մետաղական թիթեղից պատրաստված պատյան, որը պատրաստված է П-աձև պրոֆիլի տեսքով՝ թեքված անկյան տակ։ Հավաքված հենարանն ունի առնվազն 794x270x390 մմ չափսեր:</w:t>
            </w:r>
          </w:p>
          <w:p w14:paraId="61A5593D" w14:textId="77777777" w:rsidR="006346F4" w:rsidRPr="0074188F" w:rsidRDefault="006346F4" w:rsidP="0074188F">
            <w:pPr>
              <w:tabs>
                <w:tab w:val="left" w:pos="342"/>
              </w:tabs>
              <w:contextualSpacing/>
              <w:rPr>
                <w:rFonts w:ascii="GHEA Grapalat" w:hAnsi="GHEA Grapalat" w:cs="Calibri"/>
                <w:sz w:val="16"/>
                <w:szCs w:val="16"/>
                <w:lang w:val="hy-AM"/>
              </w:rPr>
            </w:pPr>
            <w:r w:rsidRPr="0074188F">
              <w:rPr>
                <w:rFonts w:ascii="GHEA Grapalat" w:hAnsi="GHEA Grapalat" w:cs="Calibri"/>
                <w:sz w:val="16"/>
                <w:szCs w:val="16"/>
                <w:lang w:val="hy-AM"/>
              </w:rPr>
              <w:t>Առնվազն 2,5 մմ հաստությամբ մետաղական թիթեղից երկու կողապատերն ամրացվում են հենակետին գամերով։ Կողային պատերը սահմանում են նստատեղի մարմնի ուրվագիծը:</w:t>
            </w:r>
          </w:p>
          <w:p w14:paraId="1F5D66A2" w14:textId="77777777" w:rsidR="006346F4" w:rsidRPr="0074188F" w:rsidRDefault="006346F4" w:rsidP="0074188F">
            <w:pPr>
              <w:tabs>
                <w:tab w:val="left" w:pos="342"/>
              </w:tabs>
              <w:contextualSpacing/>
              <w:rPr>
                <w:rFonts w:ascii="GHEA Grapalat" w:hAnsi="GHEA Grapalat" w:cs="Calibri"/>
                <w:sz w:val="16"/>
                <w:szCs w:val="16"/>
                <w:lang w:val="hy-AM"/>
              </w:rPr>
            </w:pPr>
            <w:r w:rsidRPr="0074188F">
              <w:rPr>
                <w:rFonts w:ascii="GHEA Grapalat" w:hAnsi="GHEA Grapalat" w:cs="Calibri"/>
                <w:sz w:val="16"/>
                <w:szCs w:val="16"/>
                <w:lang w:val="hy-AM"/>
              </w:rPr>
              <w:t xml:space="preserve">Մարզասարքի նստատեղը պետք է պատրաստված լինի պլաստմասից, կլորացված անկյուններով և կտրված եզրերով սեղանաձև: Նստատեղի չափերը 269x330 մմ-ից ոչ պակաս, 24,5 մմ-ից ոչ պակաս բարձրությամբ: Վերին առջևի մակերեսի կլորացման շառավիղը ստորինին անցնելու ժամանակ 20 մմ է, ստորին եզրի կլորացման շառավիղը՝ առնվազն 3 մմ։ </w:t>
            </w:r>
          </w:p>
          <w:p w14:paraId="5D3716C9" w14:textId="77777777" w:rsidR="006346F4" w:rsidRPr="0074188F" w:rsidRDefault="006346F4" w:rsidP="0074188F">
            <w:pPr>
              <w:tabs>
                <w:tab w:val="left" w:pos="342"/>
              </w:tabs>
              <w:contextualSpacing/>
              <w:rPr>
                <w:rFonts w:ascii="GHEA Grapalat" w:hAnsi="GHEA Grapalat" w:cs="Calibri"/>
                <w:sz w:val="16"/>
                <w:szCs w:val="16"/>
                <w:lang w:val="hy-AM"/>
              </w:rPr>
            </w:pPr>
            <w:r w:rsidRPr="0074188F">
              <w:rPr>
                <w:rFonts w:ascii="GHEA Grapalat" w:hAnsi="GHEA Grapalat" w:cs="Calibri"/>
                <w:sz w:val="16"/>
                <w:szCs w:val="16"/>
                <w:lang w:val="hy-AM"/>
              </w:rPr>
              <w:t>Բռնակը խողովակների և թիթեղների եռակցված կոնստրուկցիա է։</w:t>
            </w:r>
          </w:p>
          <w:p w14:paraId="2572173B" w14:textId="77777777" w:rsidR="006346F4" w:rsidRPr="0074188F" w:rsidRDefault="006346F4" w:rsidP="0074188F">
            <w:pPr>
              <w:tabs>
                <w:tab w:val="left" w:pos="342"/>
              </w:tabs>
              <w:contextualSpacing/>
              <w:rPr>
                <w:rFonts w:ascii="GHEA Grapalat" w:hAnsi="GHEA Grapalat" w:cs="Calibri"/>
                <w:sz w:val="16"/>
                <w:szCs w:val="16"/>
                <w:lang w:val="hy-AM"/>
              </w:rPr>
            </w:pPr>
            <w:r w:rsidRPr="0074188F">
              <w:rPr>
                <w:rFonts w:ascii="GHEA Grapalat" w:hAnsi="GHEA Grapalat" w:cs="Calibri"/>
                <w:sz w:val="16"/>
                <w:szCs w:val="16"/>
                <w:lang w:val="hy-AM"/>
              </w:rPr>
              <w:t>Բռնակի հիմքը խողովակով սկավառակ է: Այն ինքնին թիթեղյա սկավառակից պատրաստված կառույց է՝ առնվազն 6 մմ հաստությամբ և առնվազն 164 մմ տրամագծով, որն ունի առնվազն 60 մմ տրամագծով կենտրոնական անցք։ Սկավառակին եռակցված է առնվազն 76 մմ տրամագծով և առնվազն 3,5 մմ պատի հաստությամբ և առնվազն 139 մմ երկարությամբ խողովակից պատրաստված մարմին։ Մարմնի մեջ կտրված է առնվազն 72x57 մմ չափսերով օվալաձև անցք, որը գտնվում է խողովակի եզրից առնվազն 23 մմ հեռավորության վրա:</w:t>
            </w:r>
          </w:p>
          <w:p w14:paraId="24F1EFBA" w14:textId="77777777" w:rsidR="006346F4" w:rsidRPr="0074188F" w:rsidRDefault="006346F4" w:rsidP="0074188F">
            <w:pPr>
              <w:tabs>
                <w:tab w:val="left" w:pos="342"/>
              </w:tabs>
              <w:contextualSpacing/>
              <w:rPr>
                <w:rFonts w:ascii="GHEA Grapalat" w:hAnsi="GHEA Grapalat" w:cs="Calibri"/>
                <w:sz w:val="16"/>
                <w:szCs w:val="16"/>
                <w:lang w:val="hy-AM"/>
              </w:rPr>
            </w:pPr>
            <w:r w:rsidRPr="0074188F">
              <w:rPr>
                <w:rFonts w:ascii="GHEA Grapalat" w:hAnsi="GHEA Grapalat" w:cs="Calibri"/>
                <w:sz w:val="16"/>
                <w:szCs w:val="16"/>
                <w:lang w:val="hy-AM"/>
              </w:rPr>
              <w:t>Լծակի հավաքածուն ունի առնվազն 348x177x87 մմ չափսեր:</w:t>
            </w:r>
          </w:p>
          <w:p w14:paraId="70867C5F" w14:textId="77777777" w:rsidR="006346F4" w:rsidRPr="0074188F" w:rsidRDefault="006346F4" w:rsidP="0074188F">
            <w:pPr>
              <w:tabs>
                <w:tab w:val="left" w:pos="342"/>
              </w:tabs>
              <w:contextualSpacing/>
              <w:rPr>
                <w:rFonts w:ascii="GHEA Grapalat" w:hAnsi="GHEA Grapalat" w:cs="Calibri"/>
                <w:sz w:val="16"/>
                <w:szCs w:val="16"/>
                <w:lang w:val="hy-AM"/>
              </w:rPr>
            </w:pPr>
            <w:r w:rsidRPr="0074188F">
              <w:rPr>
                <w:rFonts w:ascii="GHEA Grapalat" w:hAnsi="GHEA Grapalat" w:cs="Calibri"/>
                <w:sz w:val="16"/>
                <w:szCs w:val="16"/>
                <w:lang w:val="hy-AM"/>
              </w:rPr>
              <w:t>Լծակը 350x185x50 մմ-ից ոչ պակաս չափսերով կապուղու և երկու առանցքների եռակցված կառուցվածք է: Լծակ 2-ը երկու ենթախմբի կառուցվածք է: Հավաքածուն ունի առնվազն 64x28x122 մմ չափսեր: Վերին մասում կա առնվազն 46 մմ տրամագծով անցք։</w:t>
            </w:r>
          </w:p>
          <w:p w14:paraId="725E457D" w14:textId="77777777" w:rsidR="006346F4" w:rsidRPr="0074188F" w:rsidRDefault="006346F4" w:rsidP="0074188F">
            <w:pPr>
              <w:tabs>
                <w:tab w:val="left" w:pos="342"/>
              </w:tabs>
              <w:contextualSpacing/>
              <w:rPr>
                <w:rFonts w:ascii="GHEA Grapalat" w:hAnsi="GHEA Grapalat" w:cs="Calibri"/>
                <w:sz w:val="16"/>
                <w:szCs w:val="16"/>
                <w:lang w:val="hy-AM"/>
              </w:rPr>
            </w:pPr>
            <w:r w:rsidRPr="0074188F">
              <w:rPr>
                <w:rFonts w:ascii="GHEA Grapalat" w:hAnsi="GHEA Grapalat" w:cs="Calibri"/>
                <w:sz w:val="16"/>
                <w:szCs w:val="16"/>
                <w:lang w:val="hy-AM"/>
              </w:rPr>
              <w:t xml:space="preserve">Անկերային բոլտը(պտուտակը) առնվազն 12 մմ տրամագծով պողպատե շրջանակից պատրաստված արտադրանք է, 60 մմ երկարությամբ պարուրավոր մասով: Խարիսխի </w:t>
            </w:r>
            <w:r w:rsidRPr="0074188F">
              <w:rPr>
                <w:rFonts w:ascii="GHEA Grapalat" w:hAnsi="GHEA Grapalat" w:cs="Calibri"/>
                <w:sz w:val="16"/>
                <w:szCs w:val="16"/>
                <w:lang w:val="hy-AM"/>
              </w:rPr>
              <w:lastRenderedPageBreak/>
              <w:t>պտուտակ ծռված վիճակում՝ առնվազն 300 մմ չափսերով և առնվազն 50 մմ թեքված մասով:</w:t>
            </w:r>
          </w:p>
          <w:p w14:paraId="1F98FCA9" w14:textId="29E12313" w:rsidR="00330788" w:rsidRPr="0074188F" w:rsidRDefault="006346F4" w:rsidP="00871557">
            <w:pPr>
              <w:rPr>
                <w:rFonts w:ascii="GHEA Grapalat" w:hAnsi="GHEA Grapalat" w:cs="Calibri"/>
                <w:sz w:val="16"/>
                <w:szCs w:val="16"/>
                <w:lang w:val="hy-AM"/>
              </w:rPr>
            </w:pPr>
            <w:r w:rsidRPr="0074188F">
              <w:rPr>
                <w:rFonts w:ascii="GHEA Grapalat" w:hAnsi="GHEA Grapalat" w:cs="Calibri"/>
                <w:sz w:val="16"/>
                <w:szCs w:val="16"/>
                <w:lang w:val="hy-AM"/>
              </w:rPr>
              <w:t xml:space="preserve">Տրվում է մեկ տարվա երաշխիք: </w:t>
            </w:r>
            <w:r w:rsidR="00871557">
              <w:rPr>
                <w:rFonts w:ascii="GHEA Grapalat" w:hAnsi="GHEA Grapalat" w:cs="Calibri"/>
                <w:sz w:val="16"/>
                <w:szCs w:val="16"/>
                <w:lang w:val="hy-AM"/>
              </w:rPr>
              <w:t>Տեխնիկական բնութագրին կից առաջարկվում է նկար</w:t>
            </w:r>
            <w:r w:rsidR="00CC1298">
              <w:rPr>
                <w:rFonts w:ascii="GHEA Grapalat" w:hAnsi="GHEA Grapalat" w:cs="Calibri"/>
                <w:sz w:val="16"/>
                <w:szCs w:val="16"/>
                <w:lang w:val="hy-AM"/>
              </w:rPr>
              <w:t xml:space="preserve">: </w:t>
            </w:r>
            <w:r w:rsidRPr="0074188F">
              <w:rPr>
                <w:rFonts w:ascii="GHEA Grapalat" w:hAnsi="GHEA Grapalat" w:cs="Calibri"/>
                <w:sz w:val="16"/>
                <w:szCs w:val="16"/>
                <w:lang w:val="hy-AM"/>
              </w:rPr>
              <w:t>Տեղադրումն իրականացվում է մատակարարի կողմից: Աշխատանքը սկսելուց առաջ պետք է ներկայացվեն արտադրողի բնօրինակ կնիքով անվտանգության և համապատասխանության հավաստագրերը:</w:t>
            </w:r>
          </w:p>
        </w:tc>
        <w:tc>
          <w:tcPr>
            <w:tcW w:w="585" w:type="dxa"/>
            <w:noWrap/>
            <w:vAlign w:val="center"/>
            <w:hideMark/>
          </w:tcPr>
          <w:p w14:paraId="4B21A7ED" w14:textId="77777777" w:rsidR="006346F4" w:rsidRPr="0074188F" w:rsidRDefault="006346F4" w:rsidP="0074188F">
            <w:pPr>
              <w:jc w:val="center"/>
              <w:rPr>
                <w:rFonts w:ascii="GHEA Grapalat" w:hAnsi="GHEA Grapalat" w:cs="Calibri"/>
                <w:b/>
                <w:bCs/>
                <w:i/>
                <w:iCs/>
                <w:color w:val="000000"/>
                <w:sz w:val="16"/>
                <w:szCs w:val="16"/>
              </w:rPr>
            </w:pPr>
            <w:proofErr w:type="spellStart"/>
            <w:r w:rsidRPr="0074188F">
              <w:rPr>
                <w:rFonts w:ascii="GHEA Grapalat" w:hAnsi="GHEA Grapalat" w:cs="Calibri"/>
                <w:b/>
                <w:bCs/>
                <w:i/>
                <w:iCs/>
                <w:color w:val="000000"/>
                <w:sz w:val="16"/>
                <w:szCs w:val="16"/>
              </w:rPr>
              <w:lastRenderedPageBreak/>
              <w:t>հատ</w:t>
            </w:r>
            <w:proofErr w:type="spellEnd"/>
          </w:p>
        </w:tc>
        <w:tc>
          <w:tcPr>
            <w:tcW w:w="1000" w:type="dxa"/>
            <w:vAlign w:val="center"/>
          </w:tcPr>
          <w:p w14:paraId="65340257" w14:textId="07ACB2DE" w:rsidR="006346F4" w:rsidRPr="0074188F" w:rsidRDefault="006346F4" w:rsidP="0074188F">
            <w:pPr>
              <w:jc w:val="center"/>
              <w:rPr>
                <w:rFonts w:ascii="GHEA Grapalat" w:hAnsi="GHEA Grapalat" w:cs="Calibri"/>
                <w:b/>
                <w:bCs/>
                <w:i/>
                <w:iCs/>
                <w:color w:val="000000"/>
                <w:sz w:val="16"/>
                <w:szCs w:val="16"/>
              </w:rPr>
            </w:pPr>
          </w:p>
        </w:tc>
        <w:tc>
          <w:tcPr>
            <w:tcW w:w="1260" w:type="dxa"/>
            <w:vAlign w:val="center"/>
          </w:tcPr>
          <w:p w14:paraId="174ABC3E" w14:textId="5E8AA36F" w:rsidR="006346F4" w:rsidRPr="0074188F" w:rsidRDefault="006346F4" w:rsidP="0074188F">
            <w:pPr>
              <w:jc w:val="center"/>
              <w:rPr>
                <w:rFonts w:ascii="GHEA Grapalat" w:hAnsi="GHEA Grapalat" w:cs="Calibri"/>
                <w:b/>
                <w:bCs/>
                <w:i/>
                <w:iCs/>
                <w:color w:val="000000"/>
                <w:sz w:val="16"/>
                <w:szCs w:val="16"/>
              </w:rPr>
            </w:pPr>
          </w:p>
        </w:tc>
        <w:tc>
          <w:tcPr>
            <w:tcW w:w="1170" w:type="dxa"/>
            <w:vAlign w:val="center"/>
            <w:hideMark/>
          </w:tcPr>
          <w:p w14:paraId="29245AEF" w14:textId="2AD05CAA" w:rsidR="006346F4" w:rsidRPr="0074188F" w:rsidRDefault="00BC273E" w:rsidP="0074188F">
            <w:pPr>
              <w:jc w:val="center"/>
              <w:rPr>
                <w:rFonts w:ascii="GHEA Grapalat" w:hAnsi="GHEA Grapalat" w:cs="Calibri"/>
                <w:b/>
                <w:bCs/>
                <w:i/>
                <w:iCs/>
                <w:color w:val="000000"/>
                <w:sz w:val="16"/>
                <w:szCs w:val="16"/>
              </w:rPr>
            </w:pPr>
            <w:r w:rsidRPr="0074188F">
              <w:rPr>
                <w:rFonts w:ascii="GHEA Grapalat" w:hAnsi="GHEA Grapalat" w:cs="Calibri"/>
                <w:b/>
                <w:bCs/>
                <w:i/>
                <w:iCs/>
                <w:color w:val="000000"/>
                <w:sz w:val="16"/>
                <w:szCs w:val="16"/>
              </w:rPr>
              <w:t>1</w:t>
            </w:r>
          </w:p>
        </w:tc>
        <w:tc>
          <w:tcPr>
            <w:tcW w:w="1710" w:type="dxa"/>
            <w:vAlign w:val="center"/>
            <w:hideMark/>
          </w:tcPr>
          <w:p w14:paraId="72C15671" w14:textId="61EDC20F" w:rsidR="006346F4" w:rsidRPr="0074188F" w:rsidRDefault="00BC273E" w:rsidP="0074188F">
            <w:pPr>
              <w:jc w:val="center"/>
              <w:rPr>
                <w:rFonts w:ascii="GHEA Grapalat" w:hAnsi="GHEA Grapalat" w:cs="Calibri"/>
                <w:b/>
                <w:bCs/>
                <w:i/>
                <w:iCs/>
                <w:color w:val="000000"/>
                <w:sz w:val="16"/>
                <w:szCs w:val="16"/>
              </w:rPr>
            </w:pPr>
            <w:r w:rsidRPr="0074188F">
              <w:rPr>
                <w:rFonts w:ascii="GHEA Grapalat" w:hAnsi="GHEA Grapalat" w:cs="Calibri"/>
                <w:b/>
                <w:bCs/>
                <w:i/>
                <w:iCs/>
                <w:color w:val="000000"/>
                <w:sz w:val="16"/>
                <w:szCs w:val="16"/>
              </w:rPr>
              <w:t xml:space="preserve">Ք. </w:t>
            </w:r>
            <w:proofErr w:type="spellStart"/>
            <w:r w:rsidRPr="0074188F">
              <w:rPr>
                <w:rFonts w:ascii="GHEA Grapalat" w:hAnsi="GHEA Grapalat" w:cs="Calibri"/>
                <w:b/>
                <w:bCs/>
                <w:i/>
                <w:iCs/>
                <w:color w:val="000000"/>
                <w:sz w:val="16"/>
                <w:szCs w:val="16"/>
              </w:rPr>
              <w:t>Երևան</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Քանաքեռ-Զեյթուն</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վարչական</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շրջան</w:t>
            </w:r>
            <w:proofErr w:type="spellEnd"/>
            <w:r w:rsidRPr="0074188F">
              <w:rPr>
                <w:rFonts w:ascii="GHEA Grapalat" w:hAnsi="GHEA Grapalat" w:cs="Calibri"/>
                <w:b/>
                <w:bCs/>
                <w:i/>
                <w:iCs/>
                <w:color w:val="000000"/>
                <w:sz w:val="16"/>
                <w:szCs w:val="16"/>
              </w:rPr>
              <w:t xml:space="preserve">, Դ. </w:t>
            </w:r>
            <w:proofErr w:type="spellStart"/>
            <w:r w:rsidRPr="0074188F">
              <w:rPr>
                <w:rFonts w:ascii="GHEA Grapalat" w:hAnsi="GHEA Grapalat" w:cs="Calibri"/>
                <w:b/>
                <w:bCs/>
                <w:i/>
                <w:iCs/>
                <w:color w:val="000000"/>
                <w:sz w:val="16"/>
                <w:szCs w:val="16"/>
              </w:rPr>
              <w:t>Անհաղթ</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պուրակ</w:t>
            </w:r>
            <w:proofErr w:type="spellEnd"/>
            <w:r w:rsidR="006346F4" w:rsidRPr="0074188F">
              <w:rPr>
                <w:rFonts w:ascii="GHEA Grapalat" w:hAnsi="GHEA Grapalat" w:cs="Calibri"/>
                <w:b/>
                <w:bCs/>
                <w:i/>
                <w:iCs/>
                <w:color w:val="000000"/>
                <w:sz w:val="16"/>
                <w:szCs w:val="16"/>
              </w:rPr>
              <w:t xml:space="preserve"> </w:t>
            </w:r>
          </w:p>
        </w:tc>
        <w:tc>
          <w:tcPr>
            <w:tcW w:w="2070" w:type="dxa"/>
            <w:vAlign w:val="center"/>
            <w:hideMark/>
          </w:tcPr>
          <w:p w14:paraId="7E1E2229" w14:textId="613EEE11" w:rsidR="006346F4" w:rsidRPr="0074188F" w:rsidRDefault="00BC273E" w:rsidP="0074188F">
            <w:pPr>
              <w:jc w:val="center"/>
              <w:rPr>
                <w:rFonts w:ascii="GHEA Grapalat" w:hAnsi="GHEA Grapalat" w:cs="Calibri"/>
                <w:b/>
                <w:bCs/>
                <w:i/>
                <w:iCs/>
                <w:color w:val="000000"/>
                <w:sz w:val="16"/>
                <w:szCs w:val="16"/>
              </w:rPr>
            </w:pPr>
            <w:proofErr w:type="spellStart"/>
            <w:r w:rsidRPr="0074188F">
              <w:rPr>
                <w:rFonts w:ascii="GHEA Grapalat" w:hAnsi="GHEA Grapalat" w:cs="Calibri"/>
                <w:b/>
                <w:bCs/>
                <w:i/>
                <w:iCs/>
                <w:color w:val="000000"/>
                <w:sz w:val="16"/>
                <w:szCs w:val="16"/>
              </w:rPr>
              <w:t>Ֆինանսական</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միջոցներ</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նախատեսվելու</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դեպքում</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պայմանգրի</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համաձայնագրի</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օրենքով</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սահմանված</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կարգով</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ուժի</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մեջ</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մտնելու</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օրվանից</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մինչև</w:t>
            </w:r>
            <w:proofErr w:type="spellEnd"/>
            <w:r w:rsidRPr="0074188F">
              <w:rPr>
                <w:rFonts w:ascii="GHEA Grapalat" w:hAnsi="GHEA Grapalat" w:cs="Calibri"/>
                <w:b/>
                <w:bCs/>
                <w:i/>
                <w:iCs/>
                <w:color w:val="000000"/>
                <w:sz w:val="16"/>
                <w:szCs w:val="16"/>
              </w:rPr>
              <w:t xml:space="preserve"> 80-րդ </w:t>
            </w:r>
            <w:proofErr w:type="spellStart"/>
            <w:r w:rsidRPr="0074188F">
              <w:rPr>
                <w:rFonts w:ascii="GHEA Grapalat" w:hAnsi="GHEA Grapalat" w:cs="Calibri"/>
                <w:b/>
                <w:bCs/>
                <w:i/>
                <w:iCs/>
                <w:color w:val="000000"/>
                <w:sz w:val="16"/>
                <w:szCs w:val="16"/>
              </w:rPr>
              <w:t>օրացուցային</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օրը</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ներառյալ</w:t>
            </w:r>
            <w:proofErr w:type="spellEnd"/>
          </w:p>
        </w:tc>
      </w:tr>
      <w:tr w:rsidR="00330788" w:rsidRPr="00D93F98" w14:paraId="5D8357B3" w14:textId="77777777" w:rsidTr="00DC0F7B">
        <w:trPr>
          <w:trHeight w:val="354"/>
        </w:trPr>
        <w:tc>
          <w:tcPr>
            <w:tcW w:w="555" w:type="dxa"/>
            <w:shd w:val="clear" w:color="000000" w:fill="FFFFFF"/>
            <w:vAlign w:val="center"/>
          </w:tcPr>
          <w:p w14:paraId="2F59395E" w14:textId="5BA9E2C2" w:rsidR="00DC0F7B" w:rsidRPr="0074188F" w:rsidRDefault="00DC0F7B" w:rsidP="00DC0F7B">
            <w:pPr>
              <w:jc w:val="center"/>
              <w:rPr>
                <w:rFonts w:ascii="GHEA Grapalat" w:hAnsi="GHEA Grapalat" w:cs="Calibri"/>
                <w:color w:val="000000"/>
                <w:sz w:val="16"/>
                <w:szCs w:val="16"/>
              </w:rPr>
            </w:pPr>
            <w:r>
              <w:rPr>
                <w:rFonts w:ascii="GHEA Grapalat" w:hAnsi="GHEA Grapalat" w:cs="Calibri"/>
                <w:color w:val="000000"/>
                <w:sz w:val="16"/>
                <w:szCs w:val="16"/>
              </w:rPr>
              <w:lastRenderedPageBreak/>
              <w:t>2</w:t>
            </w:r>
          </w:p>
        </w:tc>
        <w:tc>
          <w:tcPr>
            <w:tcW w:w="1357" w:type="dxa"/>
            <w:vAlign w:val="center"/>
          </w:tcPr>
          <w:p w14:paraId="0CFA8A8B" w14:textId="588C5339" w:rsidR="00DC0F7B" w:rsidRPr="000D2E05" w:rsidRDefault="00DC0F7B" w:rsidP="00DC0F7B">
            <w:pPr>
              <w:jc w:val="center"/>
              <w:rPr>
                <w:rFonts w:ascii="GHEA Grapalat" w:hAnsi="GHEA Grapalat"/>
                <w:sz w:val="16"/>
                <w:szCs w:val="16"/>
              </w:rPr>
            </w:pPr>
            <w:r w:rsidRPr="000D2E05">
              <w:rPr>
                <w:rFonts w:ascii="GHEA Grapalat" w:hAnsi="GHEA Grapalat"/>
                <w:sz w:val="16"/>
                <w:szCs w:val="16"/>
              </w:rPr>
              <w:t>37431290/505</w:t>
            </w:r>
          </w:p>
        </w:tc>
        <w:tc>
          <w:tcPr>
            <w:tcW w:w="1212" w:type="dxa"/>
            <w:vAlign w:val="center"/>
          </w:tcPr>
          <w:p w14:paraId="02A19D3D" w14:textId="655E1EDE" w:rsidR="00DC0F7B" w:rsidRPr="000D2E05" w:rsidRDefault="00DC0F7B" w:rsidP="00DC0F7B">
            <w:pPr>
              <w:jc w:val="center"/>
              <w:rPr>
                <w:rFonts w:ascii="GHEA Grapalat" w:hAnsi="GHEA Grapalat"/>
                <w:bCs/>
                <w:iCs/>
                <w:sz w:val="16"/>
                <w:szCs w:val="16"/>
              </w:rPr>
            </w:pPr>
            <w:proofErr w:type="spellStart"/>
            <w:r w:rsidRPr="000D2E05">
              <w:rPr>
                <w:rFonts w:ascii="GHEA Grapalat" w:hAnsi="GHEA Grapalat"/>
                <w:bCs/>
                <w:iCs/>
                <w:sz w:val="16"/>
                <w:szCs w:val="16"/>
              </w:rPr>
              <w:t>Մարզասարք</w:t>
            </w:r>
            <w:proofErr w:type="spellEnd"/>
            <w:r w:rsidRPr="000D2E05">
              <w:rPr>
                <w:rFonts w:ascii="GHEA Grapalat" w:hAnsi="GHEA Grapalat"/>
                <w:bCs/>
                <w:iCs/>
                <w:sz w:val="16"/>
                <w:szCs w:val="16"/>
              </w:rPr>
              <w:t xml:space="preserve"> </w:t>
            </w:r>
            <w:proofErr w:type="spellStart"/>
            <w:r w:rsidRPr="000D2E05">
              <w:rPr>
                <w:rFonts w:ascii="GHEA Grapalat" w:hAnsi="GHEA Grapalat"/>
                <w:bCs/>
                <w:iCs/>
                <w:sz w:val="16"/>
                <w:szCs w:val="16"/>
              </w:rPr>
              <w:t>Էպլիպտիկ</w:t>
            </w:r>
            <w:proofErr w:type="spellEnd"/>
          </w:p>
        </w:tc>
        <w:tc>
          <w:tcPr>
            <w:tcW w:w="4651" w:type="dxa"/>
            <w:vAlign w:val="center"/>
          </w:tcPr>
          <w:p w14:paraId="2C332006" w14:textId="1310204E" w:rsidR="00DC0F7B" w:rsidRPr="000D2E05" w:rsidRDefault="00DC0F7B" w:rsidP="00DC0F7B">
            <w:pPr>
              <w:tabs>
                <w:tab w:val="left" w:pos="342"/>
              </w:tabs>
              <w:contextualSpacing/>
              <w:rPr>
                <w:rFonts w:ascii="GHEA Grapalat" w:hAnsi="GHEA Grapalat" w:cs="Calibri"/>
                <w:sz w:val="16"/>
                <w:szCs w:val="16"/>
                <w:lang w:val="hy-AM"/>
              </w:rPr>
            </w:pPr>
            <w:r w:rsidRPr="000D2E05">
              <w:rPr>
                <w:rFonts w:ascii="GHEA Grapalat" w:hAnsi="GHEA Grapalat" w:cs="Calibri"/>
                <w:sz w:val="16"/>
                <w:szCs w:val="16"/>
                <w:lang w:val="hy-AM"/>
              </w:rPr>
              <w:t>Չափերը ՝</w:t>
            </w:r>
            <w:r w:rsidRPr="000D2E05">
              <w:rPr>
                <w:rFonts w:ascii="GHEA Grapalat" w:hAnsi="GHEA Grapalat" w:cs="Calibri"/>
                <w:sz w:val="16"/>
                <w:szCs w:val="16"/>
              </w:rPr>
              <w:t xml:space="preserve">  </w:t>
            </w:r>
            <w:r w:rsidRPr="000D2E05">
              <w:rPr>
                <w:rFonts w:ascii="GHEA Grapalat" w:hAnsi="GHEA Grapalat" w:cs="Calibri"/>
                <w:sz w:val="16"/>
                <w:szCs w:val="16"/>
                <w:lang w:val="hy-AM"/>
              </w:rPr>
              <w:t>±20 մմ</w:t>
            </w:r>
            <w:r w:rsidRPr="000D2E05">
              <w:rPr>
                <w:rFonts w:ascii="GHEA Grapalat" w:hAnsi="GHEA Grapalat" w:cs="Calibri"/>
                <w:sz w:val="16"/>
                <w:szCs w:val="16"/>
              </w:rPr>
              <w:t xml:space="preserve"> - </w:t>
            </w:r>
            <w:r w:rsidRPr="000D2E05">
              <w:rPr>
                <w:rFonts w:ascii="GHEA Grapalat" w:hAnsi="GHEA Grapalat" w:cs="Calibri"/>
                <w:sz w:val="16"/>
                <w:szCs w:val="16"/>
                <w:lang w:val="hy-AM"/>
              </w:rPr>
              <w:t xml:space="preserve"> 1114x823x1627մմ</w:t>
            </w:r>
          </w:p>
          <w:p w14:paraId="40604A11" w14:textId="1774CB5A" w:rsidR="00DC0F7B" w:rsidRPr="000D2E05" w:rsidRDefault="00DC0F7B" w:rsidP="00DC0F7B">
            <w:pPr>
              <w:tabs>
                <w:tab w:val="left" w:pos="342"/>
              </w:tabs>
              <w:contextualSpacing/>
              <w:rPr>
                <w:rFonts w:ascii="GHEA Grapalat" w:hAnsi="GHEA Grapalat" w:cs="Calibri"/>
                <w:sz w:val="16"/>
                <w:szCs w:val="16"/>
                <w:lang w:val="hy-AM"/>
              </w:rPr>
            </w:pPr>
            <w:r w:rsidRPr="000D2E05">
              <w:rPr>
                <w:rFonts w:ascii="GHEA Grapalat" w:hAnsi="GHEA Grapalat" w:cs="Calibri"/>
                <w:sz w:val="16"/>
                <w:szCs w:val="16"/>
                <w:lang w:val="hy-AM"/>
              </w:rPr>
              <w:t xml:space="preserve">Բակային մարզասարքը պետք է լինի ամուր կառուցվածք, որն ապահովում բացօթյա տարածքում անվտանգ  սպորտի զբաղվելու հնարավորություն:Կառուցվածքը պետք է լինի բարձր հակահարվածային և հակատատանումային: Հագուստի և մարմնի մասերի վնասվածքներից խուսափելու համար մարզասարքը պետք է նախագծված և արտադրված լինի ГОСТ Р 57538-2017-ի պահանջներին համապատասխան: Մարզասարքը անկերային բոլտերով պետք է ամրանա բետոնապատ տարածքին, բոլոր բոլտերը անվտանգության տեսանկյունից ելնելով պետք է փակվեն պլաստիկե փականներով: Մարզասարքը պետք է լինի հակավանդալային: Կառուցվածքում օգտագործվող խողովակների դուրս ցցված և հասանելի ծայրերը, եթե այդպիսիք կան, պետք է փակվեն պլաստիկ հակավանդալային խցաններով:Կառույցի բոլոր մետաղական մասերը պետք է ներկված լինեն պոլիմերային փոշու էմալով, ինչը կանխում է մետաղի կոռոզիան։ Անկերային բոլտերը(պտուտակները) պետք է լինեն ցինկապատ:Մարզասարքը պետք է հագեցած լինի տեղեկատվական ցուցանակով, որը պետք է պարունակի տեղեկատվություն արտադրողի, արտադրության ամսվա և տարվա, արտադրանքի նշանակման, մարզվողի  տարիքային, քաշային և հասակի սահմանափակումների մասին:Հիմքի չափերը կռումից  հետո 681x260 մմ-ից ոչ պակաս են։ Հիմքի վրա կան անցքեր կենտրոնական 617x200 մմ հեռավորության վրա: Առջևի վերին մակերեսի վրա անցքեր են արվում 32 մմ տրամագծով, ստորին մակերևույթի վրա՝ 17 մմ տրամագծով: Հիմքի ընդհանուր բարձրությունը 123 մմ-ից ոչ պակաս է, որը բաղկացած է 40 մմ ընդհանուր հարթակից և որոշակի կոնֆիգուրացիայի չորս կողերից, որոնք թեքված են դեպի վեր:Հիմքին ամրացված է մարմին, որը բաղկացած է երկու պատից և կողերից: Պատերը և կողերը պատրաստված են մետաղյա թիթեղից, որի հաստությունը առնվազն 2,5 մմ է:Առանցքային պատյանները եռակցվում են պատերի մեջ՝ պատրաստված առնվազն 2,5 մմ հաստությամբ մետաղական թիթեղից։ Պատերը թեքված մաս են, ընդհանուր չափերը կռանալուց հետո առնվազն 1050x18x853 մմ են։ Առանցքակալի պատյանը պատրաստված է առնվազն 2 մմ հաստությամբ մետաղական թիթեղից, ունի նստատեղի մակերես՝ առնվազն 55 մմ տրամագծով և առնվազն 15 մմ լայնությամբ:Առանցքակալների և ամրացնող օղակների </w:t>
            </w:r>
            <w:r w:rsidRPr="000D2E05">
              <w:rPr>
                <w:rFonts w:ascii="GHEA Grapalat" w:hAnsi="GHEA Grapalat" w:cs="Calibri"/>
                <w:sz w:val="16"/>
                <w:szCs w:val="16"/>
                <w:lang w:val="hy-AM"/>
              </w:rPr>
              <w:lastRenderedPageBreak/>
              <w:t>օգնությամբ միացնող ձողերը ամրացվում են հետևի առանցքի վրա: Լծակը պատրաստված է առնվազն 60x40 մմ չափսերով խողովակից՝ առնվազն 2 մմ պատի հաստությամբ և առնվազն 216 մմ երկարությամբ: Խողովակն ունի առնվազն 34 մմ տրամագծով անցք: Խողովակին եռակցվում է առնվազն 33,5 մմ տրամագծով և առնվազն 3,2 մմ պատի հաստությամբ խողովակից պատրաստված բաժակ։ Ապակու երկարությունը 79 մմ-ից ոչ պակաս է։</w:t>
            </w:r>
          </w:p>
          <w:p w14:paraId="49063761" w14:textId="77777777" w:rsidR="00DC0F7B" w:rsidRPr="000D2E05" w:rsidRDefault="00DC0F7B" w:rsidP="00DC0F7B">
            <w:pPr>
              <w:tabs>
                <w:tab w:val="left" w:pos="342"/>
              </w:tabs>
              <w:contextualSpacing/>
              <w:rPr>
                <w:rFonts w:ascii="GHEA Grapalat" w:hAnsi="GHEA Grapalat" w:cs="Calibri"/>
                <w:sz w:val="16"/>
                <w:szCs w:val="16"/>
                <w:lang w:val="hy-AM"/>
              </w:rPr>
            </w:pPr>
            <w:r w:rsidRPr="000D2E05">
              <w:rPr>
                <w:rFonts w:ascii="GHEA Grapalat" w:hAnsi="GHEA Grapalat" w:cs="Calibri"/>
                <w:sz w:val="16"/>
                <w:szCs w:val="16"/>
                <w:lang w:val="hy-AM"/>
              </w:rPr>
              <w:t>Ոտքերի հենաձողը առնվազն 60x40 մմ չափսերով և առնվազն 2 մմ պատի հաստությամբ պրոֆիլային խողովակից պատրաստված կառույց է, խողովակի երկարությունը առնվազն 960 մմ է: Խողովակի մեջ առանցքների համար անցքեր են արվում 60 մմ լայնությամբ եզրին: Խողովակի վերևում եռակցվում են առնվազն 4 մմ հաստությամբ մետաղական թերթի երկու թիթեղներ, թիթեղների չափերը առնվազն 120x40 մմ են, առնվազն 9 մմ տրամագծով արված անցքերով:Վերևից ձողերին ամրացված են ոտքերի հենարանները:Ոտքի հենարանը պետք է պատրաստված լինի պլաստմասից, դիզայնը կլորացված անկյուններով ուղղանկյունի է, անկյուններում կլորացման շառավիղը առնվազն 35 մմ է: Չափերը ոչ պակաս, քան 380x150 մմ, բարձրությունը ոչ պակաս, քան 35 մմ: Հենարանն ունի բամպերներ՝ ոտքերի սայթաքմանը հակազդելու համար, բամպերի բարձրությունը առնվազն 12 մմ է:Բռնակի հիմքը խողովակ է: Այն պատրաստված է առնվազն 42 մմ տրամագծով առնվազն 2,8 մմ պատի հաստությամբ և առնվազն 780 մմ երկարությամբ խողովակից: Խողովակը թեքված է L-աձեւ:Առաջին ուղիղ հատվածը ունի 25 մմ երկարություն, այնուհետև կա թեքություն առնվազն 90 աստիճան անկյան տակ և էլի ուղիղ հատված, որն առնվազն 560 մմ:Անկերային բոլտը(պտուտակը) առնվազն 12 մմ տրամագծով պողպատե շրջանակից պատրաստված արտադրանք է, 60 մմ երկարությամբ պարուրավոր մասով: Խարիսխի պտուտակ ծռված վիճակում՝ առնվազն 300 մմ չափսերով և առնվազն 50 մմ թեքված մասով:</w:t>
            </w:r>
          </w:p>
          <w:p w14:paraId="0D19DD1E" w14:textId="11C7D4CB" w:rsidR="00330788" w:rsidRPr="000D2E05" w:rsidRDefault="00DC0F7B" w:rsidP="00871557">
            <w:pPr>
              <w:tabs>
                <w:tab w:val="left" w:pos="342"/>
              </w:tabs>
              <w:contextualSpacing/>
              <w:rPr>
                <w:rFonts w:ascii="GHEA Grapalat" w:hAnsi="GHEA Grapalat" w:cs="Calibri"/>
                <w:sz w:val="16"/>
                <w:szCs w:val="16"/>
                <w:lang w:val="hy-AM"/>
              </w:rPr>
            </w:pPr>
            <w:r w:rsidRPr="000D2E05">
              <w:rPr>
                <w:rFonts w:ascii="GHEA Grapalat" w:hAnsi="GHEA Grapalat" w:cs="Calibri"/>
                <w:sz w:val="16"/>
                <w:szCs w:val="16"/>
                <w:lang w:val="hy-AM"/>
              </w:rPr>
              <w:t>Տրվում է մեկ տարվա երաշխիք:</w:t>
            </w:r>
            <w:r w:rsidR="00CC1298" w:rsidRPr="00CC1298">
              <w:rPr>
                <w:lang w:val="hy-AM"/>
              </w:rPr>
              <w:t xml:space="preserve"> </w:t>
            </w:r>
            <w:r w:rsidR="00871557" w:rsidRPr="00871557">
              <w:rPr>
                <w:rFonts w:ascii="GHEA Grapalat" w:hAnsi="GHEA Grapalat" w:cs="Calibri"/>
                <w:sz w:val="16"/>
                <w:szCs w:val="16"/>
                <w:lang w:val="hy-AM"/>
              </w:rPr>
              <w:t>Տեխնիկական բնութագրին կից առաջարկվում է նկար:</w:t>
            </w:r>
            <w:r w:rsidR="00CC1298" w:rsidRPr="00CC1298">
              <w:rPr>
                <w:rFonts w:ascii="GHEA Grapalat" w:hAnsi="GHEA Grapalat" w:cs="Calibri"/>
                <w:sz w:val="16"/>
                <w:szCs w:val="16"/>
                <w:lang w:val="hy-AM"/>
              </w:rPr>
              <w:t xml:space="preserve"> </w:t>
            </w:r>
            <w:r w:rsidRPr="000D2E05">
              <w:rPr>
                <w:rFonts w:ascii="GHEA Grapalat" w:hAnsi="GHEA Grapalat" w:cs="Calibri"/>
                <w:sz w:val="16"/>
                <w:szCs w:val="16"/>
                <w:lang w:val="hy-AM"/>
              </w:rPr>
              <w:t>Տեղադրումն իրականացվում է մատակարարի կողմից: Աշխատանքը սկսելուց առաջ պետք է ներկայացվեն արտադրողի բնօրինակ կնիքով անվտանգության և համապատասխանության հավաստագրերը:</w:t>
            </w:r>
          </w:p>
        </w:tc>
        <w:tc>
          <w:tcPr>
            <w:tcW w:w="585" w:type="dxa"/>
            <w:noWrap/>
            <w:vAlign w:val="center"/>
          </w:tcPr>
          <w:p w14:paraId="344484F8" w14:textId="4F17FFF1" w:rsidR="00DC0F7B" w:rsidRPr="0074188F" w:rsidRDefault="00DC0F7B" w:rsidP="00DC0F7B">
            <w:pPr>
              <w:jc w:val="center"/>
              <w:rPr>
                <w:rFonts w:ascii="GHEA Grapalat" w:hAnsi="GHEA Grapalat" w:cs="Calibri"/>
                <w:b/>
                <w:bCs/>
                <w:i/>
                <w:iCs/>
                <w:color w:val="000000"/>
                <w:sz w:val="16"/>
                <w:szCs w:val="16"/>
              </w:rPr>
            </w:pPr>
            <w:proofErr w:type="spellStart"/>
            <w:r w:rsidRPr="00976A32">
              <w:rPr>
                <w:rFonts w:ascii="GHEA Grapalat" w:hAnsi="GHEA Grapalat" w:cs="Calibri"/>
                <w:b/>
                <w:bCs/>
                <w:i/>
                <w:iCs/>
                <w:color w:val="000000"/>
                <w:sz w:val="16"/>
                <w:szCs w:val="16"/>
              </w:rPr>
              <w:lastRenderedPageBreak/>
              <w:t>հատ</w:t>
            </w:r>
            <w:proofErr w:type="spellEnd"/>
          </w:p>
        </w:tc>
        <w:tc>
          <w:tcPr>
            <w:tcW w:w="1000" w:type="dxa"/>
            <w:vAlign w:val="center"/>
          </w:tcPr>
          <w:p w14:paraId="43ADE9FD" w14:textId="77777777" w:rsidR="00DC0F7B" w:rsidRPr="0074188F" w:rsidRDefault="00DC0F7B" w:rsidP="00DC0F7B">
            <w:pPr>
              <w:jc w:val="center"/>
              <w:rPr>
                <w:rFonts w:ascii="GHEA Grapalat" w:hAnsi="GHEA Grapalat" w:cs="Calibri"/>
                <w:b/>
                <w:bCs/>
                <w:i/>
                <w:iCs/>
                <w:color w:val="000000"/>
                <w:sz w:val="16"/>
                <w:szCs w:val="16"/>
              </w:rPr>
            </w:pPr>
          </w:p>
        </w:tc>
        <w:tc>
          <w:tcPr>
            <w:tcW w:w="1260" w:type="dxa"/>
            <w:vAlign w:val="center"/>
          </w:tcPr>
          <w:p w14:paraId="01F65995" w14:textId="77777777" w:rsidR="00DC0F7B" w:rsidRPr="0074188F" w:rsidRDefault="00DC0F7B" w:rsidP="00DC0F7B">
            <w:pPr>
              <w:jc w:val="center"/>
              <w:rPr>
                <w:rFonts w:ascii="GHEA Grapalat" w:hAnsi="GHEA Grapalat" w:cs="Calibri"/>
                <w:b/>
                <w:bCs/>
                <w:i/>
                <w:iCs/>
                <w:color w:val="000000"/>
                <w:sz w:val="16"/>
                <w:szCs w:val="16"/>
              </w:rPr>
            </w:pPr>
          </w:p>
        </w:tc>
        <w:tc>
          <w:tcPr>
            <w:tcW w:w="1170" w:type="dxa"/>
            <w:vAlign w:val="center"/>
          </w:tcPr>
          <w:p w14:paraId="62D749A5" w14:textId="2EBAB8E2" w:rsidR="00DC0F7B" w:rsidRPr="0074188F" w:rsidRDefault="00DC0F7B" w:rsidP="00DC0F7B">
            <w:pPr>
              <w:jc w:val="center"/>
              <w:rPr>
                <w:rFonts w:ascii="GHEA Grapalat" w:hAnsi="GHEA Grapalat" w:cs="Calibri"/>
                <w:b/>
                <w:bCs/>
                <w:i/>
                <w:iCs/>
                <w:color w:val="000000"/>
                <w:sz w:val="16"/>
                <w:szCs w:val="16"/>
              </w:rPr>
            </w:pPr>
            <w:r>
              <w:rPr>
                <w:rFonts w:ascii="GHEA Grapalat" w:hAnsi="GHEA Grapalat" w:cs="Calibri"/>
                <w:b/>
                <w:bCs/>
                <w:i/>
                <w:iCs/>
                <w:color w:val="000000"/>
                <w:sz w:val="16"/>
                <w:szCs w:val="16"/>
              </w:rPr>
              <w:t>1</w:t>
            </w:r>
          </w:p>
        </w:tc>
        <w:tc>
          <w:tcPr>
            <w:tcW w:w="1710" w:type="dxa"/>
            <w:vAlign w:val="center"/>
          </w:tcPr>
          <w:p w14:paraId="783138B3" w14:textId="3982F992" w:rsidR="00DC0F7B" w:rsidRPr="0074188F" w:rsidRDefault="00DC0F7B" w:rsidP="00DC0F7B">
            <w:pPr>
              <w:jc w:val="center"/>
              <w:rPr>
                <w:rFonts w:ascii="GHEA Grapalat" w:hAnsi="GHEA Grapalat" w:cs="Calibri"/>
                <w:b/>
                <w:bCs/>
                <w:i/>
                <w:iCs/>
                <w:color w:val="000000"/>
                <w:sz w:val="16"/>
                <w:szCs w:val="16"/>
              </w:rPr>
            </w:pPr>
            <w:r w:rsidRPr="0074188F">
              <w:rPr>
                <w:rFonts w:ascii="GHEA Grapalat" w:hAnsi="GHEA Grapalat" w:cs="Calibri"/>
                <w:b/>
                <w:bCs/>
                <w:i/>
                <w:iCs/>
                <w:color w:val="000000"/>
                <w:sz w:val="16"/>
                <w:szCs w:val="16"/>
              </w:rPr>
              <w:t xml:space="preserve">Ք. </w:t>
            </w:r>
            <w:proofErr w:type="spellStart"/>
            <w:r w:rsidRPr="0074188F">
              <w:rPr>
                <w:rFonts w:ascii="GHEA Grapalat" w:hAnsi="GHEA Grapalat" w:cs="Calibri"/>
                <w:b/>
                <w:bCs/>
                <w:i/>
                <w:iCs/>
                <w:color w:val="000000"/>
                <w:sz w:val="16"/>
                <w:szCs w:val="16"/>
              </w:rPr>
              <w:t>Երևան</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Քանաքեռ-Զեյթուն</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վարչական</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շրջան</w:t>
            </w:r>
            <w:proofErr w:type="spellEnd"/>
            <w:r w:rsidRPr="0074188F">
              <w:rPr>
                <w:rFonts w:ascii="GHEA Grapalat" w:hAnsi="GHEA Grapalat" w:cs="Calibri"/>
                <w:b/>
                <w:bCs/>
                <w:i/>
                <w:iCs/>
                <w:color w:val="000000"/>
                <w:sz w:val="16"/>
                <w:szCs w:val="16"/>
              </w:rPr>
              <w:t xml:space="preserve">, Դ. </w:t>
            </w:r>
            <w:proofErr w:type="spellStart"/>
            <w:r w:rsidRPr="0074188F">
              <w:rPr>
                <w:rFonts w:ascii="GHEA Grapalat" w:hAnsi="GHEA Grapalat" w:cs="Calibri"/>
                <w:b/>
                <w:bCs/>
                <w:i/>
                <w:iCs/>
                <w:color w:val="000000"/>
                <w:sz w:val="16"/>
                <w:szCs w:val="16"/>
              </w:rPr>
              <w:t>Անհաղթ</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պուրակ</w:t>
            </w:r>
            <w:proofErr w:type="spellEnd"/>
            <w:r w:rsidRPr="0074188F">
              <w:rPr>
                <w:rFonts w:ascii="GHEA Grapalat" w:hAnsi="GHEA Grapalat" w:cs="Calibri"/>
                <w:b/>
                <w:bCs/>
                <w:i/>
                <w:iCs/>
                <w:color w:val="000000"/>
                <w:sz w:val="16"/>
                <w:szCs w:val="16"/>
              </w:rPr>
              <w:t xml:space="preserve"> </w:t>
            </w:r>
          </w:p>
        </w:tc>
        <w:tc>
          <w:tcPr>
            <w:tcW w:w="2070" w:type="dxa"/>
            <w:vAlign w:val="center"/>
          </w:tcPr>
          <w:p w14:paraId="1359223E" w14:textId="70AD2995" w:rsidR="00DC0F7B" w:rsidRPr="0074188F" w:rsidRDefault="00DC0F7B" w:rsidP="00DC0F7B">
            <w:pPr>
              <w:jc w:val="center"/>
              <w:rPr>
                <w:rFonts w:ascii="GHEA Grapalat" w:hAnsi="GHEA Grapalat" w:cs="Calibri"/>
                <w:b/>
                <w:bCs/>
                <w:i/>
                <w:iCs/>
                <w:color w:val="000000"/>
                <w:sz w:val="16"/>
                <w:szCs w:val="16"/>
              </w:rPr>
            </w:pPr>
            <w:proofErr w:type="spellStart"/>
            <w:r w:rsidRPr="0074188F">
              <w:rPr>
                <w:rFonts w:ascii="GHEA Grapalat" w:hAnsi="GHEA Grapalat" w:cs="Calibri"/>
                <w:b/>
                <w:bCs/>
                <w:i/>
                <w:iCs/>
                <w:color w:val="000000"/>
                <w:sz w:val="16"/>
                <w:szCs w:val="16"/>
              </w:rPr>
              <w:t>Ֆինանսական</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միջոցներ</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նախատեսվելու</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դեպքում</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պայմանգրի</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համաձայնագրի</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օրենքով</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սահմանված</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կարգով</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ուժի</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մեջ</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մտնելու</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օրվանից</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մինչև</w:t>
            </w:r>
            <w:proofErr w:type="spellEnd"/>
            <w:r w:rsidRPr="0074188F">
              <w:rPr>
                <w:rFonts w:ascii="GHEA Grapalat" w:hAnsi="GHEA Grapalat" w:cs="Calibri"/>
                <w:b/>
                <w:bCs/>
                <w:i/>
                <w:iCs/>
                <w:color w:val="000000"/>
                <w:sz w:val="16"/>
                <w:szCs w:val="16"/>
              </w:rPr>
              <w:t xml:space="preserve"> 80-րդ </w:t>
            </w:r>
            <w:proofErr w:type="spellStart"/>
            <w:r w:rsidRPr="0074188F">
              <w:rPr>
                <w:rFonts w:ascii="GHEA Grapalat" w:hAnsi="GHEA Grapalat" w:cs="Calibri"/>
                <w:b/>
                <w:bCs/>
                <w:i/>
                <w:iCs/>
                <w:color w:val="000000"/>
                <w:sz w:val="16"/>
                <w:szCs w:val="16"/>
              </w:rPr>
              <w:t>օրացուցային</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օրը</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ներառյալ</w:t>
            </w:r>
            <w:proofErr w:type="spellEnd"/>
          </w:p>
        </w:tc>
      </w:tr>
      <w:tr w:rsidR="00330788" w:rsidRPr="00D93F98" w14:paraId="20874DB9" w14:textId="77777777" w:rsidTr="003859C2">
        <w:trPr>
          <w:trHeight w:val="354"/>
        </w:trPr>
        <w:tc>
          <w:tcPr>
            <w:tcW w:w="555" w:type="dxa"/>
            <w:shd w:val="clear" w:color="000000" w:fill="FFFFFF"/>
            <w:vAlign w:val="center"/>
          </w:tcPr>
          <w:p w14:paraId="4A084615" w14:textId="1F6D1574" w:rsidR="003859C2" w:rsidRPr="0074188F" w:rsidRDefault="003859C2" w:rsidP="003859C2">
            <w:pPr>
              <w:jc w:val="center"/>
              <w:rPr>
                <w:rFonts w:ascii="GHEA Grapalat" w:hAnsi="GHEA Grapalat" w:cs="Calibri"/>
                <w:color w:val="000000"/>
                <w:sz w:val="16"/>
                <w:szCs w:val="16"/>
              </w:rPr>
            </w:pPr>
            <w:r>
              <w:rPr>
                <w:rFonts w:ascii="GHEA Grapalat" w:hAnsi="GHEA Grapalat" w:cs="Calibri"/>
                <w:color w:val="000000"/>
                <w:sz w:val="16"/>
                <w:szCs w:val="16"/>
              </w:rPr>
              <w:t>3</w:t>
            </w:r>
          </w:p>
        </w:tc>
        <w:tc>
          <w:tcPr>
            <w:tcW w:w="1357" w:type="dxa"/>
            <w:vAlign w:val="center"/>
          </w:tcPr>
          <w:p w14:paraId="3A756946" w14:textId="3AEE0276" w:rsidR="003859C2" w:rsidRPr="000D2E05" w:rsidRDefault="003859C2" w:rsidP="003859C2">
            <w:pPr>
              <w:jc w:val="center"/>
              <w:rPr>
                <w:rFonts w:ascii="GHEA Grapalat" w:hAnsi="GHEA Grapalat"/>
                <w:sz w:val="16"/>
                <w:szCs w:val="16"/>
              </w:rPr>
            </w:pPr>
            <w:r w:rsidRPr="000D2E05">
              <w:rPr>
                <w:rFonts w:ascii="GHEA Grapalat" w:hAnsi="GHEA Grapalat"/>
                <w:sz w:val="16"/>
                <w:szCs w:val="16"/>
              </w:rPr>
              <w:t>37431190/503</w:t>
            </w:r>
          </w:p>
        </w:tc>
        <w:tc>
          <w:tcPr>
            <w:tcW w:w="1212" w:type="dxa"/>
            <w:vAlign w:val="center"/>
          </w:tcPr>
          <w:p w14:paraId="57E13D3C" w14:textId="77777777" w:rsidR="003859C2" w:rsidRPr="000D2E05" w:rsidRDefault="003859C2" w:rsidP="003859C2">
            <w:pPr>
              <w:jc w:val="center"/>
              <w:rPr>
                <w:rFonts w:ascii="GHEA Grapalat" w:hAnsi="GHEA Grapalat"/>
                <w:bCs/>
                <w:iCs/>
                <w:sz w:val="16"/>
                <w:szCs w:val="16"/>
              </w:rPr>
            </w:pPr>
            <w:proofErr w:type="spellStart"/>
            <w:r w:rsidRPr="000D2E05">
              <w:rPr>
                <w:rFonts w:ascii="GHEA Grapalat" w:hAnsi="GHEA Grapalat"/>
                <w:bCs/>
                <w:iCs/>
                <w:sz w:val="16"/>
                <w:szCs w:val="16"/>
              </w:rPr>
              <w:t>Մարզասարք</w:t>
            </w:r>
            <w:proofErr w:type="spellEnd"/>
            <w:r w:rsidRPr="000D2E05">
              <w:rPr>
                <w:rFonts w:ascii="GHEA Grapalat" w:hAnsi="GHEA Grapalat"/>
                <w:bCs/>
                <w:iCs/>
                <w:sz w:val="16"/>
                <w:szCs w:val="16"/>
              </w:rPr>
              <w:t xml:space="preserve"> </w:t>
            </w:r>
            <w:proofErr w:type="spellStart"/>
            <w:r w:rsidRPr="000D2E05">
              <w:rPr>
                <w:rFonts w:ascii="GHEA Grapalat" w:hAnsi="GHEA Grapalat"/>
                <w:bCs/>
                <w:iCs/>
                <w:sz w:val="16"/>
                <w:szCs w:val="16"/>
              </w:rPr>
              <w:t>հեծանիվ</w:t>
            </w:r>
            <w:proofErr w:type="spellEnd"/>
          </w:p>
          <w:p w14:paraId="45546D82" w14:textId="77777777" w:rsidR="003859C2" w:rsidRPr="000D2E05" w:rsidRDefault="003859C2" w:rsidP="003859C2">
            <w:pPr>
              <w:jc w:val="center"/>
              <w:rPr>
                <w:rFonts w:ascii="GHEA Grapalat" w:hAnsi="GHEA Grapalat" w:cs="Calibri"/>
                <w:sz w:val="16"/>
                <w:szCs w:val="16"/>
              </w:rPr>
            </w:pPr>
          </w:p>
        </w:tc>
        <w:tc>
          <w:tcPr>
            <w:tcW w:w="4651" w:type="dxa"/>
            <w:vAlign w:val="center"/>
          </w:tcPr>
          <w:p w14:paraId="76F714DD" w14:textId="6B7ED279" w:rsidR="003859C2" w:rsidRPr="000D2E05" w:rsidRDefault="003859C2" w:rsidP="003859C2">
            <w:pPr>
              <w:tabs>
                <w:tab w:val="left" w:pos="342"/>
              </w:tabs>
              <w:contextualSpacing/>
              <w:rPr>
                <w:rFonts w:ascii="GHEA Grapalat" w:hAnsi="GHEA Grapalat" w:cs="Calibri"/>
                <w:sz w:val="16"/>
                <w:szCs w:val="16"/>
                <w:lang w:val="hy-AM"/>
              </w:rPr>
            </w:pPr>
            <w:r w:rsidRPr="000D2E05">
              <w:rPr>
                <w:rFonts w:ascii="GHEA Grapalat" w:hAnsi="GHEA Grapalat" w:cs="Calibri"/>
                <w:sz w:val="16"/>
                <w:szCs w:val="16"/>
                <w:lang w:val="hy-AM"/>
              </w:rPr>
              <w:t xml:space="preserve">Չափերը՝ </w:t>
            </w:r>
            <w:r w:rsidRPr="000D2E05">
              <w:rPr>
                <w:rFonts w:ascii="GHEA Grapalat" w:hAnsi="GHEA Grapalat" w:cs="Calibri"/>
                <w:sz w:val="16"/>
                <w:szCs w:val="16"/>
              </w:rPr>
              <w:t xml:space="preserve"> </w:t>
            </w:r>
            <w:r w:rsidRPr="000D2E05">
              <w:rPr>
                <w:rFonts w:ascii="GHEA Grapalat" w:hAnsi="GHEA Grapalat" w:cs="Calibri"/>
                <w:sz w:val="16"/>
                <w:szCs w:val="16"/>
                <w:lang w:val="hy-AM"/>
              </w:rPr>
              <w:t>±20 մմ</w:t>
            </w:r>
            <w:r w:rsidRPr="000D2E05">
              <w:rPr>
                <w:rFonts w:ascii="GHEA Grapalat" w:hAnsi="GHEA Grapalat" w:cs="Calibri"/>
                <w:sz w:val="16"/>
                <w:szCs w:val="16"/>
              </w:rPr>
              <w:t xml:space="preserve"> -  </w:t>
            </w:r>
            <w:r w:rsidRPr="000D2E05">
              <w:rPr>
                <w:rFonts w:ascii="GHEA Grapalat" w:hAnsi="GHEA Grapalat" w:cs="Calibri"/>
                <w:sz w:val="16"/>
                <w:szCs w:val="16"/>
                <w:lang w:val="hy-AM"/>
              </w:rPr>
              <w:t xml:space="preserve">812 x547x1288 մմ։ </w:t>
            </w:r>
          </w:p>
          <w:p w14:paraId="7FE85BF7" w14:textId="78A385FE" w:rsidR="003859C2" w:rsidRPr="000D2E05" w:rsidRDefault="003859C2" w:rsidP="003859C2">
            <w:pPr>
              <w:tabs>
                <w:tab w:val="left" w:pos="342"/>
              </w:tabs>
              <w:contextualSpacing/>
              <w:rPr>
                <w:rFonts w:ascii="GHEA Grapalat" w:hAnsi="GHEA Grapalat" w:cs="Calibri"/>
                <w:sz w:val="16"/>
                <w:szCs w:val="16"/>
                <w:lang w:val="hy-AM"/>
              </w:rPr>
            </w:pPr>
            <w:r w:rsidRPr="000D2E05">
              <w:rPr>
                <w:rFonts w:ascii="GHEA Grapalat" w:hAnsi="GHEA Grapalat" w:cs="Calibri"/>
                <w:sz w:val="16"/>
                <w:szCs w:val="16"/>
                <w:lang w:val="hy-AM"/>
              </w:rPr>
              <w:t xml:space="preserve">Բակային մարզասարքը պետք է լինի ամուր կառուցվածք, որն ապահովում բացօթյա տարածքում անվտանգ  սպորտի զբաղվելու հնարավորություն:Կառուցվածքը պետք է լինի բարձր հակահարվածային և հակատատանումային: Հագուստի և մարմնի մասերի վնասվածքներից խուսափելու համար մարզասարքը պետք է նախագծված և արտադրված լինի ГОСТ Р 57538-2017-ի պահանջներին համապատասխան: Մարզասարքը անկերային </w:t>
            </w:r>
            <w:r w:rsidRPr="000D2E05">
              <w:rPr>
                <w:rFonts w:ascii="GHEA Grapalat" w:hAnsi="GHEA Grapalat" w:cs="Calibri"/>
                <w:sz w:val="16"/>
                <w:szCs w:val="16"/>
                <w:lang w:val="hy-AM"/>
              </w:rPr>
              <w:lastRenderedPageBreak/>
              <w:t>բոլտերով(պտուտակներով) պետք է ամրանա բետոնապատ տարածքին, բոլոր բոլտերը անվտանգության տեսանկյունից ելնելով պետք է փակվեն պլաստիկե փականներով: Մարզասարքը պետք է լինի հակավանդալային: Կառուցվածքում օգտագործվող խողովակների դուրս ցցված և հասանելի ծայրերը, եթե այդպիսիք կան, պետք է փակվեն պլաստիկ հակավանդալային խցաններով:Կառույցի բոլոր մետաղական մասերը պետք է ներկված լինեն պոլիմերային փոշու էմալով, ինչը կանխում է մետաղի կոռոզիան։ Անկերային բոլտերը(պտուտակները) պետք է լինեն ցինկապատ:</w:t>
            </w:r>
          </w:p>
          <w:p w14:paraId="101D1256" w14:textId="77777777" w:rsidR="003859C2" w:rsidRPr="000D2E05" w:rsidRDefault="003859C2" w:rsidP="003859C2">
            <w:pPr>
              <w:tabs>
                <w:tab w:val="left" w:pos="342"/>
              </w:tabs>
              <w:contextualSpacing/>
              <w:rPr>
                <w:rFonts w:ascii="GHEA Grapalat" w:hAnsi="GHEA Grapalat" w:cs="Calibri"/>
                <w:sz w:val="16"/>
                <w:szCs w:val="16"/>
                <w:lang w:val="hy-AM"/>
              </w:rPr>
            </w:pPr>
            <w:r w:rsidRPr="000D2E05">
              <w:rPr>
                <w:rFonts w:ascii="GHEA Grapalat" w:hAnsi="GHEA Grapalat" w:cs="Calibri"/>
                <w:sz w:val="16"/>
                <w:szCs w:val="16"/>
                <w:lang w:val="hy-AM"/>
              </w:rPr>
              <w:t xml:space="preserve">Մարզասարքը պետք է հագեցած լինի տեղեկատվական ցուցանակով, որը պետք է պարունակի տեղեկատվություն արտադրողի, արտադրության ամսվա և տարվա, արտադրանքի նշանակման, մարզվողի  տարիքային, քաշային և հասակի սահմանափակումների մասին:Մարզասարքի ամբողջ  հիմքը  ամրացված է պողպատից 6x12 գամերով: Հիմքը բաղկացած է հարթակից և մարմնից:Պլատֆորմը պատրաստված է 4 մմ հաստությամբ պողպատե թերթից՝ թեքված բաց շրջանակի կառուցվածքի տեսքով։ Պլատֆորմի չափերը ծռվելուց հետո 681x260 մմ-ից ոչ պակաս են։ Պլատֆորմի վրա կան անցքեր կենտրոնական 617x200 մմ հեռավորության վրա: Առջևի վերին մակերևույթի վրա անցքեր են արվում 32 մմ տրամագծով, ստորին մակերեսի վրա՝ 17 մմ տրամագծով: Պլատֆորմի ընդհանուր բարձրությունը 123 մմ-ից ոչ պակաս է, որը բաղկացած է 40 մմ ընդհանուր հարթակից և որոշակի կոնֆիգուրացիայի չորս կողերից՝ թեքված դեպի վեր, որոնք ապահովում են մեկ թերթիկից բացվել և թեքվել, թեքված կողերի բարձրությունը 80 մմ-ից  ոչ պակաս է։ Կողերը ունեն անցքեր Hull հարթակին ամրացնելու համար։ Պլատֆորմին ամրացված է մարմին, որը բաղկացած է երկու կողային պատերից և պատերից՝ առջևից և հետևից և վերևից։ Կողային պատերը և պատերը պատրաստված են մետաղական թիթեղից, որի հաստությունը առնվազն 2,5 մմ է:Կողային պատերը պատրաստված են բազմաշերտ երկարավուն մասի տեսքով՝ երկար եզրերի երկայնքով և վերևում թեքված պատերով, կողային պատի բարձրությունը 673 մմ-ից ոչ պակաս։Նստատեղը շրջանակից (ձող, նստատեղի ամրակ) և պլաստմասե նստատեղից պատրաստված կառուցվածք է։Կցամասը կառույց է, որը պատրաստված է չժանգոտվող պողպատից առնվազն 2,5 մմ հաստությամբ: Չափերը պետք է լինեն առնվազն 196x156 մմ: Նստատեղի ամրակը պետք է եռակցված լինի ցողունին: Ցողունը պետք է պատրաստված լինի 50x50x2 մմ չժանգոտվող պրոֆիլային խողովակից, առնվազն 600 մմ երկարությամբ: Նստատեղը պետք է ամրացվի  M8 բոլտերով(պտուտակներով): Նստատեղի նյութը՝ պլաստիկ, դիմացկուն է ուլտրամանուշակագույն ճառագայթմանը, խոնավությանը, ինչպես նաև ունի ցրտահարության դիմադրություն։ Նստատեղը պետք է պատրաստված լինի դիմացկուն պլաստիկից, ամրացվի կարծրացուցիչներով: </w:t>
            </w:r>
            <w:r w:rsidRPr="000D2E05">
              <w:rPr>
                <w:rFonts w:ascii="GHEA Grapalat" w:hAnsi="GHEA Grapalat" w:cs="Calibri"/>
                <w:sz w:val="16"/>
                <w:szCs w:val="16"/>
                <w:lang w:val="hy-AM"/>
              </w:rPr>
              <w:lastRenderedPageBreak/>
              <w:t>Չափերը պետք է լինեն առնվազն 300x240x40 մմ:Սողնակը օգտագործվում է նստատեղի բարձրությունը կարգավորելու համար: Սողնակը հավաքովի կառուցվածք է զսպանակով, որը կարելի է դուրս հանել՝ երկարացնելով ցողունը, բարձրացնելով կամ իջեցնելով նստատեղը և տեղադրելով սողնակը: Ձողը բաղկացած է առնվազն 20 մմ տրամագծով և առնվազն 61 մմ երկարությամբ շրջանագծից: Ցողունի մի կողմում M8 թել է արվում առնվազն 10 մմ երկարությամբ։</w:t>
            </w:r>
          </w:p>
          <w:p w14:paraId="46552D9B" w14:textId="77777777" w:rsidR="003859C2" w:rsidRPr="000D2E05" w:rsidRDefault="003859C2" w:rsidP="003859C2">
            <w:pPr>
              <w:tabs>
                <w:tab w:val="left" w:pos="342"/>
              </w:tabs>
              <w:contextualSpacing/>
              <w:rPr>
                <w:rFonts w:ascii="GHEA Grapalat" w:hAnsi="GHEA Grapalat" w:cs="Calibri"/>
                <w:sz w:val="16"/>
                <w:szCs w:val="16"/>
                <w:lang w:val="hy-AM"/>
              </w:rPr>
            </w:pPr>
            <w:r w:rsidRPr="000D2E05">
              <w:rPr>
                <w:rFonts w:ascii="GHEA Grapalat" w:hAnsi="GHEA Grapalat" w:cs="Calibri"/>
                <w:sz w:val="16"/>
                <w:szCs w:val="16"/>
                <w:lang w:val="hy-AM"/>
              </w:rPr>
              <w:t>Դրա հետևում առնվազն 10 մմ տրամագծով հատված է առնվազն 34 մմ զսպանակ տեղադրելու համար: Ձողի ծայրային մասը ինքնին պատրաստված է 10 մմ տրամագծով, առնվազն 4 մմ կորության շառավղով:</w:t>
            </w:r>
          </w:p>
          <w:p w14:paraId="4CC36E45" w14:textId="77777777" w:rsidR="003859C2" w:rsidRPr="000D2E05" w:rsidRDefault="003859C2" w:rsidP="003859C2">
            <w:pPr>
              <w:tabs>
                <w:tab w:val="left" w:pos="342"/>
              </w:tabs>
              <w:contextualSpacing/>
              <w:rPr>
                <w:rFonts w:ascii="GHEA Grapalat" w:hAnsi="GHEA Grapalat" w:cs="Calibri"/>
                <w:sz w:val="16"/>
                <w:szCs w:val="16"/>
                <w:lang w:val="hy-AM"/>
              </w:rPr>
            </w:pPr>
            <w:r w:rsidRPr="000D2E05">
              <w:rPr>
                <w:rFonts w:ascii="GHEA Grapalat" w:hAnsi="GHEA Grapalat" w:cs="Calibri"/>
                <w:sz w:val="16"/>
                <w:szCs w:val="16"/>
                <w:lang w:val="hy-AM"/>
              </w:rPr>
              <w:t>Ապակու մեջ տեղադրվում է առնվազն 25 մմ տրամագծով և առնվազն 41 մմ երկարությամբ շրջանագծի զսպանակաձող: Ապակին պատրաստվում է առնվազն 19 մմ տրամագծով անցքով՝ գավազանով և առնվազն 35 մմ երկարությամբ զսպանակով: Մյուս կողմում կա առնվազն 15 մմ տրամագծով անցք: Բռնակն ինքնին պատրաստված է առնվազն 38 մմ տրամագծով և առնվազն 32 մմ երկարությամբ շրջանագծից, արտաքին տրամագծի երկայնքով կնճռոտ կողերով: Բռնակը պետք է բաղկացած լինի խողովակից և ամրացվի հենաձողինեզրերի միջոցով: Բռնակի նյութը մետաղյա խողովակ է՝ առնվազն 42 մմ տրամագծով։ Պատի հաստությունը, ոչ պակաս, քան 2,8 մմ: Լծակի երկարությունը՝ ընդլայնված վիճակում 794 մմ-ից ոչ պակաս։ Բռնակը թեքված է «L» տառի տեսքով, ուղիղ հատվածը 71 մմ-ից ոչ պակաս է, ճկման շառավիղը ներքին տրամագծով 100 մմ-ից ոչ պակաս։ Նաև բռնակի երկար հատվածը թեքվում է L-աձև ոլորանին ուղղահայաց հարթության վրա՝ առնվազն 170 աստիճան անկյան տակ, առնվազն 178 մմ ուղիղ հատվածով, առնվազն 100 մմ շառավղով: Երկու թեքված բռնակների միջև հեռավորությունը խողովակների առանցքների միջև առնվազն 500 մմ է: Բռնակների ամրացման եղանակը պետք է բացառի դրանց պտտման կամ ապամոնտաժման հնարավորությունը՝ առանց գործիքի օգտագործման։ Կանգառների ծայրերը պետք է փակվեն պլաստիկ խցաններով:</w:t>
            </w:r>
          </w:p>
          <w:p w14:paraId="006A3A8A" w14:textId="77777777" w:rsidR="003859C2" w:rsidRPr="000D2E05" w:rsidRDefault="003859C2" w:rsidP="003859C2">
            <w:pPr>
              <w:tabs>
                <w:tab w:val="left" w:pos="342"/>
              </w:tabs>
              <w:contextualSpacing/>
              <w:rPr>
                <w:rFonts w:ascii="GHEA Grapalat" w:hAnsi="GHEA Grapalat" w:cs="Calibri"/>
                <w:sz w:val="16"/>
                <w:szCs w:val="16"/>
                <w:lang w:val="hy-AM"/>
              </w:rPr>
            </w:pPr>
            <w:r w:rsidRPr="000D2E05">
              <w:rPr>
                <w:rFonts w:ascii="GHEA Grapalat" w:hAnsi="GHEA Grapalat" w:cs="Calibri"/>
                <w:sz w:val="16"/>
                <w:szCs w:val="16"/>
                <w:lang w:val="hy-AM"/>
              </w:rPr>
              <w:t>Անկերային պտուտակն առնվազն 12 մմ տրամագծով պողպատե շրջանակից պատրաստված արտադրանք է, 60 մմ երկարությամբ պարուրավոր մասով: Խարիսխի պտուտակ ծռված վիճակում՝ առնվազն 300 մմ չափսերով և առնվազն 50 մմ թեքված մասով: Խարիսխի պտուտակի ճկման շառավիղը առնվազն 18 մմ է: M12 թելը կիրառվում է պտուտակի երկար հատվածի վերին մասում:</w:t>
            </w:r>
          </w:p>
          <w:p w14:paraId="1DDF15A9" w14:textId="647DF861" w:rsidR="003E6048" w:rsidRDefault="003859C2" w:rsidP="003859C2">
            <w:pPr>
              <w:tabs>
                <w:tab w:val="left" w:pos="342"/>
              </w:tabs>
              <w:contextualSpacing/>
              <w:rPr>
                <w:rFonts w:ascii="GHEA Grapalat" w:hAnsi="GHEA Grapalat" w:cs="Calibri"/>
                <w:sz w:val="16"/>
                <w:szCs w:val="16"/>
                <w:lang w:val="hy-AM"/>
              </w:rPr>
            </w:pPr>
            <w:r w:rsidRPr="000D2E05">
              <w:rPr>
                <w:rFonts w:ascii="GHEA Grapalat" w:hAnsi="GHEA Grapalat" w:cs="Calibri"/>
                <w:sz w:val="16"/>
                <w:szCs w:val="16"/>
                <w:lang w:val="hy-AM"/>
              </w:rPr>
              <w:t xml:space="preserve">Տրվում է մեկ տարվա երաշխիք: </w:t>
            </w:r>
            <w:r w:rsidR="00CC1298" w:rsidRPr="00CC1298">
              <w:rPr>
                <w:rFonts w:ascii="GHEA Grapalat" w:hAnsi="GHEA Grapalat" w:cs="Calibri"/>
                <w:sz w:val="16"/>
                <w:szCs w:val="16"/>
                <w:lang w:val="hy-AM"/>
              </w:rPr>
              <w:t>Առաջնորդվել տեխնիկական բնութագր</w:t>
            </w:r>
            <w:r w:rsidR="003C66A5">
              <w:rPr>
                <w:rFonts w:ascii="GHEA Grapalat" w:hAnsi="GHEA Grapalat" w:cs="Calibri"/>
                <w:sz w:val="16"/>
                <w:szCs w:val="16"/>
                <w:lang w:val="hy-AM"/>
              </w:rPr>
              <w:t>ով առաջարկվող</w:t>
            </w:r>
            <w:r w:rsidR="00CC1298" w:rsidRPr="00CC1298">
              <w:rPr>
                <w:rFonts w:ascii="GHEA Grapalat" w:hAnsi="GHEA Grapalat" w:cs="Calibri"/>
                <w:sz w:val="16"/>
                <w:szCs w:val="16"/>
                <w:lang w:val="hy-AM"/>
              </w:rPr>
              <w:t xml:space="preserve"> նկարով: </w:t>
            </w:r>
            <w:r w:rsidRPr="000D2E05">
              <w:rPr>
                <w:rFonts w:ascii="GHEA Grapalat" w:hAnsi="GHEA Grapalat" w:cs="Calibri"/>
                <w:sz w:val="16"/>
                <w:szCs w:val="16"/>
                <w:lang w:val="hy-AM"/>
              </w:rPr>
              <w:t>Տեղադրումն իրականացվում է մատակարարի կողմից: Աշխատանքը սկսելուց առաջ պետք է ներկայացվեն արտադրողի բնօրինակ կնիքով անվտանգության և համապատասխանության հավաստագրերը:</w:t>
            </w:r>
          </w:p>
          <w:p w14:paraId="52F9EE37" w14:textId="02EC11A7" w:rsidR="000F5F6A" w:rsidRPr="000D2E05" w:rsidRDefault="000F5F6A" w:rsidP="003859C2">
            <w:pPr>
              <w:tabs>
                <w:tab w:val="left" w:pos="342"/>
              </w:tabs>
              <w:contextualSpacing/>
              <w:rPr>
                <w:rFonts w:ascii="GHEA Grapalat" w:hAnsi="GHEA Grapalat" w:cs="Calibri"/>
                <w:sz w:val="16"/>
                <w:szCs w:val="16"/>
                <w:lang w:val="hy-AM"/>
              </w:rPr>
            </w:pPr>
          </w:p>
        </w:tc>
        <w:tc>
          <w:tcPr>
            <w:tcW w:w="585" w:type="dxa"/>
            <w:noWrap/>
            <w:vAlign w:val="center"/>
          </w:tcPr>
          <w:p w14:paraId="59349396" w14:textId="1D8FAF75" w:rsidR="003859C2" w:rsidRPr="0074188F" w:rsidRDefault="003859C2" w:rsidP="003859C2">
            <w:pPr>
              <w:jc w:val="center"/>
              <w:rPr>
                <w:rFonts w:ascii="GHEA Grapalat" w:hAnsi="GHEA Grapalat" w:cs="Calibri"/>
                <w:b/>
                <w:bCs/>
                <w:i/>
                <w:iCs/>
                <w:color w:val="000000"/>
                <w:sz w:val="16"/>
                <w:szCs w:val="16"/>
              </w:rPr>
            </w:pPr>
            <w:proofErr w:type="spellStart"/>
            <w:r w:rsidRPr="00976A32">
              <w:rPr>
                <w:rFonts w:ascii="GHEA Grapalat" w:hAnsi="GHEA Grapalat" w:cs="Calibri"/>
                <w:b/>
                <w:bCs/>
                <w:i/>
                <w:iCs/>
                <w:color w:val="000000"/>
                <w:sz w:val="16"/>
                <w:szCs w:val="16"/>
              </w:rPr>
              <w:lastRenderedPageBreak/>
              <w:t>հատ</w:t>
            </w:r>
            <w:proofErr w:type="spellEnd"/>
          </w:p>
        </w:tc>
        <w:tc>
          <w:tcPr>
            <w:tcW w:w="1000" w:type="dxa"/>
            <w:vAlign w:val="center"/>
          </w:tcPr>
          <w:p w14:paraId="510ED901" w14:textId="77777777" w:rsidR="003859C2" w:rsidRPr="0074188F" w:rsidRDefault="003859C2" w:rsidP="003859C2">
            <w:pPr>
              <w:jc w:val="center"/>
              <w:rPr>
                <w:rFonts w:ascii="GHEA Grapalat" w:hAnsi="GHEA Grapalat" w:cs="Calibri"/>
                <w:b/>
                <w:bCs/>
                <w:i/>
                <w:iCs/>
                <w:color w:val="000000"/>
                <w:sz w:val="16"/>
                <w:szCs w:val="16"/>
              </w:rPr>
            </w:pPr>
          </w:p>
        </w:tc>
        <w:tc>
          <w:tcPr>
            <w:tcW w:w="1260" w:type="dxa"/>
            <w:vAlign w:val="center"/>
          </w:tcPr>
          <w:p w14:paraId="41A7CA57" w14:textId="77777777" w:rsidR="003859C2" w:rsidRPr="0074188F" w:rsidRDefault="003859C2" w:rsidP="003859C2">
            <w:pPr>
              <w:jc w:val="center"/>
              <w:rPr>
                <w:rFonts w:ascii="GHEA Grapalat" w:hAnsi="GHEA Grapalat" w:cs="Calibri"/>
                <w:b/>
                <w:bCs/>
                <w:i/>
                <w:iCs/>
                <w:color w:val="000000"/>
                <w:sz w:val="16"/>
                <w:szCs w:val="16"/>
              </w:rPr>
            </w:pPr>
          </w:p>
        </w:tc>
        <w:tc>
          <w:tcPr>
            <w:tcW w:w="1170" w:type="dxa"/>
            <w:vAlign w:val="center"/>
          </w:tcPr>
          <w:p w14:paraId="5D0A3050" w14:textId="4C537929" w:rsidR="003859C2" w:rsidRPr="0074188F" w:rsidRDefault="003859C2" w:rsidP="003859C2">
            <w:pPr>
              <w:jc w:val="center"/>
              <w:rPr>
                <w:rFonts w:ascii="GHEA Grapalat" w:hAnsi="GHEA Grapalat" w:cs="Calibri"/>
                <w:b/>
                <w:bCs/>
                <w:i/>
                <w:iCs/>
                <w:color w:val="000000"/>
                <w:sz w:val="16"/>
                <w:szCs w:val="16"/>
              </w:rPr>
            </w:pPr>
            <w:r>
              <w:rPr>
                <w:rFonts w:ascii="GHEA Grapalat" w:hAnsi="GHEA Grapalat" w:cs="Calibri"/>
                <w:b/>
                <w:bCs/>
                <w:i/>
                <w:iCs/>
                <w:color w:val="000000"/>
                <w:sz w:val="16"/>
                <w:szCs w:val="16"/>
              </w:rPr>
              <w:t>1</w:t>
            </w:r>
          </w:p>
        </w:tc>
        <w:tc>
          <w:tcPr>
            <w:tcW w:w="1710" w:type="dxa"/>
            <w:vAlign w:val="center"/>
          </w:tcPr>
          <w:p w14:paraId="6AEC5C8E" w14:textId="1E56FA89" w:rsidR="003859C2" w:rsidRPr="0074188F" w:rsidRDefault="003859C2" w:rsidP="003859C2">
            <w:pPr>
              <w:jc w:val="center"/>
              <w:rPr>
                <w:rFonts w:ascii="GHEA Grapalat" w:hAnsi="GHEA Grapalat" w:cs="Calibri"/>
                <w:b/>
                <w:bCs/>
                <w:i/>
                <w:iCs/>
                <w:color w:val="000000"/>
                <w:sz w:val="16"/>
                <w:szCs w:val="16"/>
              </w:rPr>
            </w:pPr>
            <w:r w:rsidRPr="0074188F">
              <w:rPr>
                <w:rFonts w:ascii="GHEA Grapalat" w:hAnsi="GHEA Grapalat" w:cs="Calibri"/>
                <w:b/>
                <w:bCs/>
                <w:i/>
                <w:iCs/>
                <w:color w:val="000000"/>
                <w:sz w:val="16"/>
                <w:szCs w:val="16"/>
              </w:rPr>
              <w:t xml:space="preserve">Ք. </w:t>
            </w:r>
            <w:proofErr w:type="spellStart"/>
            <w:r w:rsidRPr="0074188F">
              <w:rPr>
                <w:rFonts w:ascii="GHEA Grapalat" w:hAnsi="GHEA Grapalat" w:cs="Calibri"/>
                <w:b/>
                <w:bCs/>
                <w:i/>
                <w:iCs/>
                <w:color w:val="000000"/>
                <w:sz w:val="16"/>
                <w:szCs w:val="16"/>
              </w:rPr>
              <w:t>Երևան</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Քանաքեռ-Զեյթուն</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վարչական</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շրջան</w:t>
            </w:r>
            <w:proofErr w:type="spellEnd"/>
            <w:r w:rsidRPr="0074188F">
              <w:rPr>
                <w:rFonts w:ascii="GHEA Grapalat" w:hAnsi="GHEA Grapalat" w:cs="Calibri"/>
                <w:b/>
                <w:bCs/>
                <w:i/>
                <w:iCs/>
                <w:color w:val="000000"/>
                <w:sz w:val="16"/>
                <w:szCs w:val="16"/>
              </w:rPr>
              <w:t xml:space="preserve">, Դ. </w:t>
            </w:r>
            <w:proofErr w:type="spellStart"/>
            <w:r w:rsidRPr="0074188F">
              <w:rPr>
                <w:rFonts w:ascii="GHEA Grapalat" w:hAnsi="GHEA Grapalat" w:cs="Calibri"/>
                <w:b/>
                <w:bCs/>
                <w:i/>
                <w:iCs/>
                <w:color w:val="000000"/>
                <w:sz w:val="16"/>
                <w:szCs w:val="16"/>
              </w:rPr>
              <w:t>Անհաղթ</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պուրակ</w:t>
            </w:r>
            <w:proofErr w:type="spellEnd"/>
            <w:r w:rsidRPr="0074188F">
              <w:rPr>
                <w:rFonts w:ascii="GHEA Grapalat" w:hAnsi="GHEA Grapalat" w:cs="Calibri"/>
                <w:b/>
                <w:bCs/>
                <w:i/>
                <w:iCs/>
                <w:color w:val="000000"/>
                <w:sz w:val="16"/>
                <w:szCs w:val="16"/>
              </w:rPr>
              <w:t xml:space="preserve"> </w:t>
            </w:r>
          </w:p>
        </w:tc>
        <w:tc>
          <w:tcPr>
            <w:tcW w:w="2070" w:type="dxa"/>
            <w:vAlign w:val="center"/>
          </w:tcPr>
          <w:p w14:paraId="08A79838" w14:textId="09D61F02" w:rsidR="003859C2" w:rsidRPr="0074188F" w:rsidRDefault="003859C2" w:rsidP="003859C2">
            <w:pPr>
              <w:jc w:val="center"/>
              <w:rPr>
                <w:rFonts w:ascii="GHEA Grapalat" w:hAnsi="GHEA Grapalat" w:cs="Calibri"/>
                <w:b/>
                <w:bCs/>
                <w:i/>
                <w:iCs/>
                <w:color w:val="000000"/>
                <w:sz w:val="16"/>
                <w:szCs w:val="16"/>
              </w:rPr>
            </w:pPr>
            <w:proofErr w:type="spellStart"/>
            <w:r w:rsidRPr="0074188F">
              <w:rPr>
                <w:rFonts w:ascii="GHEA Grapalat" w:hAnsi="GHEA Grapalat" w:cs="Calibri"/>
                <w:b/>
                <w:bCs/>
                <w:i/>
                <w:iCs/>
                <w:color w:val="000000"/>
                <w:sz w:val="16"/>
                <w:szCs w:val="16"/>
              </w:rPr>
              <w:t>Ֆինանսական</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միջոցներ</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նախատեսվելու</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դեպքում</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պայմանգրի</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համաձայնագրի</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օրենքով</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սահմանված</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կարգով</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ուժի</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մեջ</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մտնելու</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օրվանից</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մինչև</w:t>
            </w:r>
            <w:proofErr w:type="spellEnd"/>
            <w:r w:rsidRPr="0074188F">
              <w:rPr>
                <w:rFonts w:ascii="GHEA Grapalat" w:hAnsi="GHEA Grapalat" w:cs="Calibri"/>
                <w:b/>
                <w:bCs/>
                <w:i/>
                <w:iCs/>
                <w:color w:val="000000"/>
                <w:sz w:val="16"/>
                <w:szCs w:val="16"/>
              </w:rPr>
              <w:t xml:space="preserve"> 80-րդ </w:t>
            </w:r>
            <w:proofErr w:type="spellStart"/>
            <w:r w:rsidRPr="0074188F">
              <w:rPr>
                <w:rFonts w:ascii="GHEA Grapalat" w:hAnsi="GHEA Grapalat" w:cs="Calibri"/>
                <w:b/>
                <w:bCs/>
                <w:i/>
                <w:iCs/>
                <w:color w:val="000000"/>
                <w:sz w:val="16"/>
                <w:szCs w:val="16"/>
              </w:rPr>
              <w:lastRenderedPageBreak/>
              <w:t>օրացուցային</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օրը</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ներառյալ</w:t>
            </w:r>
            <w:proofErr w:type="spellEnd"/>
          </w:p>
        </w:tc>
      </w:tr>
      <w:tr w:rsidR="00330788" w:rsidRPr="00D93F98" w14:paraId="48089C31" w14:textId="77777777" w:rsidTr="003859C2">
        <w:trPr>
          <w:trHeight w:val="354"/>
        </w:trPr>
        <w:tc>
          <w:tcPr>
            <w:tcW w:w="555" w:type="dxa"/>
            <w:shd w:val="clear" w:color="000000" w:fill="FFFFFF"/>
            <w:vAlign w:val="center"/>
          </w:tcPr>
          <w:p w14:paraId="7D665A42" w14:textId="36DCC8FA" w:rsidR="003859C2" w:rsidRPr="0074188F" w:rsidRDefault="003859C2" w:rsidP="003859C2">
            <w:pPr>
              <w:jc w:val="center"/>
              <w:rPr>
                <w:rFonts w:ascii="GHEA Grapalat" w:hAnsi="GHEA Grapalat" w:cs="Calibri"/>
                <w:color w:val="000000"/>
                <w:sz w:val="16"/>
                <w:szCs w:val="16"/>
              </w:rPr>
            </w:pPr>
            <w:r>
              <w:rPr>
                <w:rFonts w:ascii="GHEA Grapalat" w:hAnsi="GHEA Grapalat" w:cs="Calibri"/>
                <w:color w:val="000000"/>
                <w:sz w:val="16"/>
                <w:szCs w:val="16"/>
              </w:rPr>
              <w:lastRenderedPageBreak/>
              <w:t>4</w:t>
            </w:r>
          </w:p>
        </w:tc>
        <w:tc>
          <w:tcPr>
            <w:tcW w:w="1357" w:type="dxa"/>
            <w:vAlign w:val="center"/>
          </w:tcPr>
          <w:p w14:paraId="5AA1A371" w14:textId="042836FD" w:rsidR="003859C2" w:rsidRPr="000D2E05" w:rsidRDefault="003859C2" w:rsidP="003859C2">
            <w:pPr>
              <w:jc w:val="center"/>
              <w:rPr>
                <w:rFonts w:ascii="GHEA Grapalat" w:hAnsi="GHEA Grapalat"/>
                <w:sz w:val="16"/>
                <w:szCs w:val="16"/>
              </w:rPr>
            </w:pPr>
            <w:r w:rsidRPr="000D2E05">
              <w:rPr>
                <w:rFonts w:ascii="GHEA Grapalat" w:hAnsi="GHEA Grapalat"/>
                <w:sz w:val="16"/>
                <w:szCs w:val="16"/>
              </w:rPr>
              <w:t>37431300/503</w:t>
            </w:r>
          </w:p>
        </w:tc>
        <w:tc>
          <w:tcPr>
            <w:tcW w:w="1212" w:type="dxa"/>
            <w:vAlign w:val="center"/>
          </w:tcPr>
          <w:p w14:paraId="0607FD7F" w14:textId="15D22BE1" w:rsidR="003859C2" w:rsidRPr="000D2E05" w:rsidRDefault="003859C2" w:rsidP="003859C2">
            <w:pPr>
              <w:jc w:val="center"/>
              <w:rPr>
                <w:rFonts w:ascii="GHEA Grapalat" w:hAnsi="GHEA Grapalat" w:cs="Calibri"/>
                <w:sz w:val="16"/>
                <w:szCs w:val="16"/>
              </w:rPr>
            </w:pPr>
            <w:r w:rsidRPr="000D2E05">
              <w:rPr>
                <w:rFonts w:ascii="GHEA Grapalat" w:hAnsi="GHEA Grapalat"/>
                <w:bCs/>
                <w:iCs/>
                <w:sz w:val="16"/>
                <w:szCs w:val="16"/>
              </w:rPr>
              <w:t xml:space="preserve"> </w:t>
            </w:r>
            <w:proofErr w:type="spellStart"/>
            <w:r w:rsidRPr="000D2E05">
              <w:rPr>
                <w:rFonts w:ascii="GHEA Grapalat" w:hAnsi="GHEA Grapalat"/>
                <w:bCs/>
                <w:iCs/>
                <w:sz w:val="16"/>
                <w:szCs w:val="16"/>
              </w:rPr>
              <w:t>Մարզասարք</w:t>
            </w:r>
            <w:proofErr w:type="spellEnd"/>
            <w:r w:rsidRPr="000D2E05">
              <w:rPr>
                <w:rFonts w:ascii="GHEA Grapalat" w:hAnsi="GHEA Grapalat"/>
                <w:bCs/>
                <w:iCs/>
                <w:sz w:val="16"/>
                <w:szCs w:val="16"/>
              </w:rPr>
              <w:t xml:space="preserve"> </w:t>
            </w:r>
            <w:proofErr w:type="spellStart"/>
            <w:r w:rsidRPr="000D2E05">
              <w:rPr>
                <w:rFonts w:ascii="GHEA Grapalat" w:hAnsi="GHEA Grapalat"/>
                <w:bCs/>
                <w:iCs/>
                <w:sz w:val="16"/>
                <w:szCs w:val="16"/>
              </w:rPr>
              <w:t>Ձեռքերի</w:t>
            </w:r>
            <w:proofErr w:type="spellEnd"/>
            <w:r w:rsidRPr="000D2E05">
              <w:rPr>
                <w:rFonts w:ascii="GHEA Grapalat" w:hAnsi="GHEA Grapalat"/>
                <w:bCs/>
                <w:iCs/>
                <w:sz w:val="16"/>
                <w:szCs w:val="16"/>
              </w:rPr>
              <w:t xml:space="preserve"> </w:t>
            </w:r>
            <w:proofErr w:type="spellStart"/>
            <w:r w:rsidRPr="000D2E05">
              <w:rPr>
                <w:rFonts w:ascii="GHEA Grapalat" w:hAnsi="GHEA Grapalat"/>
                <w:bCs/>
                <w:iCs/>
                <w:sz w:val="16"/>
                <w:szCs w:val="16"/>
              </w:rPr>
              <w:t>հեռացում</w:t>
            </w:r>
            <w:proofErr w:type="spellEnd"/>
          </w:p>
        </w:tc>
        <w:tc>
          <w:tcPr>
            <w:tcW w:w="4651" w:type="dxa"/>
            <w:vAlign w:val="center"/>
          </w:tcPr>
          <w:p w14:paraId="3AEA1168" w14:textId="030023FA" w:rsidR="003859C2" w:rsidRPr="000D2E05" w:rsidRDefault="003859C2" w:rsidP="003859C2">
            <w:pPr>
              <w:tabs>
                <w:tab w:val="left" w:pos="342"/>
              </w:tabs>
              <w:contextualSpacing/>
              <w:rPr>
                <w:rFonts w:ascii="GHEA Grapalat" w:hAnsi="GHEA Grapalat" w:cs="Calibri"/>
                <w:sz w:val="16"/>
                <w:szCs w:val="16"/>
                <w:lang w:val="hy-AM"/>
              </w:rPr>
            </w:pPr>
            <w:r w:rsidRPr="000D2E05">
              <w:rPr>
                <w:rFonts w:ascii="GHEA Grapalat" w:hAnsi="GHEA Grapalat" w:cs="Calibri"/>
                <w:sz w:val="16"/>
                <w:szCs w:val="16"/>
                <w:lang w:val="hy-AM"/>
              </w:rPr>
              <w:t xml:space="preserve">Չափերը ՝ </w:t>
            </w:r>
            <w:r w:rsidRPr="000D2E05">
              <w:rPr>
                <w:rFonts w:ascii="GHEA Grapalat" w:hAnsi="GHEA Grapalat" w:cs="Calibri"/>
                <w:sz w:val="16"/>
                <w:szCs w:val="16"/>
              </w:rPr>
              <w:t xml:space="preserve"> </w:t>
            </w:r>
            <w:r w:rsidRPr="000D2E05">
              <w:rPr>
                <w:rFonts w:ascii="GHEA Grapalat" w:hAnsi="GHEA Grapalat" w:cs="Calibri"/>
                <w:sz w:val="16"/>
                <w:szCs w:val="16"/>
                <w:lang w:val="hy-AM"/>
              </w:rPr>
              <w:t>±20 մմ</w:t>
            </w:r>
            <w:r w:rsidRPr="000D2E05">
              <w:rPr>
                <w:rFonts w:ascii="GHEA Grapalat" w:hAnsi="GHEA Grapalat" w:cs="Calibri"/>
                <w:sz w:val="16"/>
                <w:szCs w:val="16"/>
              </w:rPr>
              <w:t xml:space="preserve"> -  </w:t>
            </w:r>
            <w:r w:rsidRPr="000D2E05">
              <w:rPr>
                <w:rFonts w:ascii="GHEA Grapalat" w:hAnsi="GHEA Grapalat" w:cs="Calibri"/>
                <w:sz w:val="16"/>
                <w:szCs w:val="16"/>
                <w:lang w:val="hy-AM"/>
              </w:rPr>
              <w:t>1109x603x2044մմ։</w:t>
            </w:r>
          </w:p>
          <w:p w14:paraId="40AAA53D" w14:textId="55A48299" w:rsidR="003859C2" w:rsidRPr="000D2E05" w:rsidRDefault="003859C2" w:rsidP="003859C2">
            <w:pPr>
              <w:tabs>
                <w:tab w:val="left" w:pos="161"/>
                <w:tab w:val="left" w:pos="342"/>
              </w:tabs>
              <w:contextualSpacing/>
              <w:rPr>
                <w:rFonts w:ascii="GHEA Grapalat" w:hAnsi="GHEA Grapalat" w:cs="Calibri"/>
                <w:sz w:val="16"/>
                <w:szCs w:val="16"/>
                <w:lang w:val="hy-AM"/>
              </w:rPr>
            </w:pPr>
            <w:r w:rsidRPr="000D2E05">
              <w:rPr>
                <w:rFonts w:ascii="GHEA Grapalat" w:hAnsi="GHEA Grapalat" w:cs="Calibri"/>
                <w:sz w:val="16"/>
                <w:szCs w:val="16"/>
                <w:lang w:val="hy-AM"/>
              </w:rPr>
              <w:t>Բակային մարզասարքը պետք է լինի ամուր կառուցվածք, որն ապահովում է բացօթյա տարածքում անվտանգ  սպորտով զբաղվելու հնարավորություն:</w:t>
            </w:r>
          </w:p>
          <w:p w14:paraId="6D91E28F" w14:textId="2D0C8A8D" w:rsidR="003859C2" w:rsidRPr="000D2E05" w:rsidRDefault="003859C2" w:rsidP="003859C2">
            <w:pPr>
              <w:tabs>
                <w:tab w:val="left" w:pos="161"/>
                <w:tab w:val="left" w:pos="342"/>
              </w:tabs>
              <w:contextualSpacing/>
              <w:rPr>
                <w:rFonts w:ascii="GHEA Grapalat" w:hAnsi="GHEA Grapalat" w:cs="Calibri"/>
                <w:sz w:val="16"/>
                <w:szCs w:val="16"/>
                <w:lang w:val="hy-AM"/>
              </w:rPr>
            </w:pPr>
            <w:r w:rsidRPr="000D2E05">
              <w:rPr>
                <w:rFonts w:ascii="GHEA Grapalat" w:hAnsi="GHEA Grapalat" w:cs="Calibri"/>
                <w:sz w:val="16"/>
                <w:szCs w:val="16"/>
                <w:lang w:val="hy-AM"/>
              </w:rPr>
              <w:t>Կառուցվածքը ունի բարձր հակահարվածային և հակատատանումային հատկություն: Հագուստի և մարմնի մասերի վնասվածքներից խուսափելու համար մարզասարքը նախագծված և արտադրված է ГОСТ Р 57538-2017-ի պահանջներին համապատասխան: Մարզասարքը անկերային բոլտերով(պտուտակներով)  ամրանում է բետոնապատ տարածքին, բոլոր բոլտերը(պտուտակները)   տեսանկյունից ելնելով փակվում են պլաստիկե փականներով: Մարզասարքը հակավանդալային է: Կառուցվածքում օգտագործվող խողովակների դուրս ցցված և հասանելի ծայրերը, եթե այդպիսիք կան, փակվում են պլաստիկ հակավանդալային խցաններով:Կառույցի բոլոր մետաղական մասերը ներկված են պոլիմերային փոշու էմալով, ինչը կանխում է մետաղի կոռոզիան։ Անկերային բոլտերը ցինկապատ են:</w:t>
            </w:r>
          </w:p>
          <w:p w14:paraId="10AD7A25" w14:textId="77777777" w:rsidR="003859C2" w:rsidRPr="000D2E05" w:rsidRDefault="003859C2" w:rsidP="003859C2">
            <w:pPr>
              <w:tabs>
                <w:tab w:val="left" w:pos="161"/>
                <w:tab w:val="left" w:pos="342"/>
              </w:tabs>
              <w:contextualSpacing/>
              <w:rPr>
                <w:rFonts w:ascii="GHEA Grapalat" w:hAnsi="GHEA Grapalat" w:cs="Calibri"/>
                <w:sz w:val="16"/>
                <w:szCs w:val="16"/>
                <w:lang w:val="hy-AM"/>
              </w:rPr>
            </w:pPr>
            <w:r w:rsidRPr="000D2E05">
              <w:rPr>
                <w:rFonts w:ascii="GHEA Grapalat" w:hAnsi="GHEA Grapalat" w:cs="Calibri"/>
                <w:sz w:val="16"/>
                <w:szCs w:val="16"/>
                <w:lang w:val="hy-AM"/>
              </w:rPr>
              <w:t xml:space="preserve">Մարզասարքը հագեցած է  տեղեկատվական ցուցանակով, որը պետք է պարունակի տեղեկատվություն արտադրողի, արտադրության ամսվա և տարվա, արտադրանքի նշանակման, մարզվողի  տարիքային, քաշային և հասակի սահմանափակումների մասին:Մարզասարքի ստենդը կառույց է, որը բաղկացած է հիմքից և թերթիկի մարմնից: Ամբողջը միմյանց հետ կապված է պողպատից  6x12 գամերով: Ստենդը բաղկացած է հարթակից և մարմնից։ Պլատֆորմը պատրաստված է 4 մմ հաստությամբ պողպատե թիթեղից՝ թեքված կորպուսի բաց կառուցվածքի տեսքով։ Պլատֆորմի չափերը կռումից հետո առնվազն 765x260 մմ են: Պլատֆորմն ունի անցքեր կենտրոնական 617x200 մմ հեռավորության վրա: Առջևի վերին մակերեսի անցքերն արված են 32 մմ տրամագծով, ներքևի մակերևույթի անցքերը՝ 17 մմ տրամագծով։ Պլատֆորմի ընդհանուր բարձրությունը 125 մմ-ից ոչ պակաս է, որը բաղկացած է 40 մմ ընդհանուր հարթակից և որոշակի կոնֆիգուրացիայի չորս կողերից՝ թեքված դեպի վեր՝ ապահովելով զարգացում և թեքում մեկ թերթից, թեքված կողերի բարձրությունը 80 մմ-ից ոչ պակաս է։ Կողերը մարմնի հարթակին միանալու համար անցքեր ունեն։ Պլատֆորմին ամրացված է պատյան, որը բաղկացած է երկու կողային պատերից և առջևի և հետևի պատերից: Կողմերը և պատերը պատրաստված են մետաղյա թիթեղից՝ առնվազն 2,5 մմ հաստությամբ։ Կողային պատերը պատրաստված են բազմաշերտ երկարավուն մասի տեսքով՝ երկար եզրերի երկայնքով և վերևում թեքված պատերով։ Վերին մասում 147 մմ տրամագծով անցք է, որին ամրացված է 4 մմ հաստությամբ թիթեղից պատրաստված ներդիր։ Ներդիրը կռացած U-աձև պրոֆիլի տեսքով կառույց է, որի մեջ կա 46,6 մմ տրամագծով անցք և շուրջը երկու ակոս։ Ներդիրի չափերը ոչ պակաս, քան 162x156x24 մմ: Լոգարիթմական առանցքակալները տեղադրվում են </w:t>
            </w:r>
            <w:r w:rsidRPr="000D2E05">
              <w:rPr>
                <w:rFonts w:ascii="GHEA Grapalat" w:hAnsi="GHEA Grapalat" w:cs="Calibri"/>
                <w:sz w:val="16"/>
                <w:szCs w:val="16"/>
                <w:lang w:val="hy-AM"/>
              </w:rPr>
              <w:lastRenderedPageBreak/>
              <w:t>կողային պատերի անցքերի մեջ: Լոգարիթմական առանցքակալի տրամագիծը 62 մմ է։ Առանցքի ամրացման անցքը ունի առնվազն 33 մմ տրամագիծ, իսկ անցքի խորությունը առնվազն 22 մմ է: Առանցքակալի նստատեղի տրամագիծը առնվազն 46 մմ է, այս մակերեսով այն տեղադրվում է անցքերի մեջ և հենվում է կողային պատին, պատին կամ ներդիրին: Մարմնի վրա ամրացված է առնվազն 2,5 մմ հաստությամբ մետաղական թերթիկից պատրաստված գավաթակիր։ Բաժակակալը թեքված մաս է՝ օվալաձև անցքով, որի չափսերը վերևից ելուստում են առնվազն 72x72 մմ, թեքվելուց և սիմուլյատորի վրա տեղադրվելուց հետո: Բաժակակալի չափսերը 90x90x144 մմ-ից ոչ պակաս են։ Մարմնի վրա ամրացված է կեռիկ՝ մետաղյա թիթեղից պատրաստված հագուստի համար՝ առնվազն 2,5 մմ հաստությամբ, այն թեքվելուց հետո առնվազն 20x25x66 մմ չափսերով ծալված մաս է։ Պատրաստված է թեքված L-աձև կեռիկի տեսքով,չափսերը ոչ պակաս, քան 66, 25 և 21 մմ:</w:t>
            </w:r>
          </w:p>
          <w:p w14:paraId="7B94A3A3" w14:textId="3C974A24" w:rsidR="000F5F6A" w:rsidRPr="000D2E05" w:rsidRDefault="003859C2" w:rsidP="00871557">
            <w:pPr>
              <w:tabs>
                <w:tab w:val="left" w:pos="342"/>
              </w:tabs>
              <w:contextualSpacing/>
              <w:rPr>
                <w:rFonts w:ascii="GHEA Grapalat" w:hAnsi="GHEA Grapalat" w:cs="Calibri"/>
                <w:sz w:val="16"/>
                <w:szCs w:val="16"/>
                <w:lang w:val="hy-AM"/>
              </w:rPr>
            </w:pPr>
            <w:r w:rsidRPr="000D2E05">
              <w:rPr>
                <w:rFonts w:ascii="GHEA Grapalat" w:hAnsi="GHEA Grapalat" w:cs="Calibri"/>
                <w:sz w:val="16"/>
                <w:szCs w:val="16"/>
                <w:lang w:val="hy-AM"/>
              </w:rPr>
              <w:t xml:space="preserve">Մարզասարքի նստատեղերի հավաքածուն իրենից ներկայացնում է թիթեղյա շրջանակի կառուցվածք, որի վրա ամրացված են պլաստիկ նստատեղեր: Առնվազն 2,5 մմ հաստությամբ երկու թիթեղյա հիմքեր ամրացվում են գամերի միջոցով: Հիմքը սահմանում է նստատեղի մարմնի ուրվագիծը: Հիմքը ունի առնվազն 284x485x35 մմ չափսեր, նստատեղի վերևում կա ծալովի մաս՝ առնվազն 282 մմ երկարությամբ և առնվազն 35 մմ լայնությամբ, իսկ հետևի մասում՝ երկարությամբ ծալված մաս՝ առնվազն 485 մմ և առնվազն 35 մմ լայնություն: Հիմքերը ունեն առնվազն 47 մմ տրամագծով անցքեր, 2 անցք։ Հետևի մասում հիմքերին ամրացված է թիթեղից պատրաստված թերթիկ՝ առնվազն 2,5 մմ հաստությամբ։ Մեջքի հատվածը թեքված կառույց է, ծալվելուց հետո չափերը՝ 844x170x40 մմ։ Մարզասարքի  նստատեղը պետք է պատրաստված լինի պլաստմասից, կլորացված անկյուններով և կտրված եզրերով տրապեզոիդ ձևով: Նստատեղերի չափերը առնվազն 269x330 մմ են, առնվազն 24,5 մմ բարձրությամբ: Վերին առջևի մակերեսի կլորացման շառավիղը ստորինին անցնելիս 20 մմ է, ստորին եզրի կլորացման շառավիղը՝ առնվազն 3 մմ։ Նստատեղի կլորացման շառավիղները տրապիզոիդի անկյուններում առնվազն 30 մմ են: Նստատեղի առջևի մակերեսը ունի 0,5 մմ բարձրության վրա դուրս ցցված հատուկ նախշ, որը թույլ է տալիս օգտատիրոջը հարմարավետ և կայուն դիրք ապահովել մարզասարքի վրա։ Նստատեղի դիզայնը ներառում է 4 M8 պտուտակ, որոնք ներկառուցված են նստատեղի կառուցվածքի մեջ և պատրաստվում են նստատեղի արտադրության ժամանակ՝ ձուլման մեթոդով։Պտուտակները գտնվում են հեռավորության վրա կենտրոնից կենտրոն 133 և 164 մմ նստատեղի լայնությամբ և երկարությամբ, համապատասխանաբար: Նստատեղի հետևի կողմում կան 3 մմ հաստությամբ ամրացնող կողիկներ: Նստատեղի ներքևի մասում ամրացված է հենարանի վրա բուֆեր: </w:t>
            </w:r>
            <w:r w:rsidRPr="000D2E05">
              <w:rPr>
                <w:rFonts w:ascii="GHEA Grapalat" w:hAnsi="GHEA Grapalat" w:cs="Calibri"/>
                <w:sz w:val="16"/>
                <w:szCs w:val="16"/>
                <w:lang w:val="hy-AM"/>
              </w:rPr>
              <w:lastRenderedPageBreak/>
              <w:t xml:space="preserve">Բուֆերը պատրաստված է ռետինե խառնուրդից, ունի 170x40x75 մմ չափսեր, ունի B տառի ձև, նեղ եզրին ունի երկու անցք, անցքի տրամագիծը առնվազն 10 մմ է: Բուֆերը ամրացված է նստատեղին և լրացուցիչ հենարանին, որը թույլ չի տալիս այն կոտրվել: Կառույցի ներքևի մասում նաև հետևի մասում տեղադրված է ոտնատեղ՝ պատրաստված մետաղյա թիթեղից՝ առնվազն 4 մմ հաստությամբ։ Այն թեքված է U-աձև պրոֆիլի տեսքով՝ թեքված ոտքով։ Աջակցման չափերը առնվազն 400x50x78 մմ են: Հավաքված նստատեղի ընդհանուր չափերը 393x400x977 մմ-ից ոչ պակաս են։Հենարանը պատրաստված 2,5 մմ հաստությամբ թիթեղից, թեքվելուց հետո առնվազն 560x376x127 մմ չափսերով։ Առնվազն 53 մմ տրամագծով և առնվազն 207 մմ երկարությամբ շրջանագծից երկու առանցք եռակցված են մարմնի ներսում ՝ եռակցվում են առանցքների միջև առնվազն 280 մմ հեռավորության վրա՝ ուղղահայաց առանցքի նկատմամբ առնվազն 97 աստիճան անկյան տակ: Առանցքին ամրացված է լծակ: Լծակը հիմնականում պատրաստված է առնվազն 48 մմ տրամագծով խողովակից, որի պատի հաստությունը առնվազն 3 մմ է, թեքված առնվազն 135 աստիճան երկու անկյան տակ, առնվազն 76 մմ թեքության շառավղով: Չափերը ծռելուց հետո ոչ պակաս, քան 467x682 մմ: Խողովակի կարճ ծայրը սեղմված է տրամագծի կեսին, երկրորդ ծայրը սեղմված է 26,8 մմ տրամագծով: Առնվազն 60 մմ տրամագծով և առնվազն 8 մմ պատի հաստությամբ և առնվազն 136 մմ երկարությամբ խողովակից պատրաստված թևը եռակցվում է խողովակի ծայրին, սեղմված տրամագծի կեսին: Բռնակի ներքևում եռակցվում է առնվազն 26,8 մմ տրամագծով խողովակի մի կտոր, առնվազն 2,8 մմ պատի հաստությամբ և առնվազն 118 մմ երկարությամբ, խողովակի մի ծայրը սեղմված է տրամագծի կեսին: . Խողովակի հատվածը եռակցվում է խողովակի ծալման տարածքից մինչև խողովակի առանցքը առնվազն 70 մմ հեռավորության վրա: Առնվազն 60 մմ տրամագծով խողովակի կտորի վերևում եռակցվում է առնվազն 6 մմ հաստությամբ թերթիկից պատրաստված լծակ, առնվազն 101x50 մմ չափսերով, որն ունի առնվազն 25 տրամագծով անցք: Երկու բռնակի հատվածների ծայրերը ծածկված են պլաստիկ բռնակներով: Առնվազն 25 մմ տրամագծով խողովակի վրա տեղադրելու համար պահանջվում է առնվազն 130 մմ չափսերով և ցցված մասի երկայնքով առնվազն 45 մմ տրամագծով պլաստիկ բռնակ: Բռնակի ներքին տրամագիծը առնվազն 25 մմ է, անցքը չի անցնում, այն պատրաստված է առնվազն 125 մմ խորության վրա առնվազն 45 մմ տրամագծով ելուստի տեսքով բռնակի վերին հատվածն ունի առնվազն 3 մմ կլորացման շառավիղ:Բեռի կարգավորվող մեխանիզմը  կառույց է՝ ներսում պտուտակով և շարժվող տարրերով: Մեխանիզմի բռնակը ռետինացված մետաղյա թերթ է՝ առնվազն 6 մմ հաստությամբ, Թերթիկը ունի առնվազն 22 մմ տրամագծով անցքեր՝ ռետինին ավելի լավ կպչելու համար: Հավաքված </w:t>
            </w:r>
            <w:r w:rsidRPr="000D2E05">
              <w:rPr>
                <w:rFonts w:ascii="GHEA Grapalat" w:hAnsi="GHEA Grapalat" w:cs="Calibri"/>
                <w:sz w:val="16"/>
                <w:szCs w:val="16"/>
                <w:lang w:val="hy-AM"/>
              </w:rPr>
              <w:lastRenderedPageBreak/>
              <w:t>բռնակն ունի առնվազն 102x102x16 մմ չափսեր, ավելի հարմարավետ բռնելու համար առնվազն 26 մմ շառավղով խորշեր: Բռնակը միացված է կարգավորող պտուտակին: Կարգավորող պտուտակը պատրաստված է չժանգոտվող պողպատից՝ առնվազն 22 մմ տրամագծով և առնվազն 215 մմ երկարությամբ: Պտուտակի երկրորդ ծայրը ունի առնվազն 9 մմ երկարությամբ M8 չափող պարուրակային մաս, որը միացված է ճշգրտման կոճակին: Պտուտակով շարժվում է պոլիամիդից պատրաստված շարժական պատյան, որն ունի առնվազն 43x47x43 մմ չափսեր: Շարժական մարմինն ունի 47 մմ ամբողջ խորության անցք։Շարժական մարմինն ունի առնվազն 12 մմ հաստությամբ դուրս ցցված մաս՝ ձողի հետ միացման համար առնվազն 6 մմ տրամագծով երկու անցքերով։ Ձողը մասերից պատրաստված եռակցված տարր է՝ առնվազն 6 մմ հաստությամբ մետաղական թերթիկից պատրաստված ձող, առնվազն 281x16 մմ չափսերով, որին  առնվազն 6 մմ հաստությամբ մետաղական թերթիկից պատրաստված ամրացնող կողիկ։ Եռակցված է 2,5 մմ, շարժական մարմնին միանալու եզր, որը պատրաստված է առնվազն 4 մմ հաստությամբ և 43x13 մմ չափսերով մետաղյա թիթեղից և երկու M8 պտուտակից։ Կարգավորող պտուտակի մի ծայրը միացված է բռնակին, երկրորդ ծայրը միացված է թփին, որը տեղադրված է փակագծի մեջ։ Ամբողջ  մեխանիզմը թաքնված է առնվազն 1,5 մմ հաստությամբ մետաղական թերթիկից պատրաստված մասերից պատյանում</w:t>
            </w:r>
            <w:r w:rsidRPr="000D2E05">
              <w:rPr>
                <w:rFonts w:ascii="Cambria Math" w:hAnsi="Cambria Math" w:cs="Cambria Math"/>
                <w:sz w:val="16"/>
                <w:szCs w:val="16"/>
                <w:lang w:val="hy-AM"/>
              </w:rPr>
              <w:t>․</w:t>
            </w:r>
            <w:r w:rsidRPr="000D2E05">
              <w:rPr>
                <w:rFonts w:ascii="GHEA Grapalat" w:hAnsi="GHEA Grapalat" w:cs="Calibri"/>
                <w:sz w:val="16"/>
                <w:szCs w:val="16"/>
                <w:lang w:val="hy-AM"/>
              </w:rPr>
              <w:t xml:space="preserve">Հավաքված ճոճվող թեւն ունի առնվազն 249x173x185 մմ չափսեր: Մարմինը պատրաստված է առնվազն 3 մմ հաստությամբ թիթեղից՝ թեքված L-աձեւ մասի տեսքով։ Արտաքին առանցքը պատրաստված է առնվազն 34 մմ տրամագծով և առնվազն 5 մմ պատի հաստությամբ խողովակից: Խողովակը երկու ծայրերում ունի ակոսներ առնվազն 23 մմ երկարությամբ մինչև առնվազն 32,8 մմ տրամագծով, առանցքի երկարությունը 89 մմ է: Կենտրոնական առանցքը պատրաստված է առնվազն 34 մմ տրամագծով և առնվազն 5 մմ պատի հաստությամբ խողովակից: Խողովակը երկու ծայրերում ունի ակոսներ առնվազն 23 մմ երկարությամբ մինչև առնվազն 32,8 մմ տրամագծով, առանցքի երկարությունը 185 մմ է:Հավաքված ձգվող  թեւն ունի առնվազն 905x185x119 մմ չափսեր, առնվազն 3 մմ հաստությամբ մետաղյա թիթեղ է, որը թեքված է U-աձև պրոֆիլի տեսքով՝ թեքված կողմերով, չափերը 49x49x905 մմ-ից ոչ պակաս են: Կռացած  կողմերն ունեն թեքություններ պրոֆիլի ներսում առնվազն 12 մմ հեռավորության վրա, առնվազն 70 աստիճանի անկյան տակ, այդպիսի թեքությունների երկարությունը մի ծայրում առնվազն 670 մմ է:Եզրերը ունեն առնվազն 34 մմ տրամագծով անցքեր: Այն կողմում, որտեղ 34 մմ տրամագծով անցքեր չկան, ճոճվող թեւն ունի թեքություն՝ առնվազն 27 մմ տրամագծով անցքով: Առանցքները պատրաստված են առնվազն 34 մմ տրամագծով խողովակից և առնվազն 5 մմ պատի </w:t>
            </w:r>
            <w:r w:rsidRPr="000D2E05">
              <w:rPr>
                <w:rFonts w:ascii="GHEA Grapalat" w:hAnsi="GHEA Grapalat" w:cs="Calibri"/>
                <w:sz w:val="16"/>
                <w:szCs w:val="16"/>
                <w:lang w:val="hy-AM"/>
              </w:rPr>
              <w:lastRenderedPageBreak/>
              <w:t xml:space="preserve">հաստությամբ: Խողովակը երկու ծայրերում ունի ակոսներ առնվազն 23 մմ երկարությամբ մինչև առնվազն 33,5 մմ տրամագծով: Այս միացնող գավազանն ունի երկու եռակցված առանցք՝ համապատասխանաբար առնվազն 115 և 185 մմ երկարությամբ: Առանցքները գտնվում են առանցքների միջև առնվազն 330 մմ հեռավորության վրա: Այտը առնվազն 1,5 մմ հաստությամբ մետաղական թիթեղից պատրաստված մաս է, այտի չափսերն առնվազն 291x94 մմ են։ Այտը ամրացված է գամերով երկու կողմից ճոճվողին, ներքին առանցքի կողքին։Սղարանը եռակցված կառույց է, որը պատրաստված է ալիքից, խողովակից և առանցքից, չափսերը ոչ պակաս, քան 140x89x110 մմ: Խողովակի հատվածը պատրաստված է պրոֆիլային խողովակից՝ առնվազն 60x60 մմ չափսերով, առնվազն 2 մմ պատի հաստությամբ: Խողովակի հատվածի երկարությունը առնվազն 125 մմ է: Խողովակը կողային երեսներին ունի անցքեր: Կապուղին պատրաստված է մետաղյա թիթեղից՝ առնվազն 4 մմ հաստությամբ և իրենից ներկայացնում է U-աձև պրոֆիլ՝ առնվազն 105x38x50 մմ չափսերով։ Կռացած հենաձողները մի կողմից ունեն առնվազն 34 մմ տրամագծով անցք: Առանցքները պատրաստված են առնվազն 34 մմ տրամագծով խողովակից և առնվազն 5 մմ պատի հաստությամբ: Խողովակը երկու ծայրերում ունի ակոսներ առնվազն 23 մմ երկարությամբ մինչև առնվազն 32,8 մմ տրամագծով: Այս սղարանը ունի եռակցված առանցք, որի երկարությունը առնվազն 89 մմ է:Միացնող ձողը եռակցված կառույց է, որը պատրաստված է ալիքից և երկու առանցքից, չափսերը ոչ պակաս, քան 380x185x70 մմ: Կապուղին պատրաստված է մետաղյա թիթեղից՝ առնվազն 2,5 մմ հաստությամբ, առնվազն 380x47x70 մմ չափսերով։ Կապուղին ունի U-աձև պրոֆիլի ձև, թեքված հենաձողներում կան անցքեր առնվազն 34 մմ տրամագծով, ալիքի եզրից առնվազն 25 մմ հեռավորության վրա, երկու կողմից: Առանցքները պատրաստված են առնվազն 34 մմ տրամագծով խողովակից և առնվազն 5 մմ պատի հաստությամբ: Խողովակը երկու ծայրերում ունի ակոսներ առնվազն 23 մմ երկարությամբ մինչև առնվազն 32,8 մմ տրամագծով: Այս միացնող գավազանն ունի երկու եռակցված առանցք՝ համապատասխանաբար առնվազն 115 և 185 մմ երկարությամբ: Առանցքները գտնվում են առանցքների միջև առնվազն 330 մմ հեռավորության վրա։Կողային ամրակները ունեն առնվազն 64x28x122 մմ չափսեր ,իրենից ներկայացնում է թիթեղից պատրաստված ծակ՝ առնվազն 4 մմ հաստությամբ, առնվազն 64x122 մմ չափսերով։ Վերին մասում առնվազն 46 մմ տրամագծով անցք կա տրամագիծը 62 մմ է։ Առանցքի ամրացման անցքը ունի առնվազն 32,8 մմ տրամագիծ, իսկ անցքի խորությունը առնվազն 22 մմ է: Առանցքակալի նստատեղի տրամագիծը առնվազն 46 մմ ։ Ձողերը 3 մմ հաստությամբ մետաղյա թիթեղ է չափերը ոչ պակաս, քան 70x50x1219 մմ: Կռացած մասերի  համար կողմերն ունեն թեքություններ պրոֆիլի ներսում առնվազն 6 մմ հեռավորության վրա՝ </w:t>
            </w:r>
            <w:r w:rsidRPr="000D2E05">
              <w:rPr>
                <w:rFonts w:ascii="GHEA Grapalat" w:hAnsi="GHEA Grapalat" w:cs="Calibri"/>
                <w:sz w:val="16"/>
                <w:szCs w:val="16"/>
                <w:lang w:val="hy-AM"/>
              </w:rPr>
              <w:lastRenderedPageBreak/>
              <w:t>առնվազն 70 աստիճանի անկյան տակ: Ձողերը  ունեն 6,3 մմ տրամագծով 12 անցք, մեկ մասի վրա 6 անցք, որը գտնվում է ձողի երկու կողմերում:Անկերային պտուտակները  առնվազն 12 մմ տրամագծով պողպատե շրջանակից պատրաստված արտադրանք է, 60 մմ երկարությամբ պարուրակային մասով ռնվազն 300 մմ չափսերով և առնվազն 50 մմ թեքված մասով թեքված վիճակում գտնվող խարիսխի պտուտակ: Խարիսխի պտուտակի ճկման շառավիղը առնվազն 18 մմ է: M12 պտուտակը գտնվում է պտուտակի երկար հատվածի վերևում:</w:t>
            </w:r>
            <w:r w:rsidR="000F5F6A">
              <w:rPr>
                <w:rFonts w:ascii="GHEA Grapalat" w:hAnsi="GHEA Grapalat" w:cs="Calibri"/>
                <w:sz w:val="16"/>
                <w:szCs w:val="16"/>
                <w:lang w:val="hy-AM"/>
              </w:rPr>
              <w:t xml:space="preserve"> </w:t>
            </w:r>
            <w:r w:rsidRPr="000D2E05">
              <w:rPr>
                <w:rFonts w:ascii="GHEA Grapalat" w:hAnsi="GHEA Grapalat" w:cs="Calibri"/>
                <w:sz w:val="16"/>
                <w:szCs w:val="16"/>
                <w:lang w:val="hy-AM"/>
              </w:rPr>
              <w:t xml:space="preserve">Տրվում է մեկ տարվա երաշխիք: </w:t>
            </w:r>
            <w:r w:rsidR="00871557" w:rsidRPr="00871557">
              <w:rPr>
                <w:rFonts w:ascii="GHEA Grapalat" w:hAnsi="GHEA Grapalat" w:cs="Calibri"/>
                <w:sz w:val="16"/>
                <w:szCs w:val="16"/>
                <w:lang w:val="hy-AM"/>
              </w:rPr>
              <w:t xml:space="preserve">Տեխնիկական բնութագրին կից առաջարկվում է նկար: </w:t>
            </w:r>
            <w:r w:rsidRPr="000D2E05">
              <w:rPr>
                <w:rFonts w:ascii="GHEA Grapalat" w:hAnsi="GHEA Grapalat" w:cs="Calibri"/>
                <w:sz w:val="16"/>
                <w:szCs w:val="16"/>
                <w:lang w:val="hy-AM"/>
              </w:rPr>
              <w:t>Տեղադրումն իրականացվում է մատակարարի կողմից: Աշխատանքը սկսելուց առաջ պետք է ներկայացվեն արտադրողի բնօրինակ կնիքով անվտանգության և համապատասխանության հավաստագրերը:</w:t>
            </w:r>
          </w:p>
        </w:tc>
        <w:tc>
          <w:tcPr>
            <w:tcW w:w="585" w:type="dxa"/>
            <w:noWrap/>
            <w:vAlign w:val="center"/>
          </w:tcPr>
          <w:p w14:paraId="10568E64" w14:textId="225A504B" w:rsidR="003859C2" w:rsidRPr="0074188F" w:rsidRDefault="003859C2" w:rsidP="003859C2">
            <w:pPr>
              <w:jc w:val="center"/>
              <w:rPr>
                <w:rFonts w:ascii="GHEA Grapalat" w:hAnsi="GHEA Grapalat" w:cs="Calibri"/>
                <w:b/>
                <w:bCs/>
                <w:i/>
                <w:iCs/>
                <w:color w:val="000000"/>
                <w:sz w:val="16"/>
                <w:szCs w:val="16"/>
              </w:rPr>
            </w:pPr>
            <w:proofErr w:type="spellStart"/>
            <w:r w:rsidRPr="00976A32">
              <w:rPr>
                <w:rFonts w:ascii="GHEA Grapalat" w:hAnsi="GHEA Grapalat" w:cs="Calibri"/>
                <w:b/>
                <w:bCs/>
                <w:i/>
                <w:iCs/>
                <w:color w:val="000000"/>
                <w:sz w:val="16"/>
                <w:szCs w:val="16"/>
              </w:rPr>
              <w:lastRenderedPageBreak/>
              <w:t>հատ</w:t>
            </w:r>
            <w:proofErr w:type="spellEnd"/>
          </w:p>
        </w:tc>
        <w:tc>
          <w:tcPr>
            <w:tcW w:w="1000" w:type="dxa"/>
            <w:vAlign w:val="center"/>
          </w:tcPr>
          <w:p w14:paraId="63A154A3" w14:textId="77777777" w:rsidR="003859C2" w:rsidRPr="0074188F" w:rsidRDefault="003859C2" w:rsidP="003859C2">
            <w:pPr>
              <w:jc w:val="center"/>
              <w:rPr>
                <w:rFonts w:ascii="GHEA Grapalat" w:hAnsi="GHEA Grapalat" w:cs="Calibri"/>
                <w:b/>
                <w:bCs/>
                <w:i/>
                <w:iCs/>
                <w:color w:val="000000"/>
                <w:sz w:val="16"/>
                <w:szCs w:val="16"/>
              </w:rPr>
            </w:pPr>
          </w:p>
        </w:tc>
        <w:tc>
          <w:tcPr>
            <w:tcW w:w="1260" w:type="dxa"/>
            <w:vAlign w:val="center"/>
          </w:tcPr>
          <w:p w14:paraId="3F38E7E7" w14:textId="77777777" w:rsidR="003859C2" w:rsidRPr="0074188F" w:rsidRDefault="003859C2" w:rsidP="003859C2">
            <w:pPr>
              <w:jc w:val="center"/>
              <w:rPr>
                <w:rFonts w:ascii="GHEA Grapalat" w:hAnsi="GHEA Grapalat" w:cs="Calibri"/>
                <w:b/>
                <w:bCs/>
                <w:i/>
                <w:iCs/>
                <w:color w:val="000000"/>
                <w:sz w:val="16"/>
                <w:szCs w:val="16"/>
              </w:rPr>
            </w:pPr>
          </w:p>
        </w:tc>
        <w:tc>
          <w:tcPr>
            <w:tcW w:w="1170" w:type="dxa"/>
            <w:vAlign w:val="center"/>
          </w:tcPr>
          <w:p w14:paraId="052557F9" w14:textId="395C098A" w:rsidR="003859C2" w:rsidRPr="0074188F" w:rsidRDefault="003859C2" w:rsidP="003859C2">
            <w:pPr>
              <w:jc w:val="center"/>
              <w:rPr>
                <w:rFonts w:ascii="GHEA Grapalat" w:hAnsi="GHEA Grapalat" w:cs="Calibri"/>
                <w:b/>
                <w:bCs/>
                <w:i/>
                <w:iCs/>
                <w:color w:val="000000"/>
                <w:sz w:val="16"/>
                <w:szCs w:val="16"/>
              </w:rPr>
            </w:pPr>
            <w:r>
              <w:rPr>
                <w:rFonts w:ascii="GHEA Grapalat" w:hAnsi="GHEA Grapalat" w:cs="Calibri"/>
                <w:b/>
                <w:bCs/>
                <w:i/>
                <w:iCs/>
                <w:color w:val="000000"/>
                <w:sz w:val="16"/>
                <w:szCs w:val="16"/>
              </w:rPr>
              <w:t>1</w:t>
            </w:r>
          </w:p>
        </w:tc>
        <w:tc>
          <w:tcPr>
            <w:tcW w:w="1710" w:type="dxa"/>
            <w:vAlign w:val="center"/>
          </w:tcPr>
          <w:p w14:paraId="04AC90C6" w14:textId="441B0192" w:rsidR="003859C2" w:rsidRPr="0074188F" w:rsidRDefault="003859C2" w:rsidP="003859C2">
            <w:pPr>
              <w:jc w:val="center"/>
              <w:rPr>
                <w:rFonts w:ascii="GHEA Grapalat" w:hAnsi="GHEA Grapalat" w:cs="Calibri"/>
                <w:b/>
                <w:bCs/>
                <w:i/>
                <w:iCs/>
                <w:color w:val="000000"/>
                <w:sz w:val="16"/>
                <w:szCs w:val="16"/>
              </w:rPr>
            </w:pPr>
            <w:r w:rsidRPr="0074188F">
              <w:rPr>
                <w:rFonts w:ascii="GHEA Grapalat" w:hAnsi="GHEA Grapalat" w:cs="Calibri"/>
                <w:b/>
                <w:bCs/>
                <w:i/>
                <w:iCs/>
                <w:color w:val="000000"/>
                <w:sz w:val="16"/>
                <w:szCs w:val="16"/>
              </w:rPr>
              <w:t xml:space="preserve">Ք. </w:t>
            </w:r>
            <w:proofErr w:type="spellStart"/>
            <w:r w:rsidRPr="0074188F">
              <w:rPr>
                <w:rFonts w:ascii="GHEA Grapalat" w:hAnsi="GHEA Grapalat" w:cs="Calibri"/>
                <w:b/>
                <w:bCs/>
                <w:i/>
                <w:iCs/>
                <w:color w:val="000000"/>
                <w:sz w:val="16"/>
                <w:szCs w:val="16"/>
              </w:rPr>
              <w:t>Երևան</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Քանաքեռ-Զեյթուն</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վարչական</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շրջան</w:t>
            </w:r>
            <w:proofErr w:type="spellEnd"/>
            <w:r w:rsidRPr="0074188F">
              <w:rPr>
                <w:rFonts w:ascii="GHEA Grapalat" w:hAnsi="GHEA Grapalat" w:cs="Calibri"/>
                <w:b/>
                <w:bCs/>
                <w:i/>
                <w:iCs/>
                <w:color w:val="000000"/>
                <w:sz w:val="16"/>
                <w:szCs w:val="16"/>
              </w:rPr>
              <w:t xml:space="preserve">, Դ. </w:t>
            </w:r>
            <w:proofErr w:type="spellStart"/>
            <w:r w:rsidRPr="0074188F">
              <w:rPr>
                <w:rFonts w:ascii="GHEA Grapalat" w:hAnsi="GHEA Grapalat" w:cs="Calibri"/>
                <w:b/>
                <w:bCs/>
                <w:i/>
                <w:iCs/>
                <w:color w:val="000000"/>
                <w:sz w:val="16"/>
                <w:szCs w:val="16"/>
              </w:rPr>
              <w:t>Անհաղթ</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պուրակ</w:t>
            </w:r>
            <w:proofErr w:type="spellEnd"/>
            <w:r w:rsidRPr="0074188F">
              <w:rPr>
                <w:rFonts w:ascii="GHEA Grapalat" w:hAnsi="GHEA Grapalat" w:cs="Calibri"/>
                <w:b/>
                <w:bCs/>
                <w:i/>
                <w:iCs/>
                <w:color w:val="000000"/>
                <w:sz w:val="16"/>
                <w:szCs w:val="16"/>
              </w:rPr>
              <w:t xml:space="preserve"> </w:t>
            </w:r>
          </w:p>
        </w:tc>
        <w:tc>
          <w:tcPr>
            <w:tcW w:w="2070" w:type="dxa"/>
            <w:vAlign w:val="center"/>
          </w:tcPr>
          <w:p w14:paraId="6B3AC0F0" w14:textId="5B1806B8" w:rsidR="003859C2" w:rsidRPr="0074188F" w:rsidRDefault="003859C2" w:rsidP="003859C2">
            <w:pPr>
              <w:jc w:val="center"/>
              <w:rPr>
                <w:rFonts w:ascii="GHEA Grapalat" w:hAnsi="GHEA Grapalat" w:cs="Calibri"/>
                <w:b/>
                <w:bCs/>
                <w:i/>
                <w:iCs/>
                <w:color w:val="000000"/>
                <w:sz w:val="16"/>
                <w:szCs w:val="16"/>
              </w:rPr>
            </w:pPr>
            <w:proofErr w:type="spellStart"/>
            <w:r w:rsidRPr="0074188F">
              <w:rPr>
                <w:rFonts w:ascii="GHEA Grapalat" w:hAnsi="GHEA Grapalat" w:cs="Calibri"/>
                <w:b/>
                <w:bCs/>
                <w:i/>
                <w:iCs/>
                <w:color w:val="000000"/>
                <w:sz w:val="16"/>
                <w:szCs w:val="16"/>
              </w:rPr>
              <w:t>Ֆինանսական</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միջոցներ</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նախատեսվելու</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դեպքում</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պայմանգրի</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համաձայնագրի</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օրենքով</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սահմանված</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կարգով</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ուժի</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մեջ</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մտնելու</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օրվանից</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մինչև</w:t>
            </w:r>
            <w:proofErr w:type="spellEnd"/>
            <w:r w:rsidRPr="0074188F">
              <w:rPr>
                <w:rFonts w:ascii="GHEA Grapalat" w:hAnsi="GHEA Grapalat" w:cs="Calibri"/>
                <w:b/>
                <w:bCs/>
                <w:i/>
                <w:iCs/>
                <w:color w:val="000000"/>
                <w:sz w:val="16"/>
                <w:szCs w:val="16"/>
              </w:rPr>
              <w:t xml:space="preserve"> 80-րդ </w:t>
            </w:r>
            <w:proofErr w:type="spellStart"/>
            <w:r w:rsidRPr="0074188F">
              <w:rPr>
                <w:rFonts w:ascii="GHEA Grapalat" w:hAnsi="GHEA Grapalat" w:cs="Calibri"/>
                <w:b/>
                <w:bCs/>
                <w:i/>
                <w:iCs/>
                <w:color w:val="000000"/>
                <w:sz w:val="16"/>
                <w:szCs w:val="16"/>
              </w:rPr>
              <w:t>օրացուցային</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օրը</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ներառյալ</w:t>
            </w:r>
            <w:proofErr w:type="spellEnd"/>
          </w:p>
        </w:tc>
      </w:tr>
      <w:tr w:rsidR="00330788" w:rsidRPr="00D93F98" w14:paraId="267B1A3A" w14:textId="77777777" w:rsidTr="003859C2">
        <w:trPr>
          <w:trHeight w:val="354"/>
        </w:trPr>
        <w:tc>
          <w:tcPr>
            <w:tcW w:w="555" w:type="dxa"/>
            <w:shd w:val="clear" w:color="000000" w:fill="FFFFFF"/>
            <w:vAlign w:val="center"/>
          </w:tcPr>
          <w:p w14:paraId="303E72A3" w14:textId="4F16DD63" w:rsidR="003859C2" w:rsidRPr="0074188F" w:rsidRDefault="003859C2" w:rsidP="003859C2">
            <w:pPr>
              <w:jc w:val="center"/>
              <w:rPr>
                <w:rFonts w:ascii="GHEA Grapalat" w:hAnsi="GHEA Grapalat" w:cs="Calibri"/>
                <w:color w:val="000000"/>
                <w:sz w:val="16"/>
                <w:szCs w:val="16"/>
              </w:rPr>
            </w:pPr>
            <w:r>
              <w:rPr>
                <w:rFonts w:ascii="GHEA Grapalat" w:hAnsi="GHEA Grapalat" w:cs="Calibri"/>
                <w:color w:val="000000"/>
                <w:sz w:val="16"/>
                <w:szCs w:val="16"/>
              </w:rPr>
              <w:lastRenderedPageBreak/>
              <w:t>5</w:t>
            </w:r>
          </w:p>
        </w:tc>
        <w:tc>
          <w:tcPr>
            <w:tcW w:w="1357" w:type="dxa"/>
            <w:vAlign w:val="center"/>
          </w:tcPr>
          <w:p w14:paraId="66C0A404" w14:textId="6B204CEE" w:rsidR="003859C2" w:rsidRPr="000D2E05" w:rsidRDefault="003859C2" w:rsidP="003859C2">
            <w:pPr>
              <w:jc w:val="center"/>
              <w:rPr>
                <w:rFonts w:ascii="GHEA Grapalat" w:hAnsi="GHEA Grapalat"/>
                <w:sz w:val="16"/>
                <w:szCs w:val="16"/>
              </w:rPr>
            </w:pPr>
            <w:r w:rsidRPr="000D2E05">
              <w:rPr>
                <w:rFonts w:ascii="GHEA Grapalat" w:hAnsi="GHEA Grapalat"/>
                <w:sz w:val="16"/>
                <w:szCs w:val="16"/>
              </w:rPr>
              <w:t>37431290/506</w:t>
            </w:r>
          </w:p>
        </w:tc>
        <w:tc>
          <w:tcPr>
            <w:tcW w:w="1212" w:type="dxa"/>
            <w:vAlign w:val="center"/>
          </w:tcPr>
          <w:p w14:paraId="07610E44" w14:textId="51344637" w:rsidR="003859C2" w:rsidRPr="000D2E05" w:rsidRDefault="003859C2" w:rsidP="003859C2">
            <w:pPr>
              <w:jc w:val="center"/>
              <w:rPr>
                <w:rFonts w:ascii="GHEA Grapalat" w:hAnsi="GHEA Grapalat" w:cs="Calibri"/>
                <w:sz w:val="16"/>
                <w:szCs w:val="16"/>
              </w:rPr>
            </w:pPr>
            <w:proofErr w:type="spellStart"/>
            <w:r w:rsidRPr="000D2E05">
              <w:rPr>
                <w:rFonts w:ascii="GHEA Grapalat" w:hAnsi="GHEA Grapalat"/>
                <w:bCs/>
                <w:iCs/>
                <w:sz w:val="16"/>
                <w:szCs w:val="16"/>
              </w:rPr>
              <w:t>Մարզասարք</w:t>
            </w:r>
            <w:proofErr w:type="spellEnd"/>
            <w:r w:rsidRPr="000D2E05">
              <w:rPr>
                <w:rFonts w:ascii="GHEA Grapalat" w:hAnsi="GHEA Grapalat"/>
                <w:bCs/>
                <w:iCs/>
                <w:sz w:val="16"/>
                <w:szCs w:val="16"/>
              </w:rPr>
              <w:t xml:space="preserve"> </w:t>
            </w:r>
            <w:proofErr w:type="spellStart"/>
            <w:r w:rsidRPr="000D2E05">
              <w:rPr>
                <w:rFonts w:ascii="GHEA Grapalat" w:hAnsi="GHEA Grapalat"/>
                <w:bCs/>
                <w:iCs/>
                <w:sz w:val="16"/>
                <w:szCs w:val="16"/>
              </w:rPr>
              <w:t>Կրկնակի</w:t>
            </w:r>
            <w:proofErr w:type="spellEnd"/>
            <w:r w:rsidRPr="000D2E05">
              <w:rPr>
                <w:rFonts w:ascii="GHEA Grapalat" w:hAnsi="GHEA Grapalat"/>
                <w:bCs/>
                <w:iCs/>
                <w:sz w:val="16"/>
                <w:szCs w:val="16"/>
              </w:rPr>
              <w:t xml:space="preserve"> </w:t>
            </w:r>
            <w:proofErr w:type="spellStart"/>
            <w:r w:rsidRPr="000D2E05">
              <w:rPr>
                <w:rFonts w:ascii="GHEA Grapalat" w:hAnsi="GHEA Grapalat"/>
                <w:bCs/>
                <w:iCs/>
                <w:sz w:val="16"/>
                <w:szCs w:val="16"/>
              </w:rPr>
              <w:t>դահուկներ</w:t>
            </w:r>
            <w:proofErr w:type="spellEnd"/>
            <w:r w:rsidRPr="000D2E05">
              <w:rPr>
                <w:rFonts w:ascii="GHEA Grapalat" w:hAnsi="GHEA Grapalat"/>
                <w:sz w:val="16"/>
                <w:szCs w:val="16"/>
                <w:lang w:val="hy-AM"/>
              </w:rPr>
              <w:t xml:space="preserve"> </w:t>
            </w:r>
          </w:p>
        </w:tc>
        <w:tc>
          <w:tcPr>
            <w:tcW w:w="4651" w:type="dxa"/>
            <w:vAlign w:val="center"/>
          </w:tcPr>
          <w:p w14:paraId="5D767A47" w14:textId="5EDF6FD4" w:rsidR="003859C2" w:rsidRPr="000D2E05" w:rsidRDefault="003859C2" w:rsidP="003859C2">
            <w:pPr>
              <w:tabs>
                <w:tab w:val="left" w:pos="342"/>
              </w:tabs>
              <w:contextualSpacing/>
              <w:rPr>
                <w:rFonts w:ascii="GHEA Grapalat" w:hAnsi="GHEA Grapalat" w:cs="Calibri"/>
                <w:sz w:val="16"/>
                <w:szCs w:val="16"/>
                <w:lang w:val="hy-AM"/>
              </w:rPr>
            </w:pPr>
            <w:r w:rsidRPr="000D2E05">
              <w:rPr>
                <w:rFonts w:ascii="GHEA Grapalat" w:hAnsi="GHEA Grapalat" w:cs="Calibri"/>
                <w:sz w:val="16"/>
                <w:szCs w:val="16"/>
                <w:lang w:val="hy-AM"/>
              </w:rPr>
              <w:t xml:space="preserve">Չափերը՝ </w:t>
            </w:r>
            <w:r w:rsidRPr="000D2E05">
              <w:rPr>
                <w:rFonts w:ascii="GHEA Grapalat" w:hAnsi="GHEA Grapalat" w:cs="Calibri"/>
                <w:sz w:val="16"/>
                <w:szCs w:val="16"/>
              </w:rPr>
              <w:t xml:space="preserve"> </w:t>
            </w:r>
            <w:r w:rsidRPr="000D2E05">
              <w:rPr>
                <w:rFonts w:ascii="GHEA Grapalat" w:hAnsi="GHEA Grapalat" w:cs="Calibri"/>
                <w:sz w:val="16"/>
                <w:szCs w:val="16"/>
                <w:lang w:val="hy-AM"/>
              </w:rPr>
              <w:t>±20 մմ</w:t>
            </w:r>
            <w:r w:rsidRPr="000D2E05">
              <w:rPr>
                <w:rFonts w:ascii="GHEA Grapalat" w:hAnsi="GHEA Grapalat" w:cs="Calibri"/>
                <w:sz w:val="16"/>
                <w:szCs w:val="16"/>
              </w:rPr>
              <w:t xml:space="preserve"> -  </w:t>
            </w:r>
            <w:r w:rsidRPr="000D2E05">
              <w:rPr>
                <w:rFonts w:ascii="GHEA Grapalat" w:hAnsi="GHEA Grapalat" w:cs="Calibri"/>
                <w:sz w:val="16"/>
                <w:szCs w:val="16"/>
                <w:lang w:val="hy-AM"/>
              </w:rPr>
              <w:t xml:space="preserve">1420x603x1522 մմ։ </w:t>
            </w:r>
          </w:p>
          <w:p w14:paraId="253DEEE1" w14:textId="77777777" w:rsidR="003859C2" w:rsidRPr="000D2E05" w:rsidRDefault="003859C2" w:rsidP="003859C2">
            <w:pPr>
              <w:tabs>
                <w:tab w:val="left" w:pos="342"/>
              </w:tabs>
              <w:contextualSpacing/>
              <w:rPr>
                <w:rFonts w:ascii="GHEA Grapalat" w:hAnsi="GHEA Grapalat" w:cs="Calibri"/>
                <w:sz w:val="16"/>
                <w:szCs w:val="16"/>
                <w:lang w:val="hy-AM"/>
              </w:rPr>
            </w:pPr>
            <w:r w:rsidRPr="000D2E05">
              <w:rPr>
                <w:rFonts w:ascii="GHEA Grapalat" w:hAnsi="GHEA Grapalat" w:cs="Calibri"/>
                <w:sz w:val="16"/>
                <w:szCs w:val="16"/>
                <w:lang w:val="hy-AM"/>
              </w:rPr>
              <w:t xml:space="preserve">Բակային մարզասարքը պետք է լինի ամուր կառուցվածք, որն ապահովում բացօթյա տարածքում անվտանգ  սպորտի զբաղվելու հնարավորություն:Կառուցվածքը պետք է լինի բարձր հակահարվածային և հակատատանումային: Հագուստի և մարմնի մասերի վնասվածքներից խուսափելու համար մարզասարքը պետք է նախագծված և արտադրված լինի ГОСТ Р 57538-2017-ի պահանջներին համապատասխան: Մարզասարքը անկերային բոլտերով(պտուտակներով)  պետք է ամրանա բետոնապատ տարածքին, բոլոր բոլտերը(պտուտակները)   անվտանգության տեսանկյունից ելնելով պետք է փակվեն պլաստիկե փականներով: Մարզասարքը պետք է լինի հակավանդալային: Կառուցվածքում օգտագործվող խողովակների դուրս ցցված և հասանելի ծայրերը, եթե այդպիսիք կան, պետք է փակվեն պլաստիկ հակավանդալային խցաններով:Կառույցի բոլոր մետաղական մասերը պետք է ներկված լինեն պոլիմերային փոշու էմալով, ինչը կանխում է մետաղի կոռոզիան։ Անկերային բոլտերը(պտուտակները)  պետք է լինեն ցինկապատ:Մարզասարքը պետք է հագեցած լինի տեղեկատվական ցուցանակով, որը պետք է պարունակի տեղեկատվություն արտադրողի, արտադրության ամսվա և տարվա, արտադրանքի նշանակման, մարզվողի  տարիքային, քաշային և հասակի սահմանափակումների մասին:իմուլյատորի հենաձողը հարթակից, թերթի մարմնից բաղկացած կառուցվածք է։ Ամբողջ մարմինը փոխկապակցված է  պողպատե 6x12 գամերով: Հիմքը պատրաստված է 4 մմ հաստությամբ պողպատե թիթեղից;Հիմքի  չափերը ծռվելուց հետո առնվազն 681x260 մմ –ից ոչ պակաս են : Հիմքի վրա կան անցքեր 617x200 (±20մմ) հեռավորության վրա: Առջևի վերին մակերեսի վրա անցքեր են արվում 32(±10 մմ) տրամագծով, ստորին մակերևույթի վրա՝  17(±7 մմ) տրամագծով:Հիմքի ընդհանուր բարձրությունը 123 մմ-ից ոչ պակաս է, որը բաղկացած է 40 մմ ընդհանուր հարթակից և որոշակի </w:t>
            </w:r>
            <w:r w:rsidRPr="000D2E05">
              <w:rPr>
                <w:rFonts w:ascii="GHEA Grapalat" w:hAnsi="GHEA Grapalat" w:cs="Calibri"/>
                <w:sz w:val="16"/>
                <w:szCs w:val="16"/>
                <w:lang w:val="hy-AM"/>
              </w:rPr>
              <w:lastRenderedPageBreak/>
              <w:t xml:space="preserve">կոնֆիգուրացիայի չորս կողերից։Կողմնայինհատվածներն  ունեն 10 մմ անցք՝ մարմնի հարթակին միանալու համար։Հիմքին ամրացված է պատյան, որը բաղկացած է երկու կիսասյուներից, կողային պատերից, ծածկույթից և կանգառներով լիսեռներից։ Կողմերը և պատերը պատրաստված են մետաղյա թիթեղից՝ առնվազն 2,5 մմ հաստությամբ։Առանցքակալների պատյանները եռակցվում են կիսասյուներին՝ պատրաստված առնվազն 2,5 մմ հաստությամբ մետաղական թիթեղից։ Կիսադարակները թեքված մաս են, ընդհանուր չափերը կռելուց հետո առնվազն 440x20x979 մմ են:Վերին մասի կիսյուների անցքերի կենտրոններում միմյանցից առնվազն 225 մմ տրամագծով երկու անցք կա, որոնք անհրաժեշտ են կրող պատյանները եռակցելու համար: Առանցքակալի պատյանը պատրաստված է առնվազն 2 մմ հաստությամբ մետաղյա թիթեղից, ունի նստատեղի մակերես՝ առնվազն 55 մմ տրամագծով և առնվազն 15 մմ լայնությամբ:Նստատեղերում տեղադրված են լիսեռներ՝ ամրացված սահմանափակիչներով։Լիսեռը պատրաստված է առնվազն 38 մմ տրամագծով և առնվազն 332 մմ երկարությամբ շրջանագծից:Առնվազն 4 մմ հաստությամբ թերթիկից լիսեռին եռակցվում են երկու , որոնք ունեն առնվազն 53x136 մմ չափսեր, իսկ վերին մասում՝ առնվազն 38 մմ տրամագծով անցք: Կցորդները եռակցվում են առանցքին կենտրոնական մասում միմյանցից առնվազն 52 մմ հեռավորության վրա: Առնվազն 4 մմ հաստությամբ և առնվազն 75x94 մմ չափսերով թիթեղից պատրաստված երկու մետաղական թիթեղներ եռակցվում են ։Լիսեռի ընդհանուր չափերը առնվազն 332x53x136 մմ են:Կողային պատերի միջև ամրացված են սահմանափակումներ: Սահմանափակիչը պատրաստված է առնվազն 4 մմ հաստությամբ թերթիկից և իրենից ներկայացնում է բաց տուփաձև կառուցվածք։ Չափերը ծռելուց հետո ոչ պակաս, քան 94x59x34 մմ: Ընդհանուր առմամբ տեղադրվում են առնվազն 4 սահմանափակիչներ, որոնց վրա ամրացված է ռետինե բուֆեր։ Ռետինե բուֆերն ունի առնվազն 80x40x16 մմ չափսեր, ունի առնվազն 9 մմ տրամագծով երկու անցք, առնվազն 28 մմ միջառանցքային հեռավորության վրա: Ծառայում է ցնցումները կլանելուն։Բռնակները ամրացնելու համար ակնոցները ամրացվում են լիսեռներին դրսից,առնվազն 60 մմ տրամագծով և առնվազն 111 մմ երկարությամբ խողովակից եռակցված կառույց , որի պատի հաստությունը առնվազն 8 մմ է: Խողովակին եռակցվում է առնվազն 8 մմ հաստությամբ թերթիկից պատրաստված եզր, առնվազն 79x80 մմ չափսերով, առնվազն 57 մմ անցքով: Հավաքված խողովակի  ընդհանուր չափերը 79x80x112 մմ-ից ոչ պակաս են: Ակնոցները ամրացվում են լիսեռների վրա, երկուսը առանցքակալներով, երկուսը եռակցման միջոցով:Հիմնասյունի վրա ամրացված է առնվազն 2,5 մմ հաստությամբ մետաղական թերթիկից պատրաստված շշի համար նաղատեսված հիմք, թեքված մաս է՝ օվալաձև անցքով, որի  չափսերը 90x90x144 մմ-ից ոչ </w:t>
            </w:r>
            <w:r w:rsidRPr="000D2E05">
              <w:rPr>
                <w:rFonts w:ascii="GHEA Grapalat" w:hAnsi="GHEA Grapalat" w:cs="Calibri"/>
                <w:sz w:val="16"/>
                <w:szCs w:val="16"/>
                <w:lang w:val="hy-AM"/>
              </w:rPr>
              <w:lastRenderedPageBreak/>
              <w:t>պակաս են։Հիմքի  ընդհանուր չափերը առնվազն 680x360x1020 մմ են:Ոտքի հենարանը առնվազն 60x40 մմ չափսերով և առնվազն 2 մմ պատի հաստությամբ խողովակից պատրաստված կառուցվածք է, խողովակի երկարությունը առնվազն 1350 մմ է: Առնվազն 28 մմ տրամագծով անցքերը գտնվում են միմյանցից առնվազն 225 մմ հեռավորության վրա և ծայրից առնվազն 567 մմ հեռավորության վրա: Այս անցքերի կողքերում կան չորս անցքերի խմբեր՝ առնվազն 6,3 մմ տրամագծով, առնվազն 64 մմ երկարությամբ և 26 մմ բարձրությամբ միջառանցքային հեռավորությամբ: Խողովակի վերևում եռակցված են առնվազն 4 մմ հաստությամբ երկու թիթեղներ, թիթեղների չափերը առնվազն 120x40 մմ են, առնվազն 9 մմ տրամագծով արված անցքերով: Թիթեղները տեղադրված են խողովակի երկայնքով, ծայրից առնվազն 40 մմ և երկու թիթեղների միջև առնվազն 160 մմ հեռավորության վրա: Երկու ծայրից սիմետրիկորեն եռակցվել են 4 թիթեղներ։Վերևում գտնվող թիթեղներին ամրացված են ոտքերի հենարանները:Ոտքի հենարանը պետք է պատրաստված լինի պլաստմասից, դիզայնը կլորացված անկյուններով ուղղանկյունի է, անկյուններում կլորացման շառավիղը առնվազն 35 մմ է: Հենարանի չափերը առնվազն 380x150 մմ են, առնվազն 35 մմ բարձրությամբ: Հենարանը ունի կողքեր, որոնք թույլ չեն տալիս ոտքերը սահել, կողքերի բարձրությունը առնվազն 10 մմ է, կողքերը պատրաստված են 3 եզրով, մի ծայրը կողքից ազատ է, ունի առնվազն 130 մմ երկարությամբ բացվածք։ Հենարանի առջևի մակերեսը ունի 0,5 մմ բարձրության վրա դուրս ցցված հատուկ նախշ, որը թույլ է տալիս սիմուլյատորի վրա օգտագործողի համար կայուն դիրք ապահովել: Հենարան ամրացված է M8 պտուտակներով, որոնք ներկառուցված են հենարանի դիզայնի մեջ , ձուլման միջոցով։ Գտնվում են 90 և 200 մմ կենտրոնական հեռավորության վրա, համապատասխանաբար, հենարանի լայնությամբ և երկարությամբ: Հենարանի հակառակ կողմում կան 3 մմ հաստությամբ ամրացնող կողիկներ:Հավաքված ոտնատեղին ամրացվում են կրող պատյաններ, որոնք առնվազն 2 մմ հաստությամբ և առնվազն 80x60x23 մմ չափսերով մետաղական թիթեղից պատրաստված մաս են։ Առանցքակալի պատյան միջին մասում կա առանցքակալը տեղադրելու համար արտամղված խորշ, որն ունի առնվազն 47 մմ տրամագծով: Առանցքային հավաքույթը տեղադրվում է առանցքակալների պատյանի անցքի և հենց առանցքակալների վրա:</w:t>
            </w:r>
          </w:p>
          <w:p w14:paraId="5401F598" w14:textId="77777777" w:rsidR="003859C2" w:rsidRPr="000D2E05" w:rsidRDefault="003859C2" w:rsidP="003859C2">
            <w:pPr>
              <w:tabs>
                <w:tab w:val="left" w:pos="342"/>
              </w:tabs>
              <w:contextualSpacing/>
              <w:rPr>
                <w:rFonts w:ascii="GHEA Grapalat" w:hAnsi="GHEA Grapalat" w:cs="Calibri"/>
                <w:sz w:val="16"/>
                <w:szCs w:val="16"/>
                <w:lang w:val="hy-AM"/>
              </w:rPr>
            </w:pPr>
            <w:r w:rsidRPr="000D2E05">
              <w:rPr>
                <w:rFonts w:ascii="GHEA Grapalat" w:hAnsi="GHEA Grapalat" w:cs="Calibri"/>
                <w:sz w:val="16"/>
                <w:szCs w:val="16"/>
                <w:lang w:val="hy-AM"/>
              </w:rPr>
              <w:t>Առանցքը պատրաստված է առնվազն 30 մմ տրամագծով և առնվազն 96 մմ երկարությամբ մետաղական շրջանակից: Կցաշուրթը պատրաստված է առնվազն 8 մմ հաստությամբ պողպատե թերթից, որն ունի առնվազն 79x80 մմ չափսեր և առնվազն 26 մմ տրամագծով կենտրոնական անցք:</w:t>
            </w:r>
          </w:p>
          <w:p w14:paraId="6A37A979" w14:textId="77777777" w:rsidR="003859C2" w:rsidRPr="000D2E05" w:rsidRDefault="003859C2" w:rsidP="003859C2">
            <w:pPr>
              <w:tabs>
                <w:tab w:val="left" w:pos="342"/>
              </w:tabs>
              <w:contextualSpacing/>
              <w:rPr>
                <w:rFonts w:ascii="GHEA Grapalat" w:hAnsi="GHEA Grapalat" w:cs="Calibri"/>
                <w:sz w:val="16"/>
                <w:szCs w:val="16"/>
                <w:lang w:val="hy-AM"/>
              </w:rPr>
            </w:pPr>
            <w:r w:rsidRPr="000D2E05">
              <w:rPr>
                <w:rFonts w:ascii="GHEA Grapalat" w:hAnsi="GHEA Grapalat" w:cs="Calibri"/>
                <w:sz w:val="16"/>
                <w:szCs w:val="16"/>
                <w:lang w:val="hy-AM"/>
              </w:rPr>
              <w:t xml:space="preserve">Բռնակը խողովակներից և թիթեղներից պատրաստված եռակցված կառույց է:Բռնակի հիմքը խողովակ է։ </w:t>
            </w:r>
            <w:r w:rsidRPr="000D2E05">
              <w:rPr>
                <w:rFonts w:ascii="GHEA Grapalat" w:hAnsi="GHEA Grapalat" w:cs="Calibri"/>
                <w:sz w:val="16"/>
                <w:szCs w:val="16"/>
                <w:lang w:val="hy-AM"/>
              </w:rPr>
              <w:lastRenderedPageBreak/>
              <w:t>Պատրաստված է առնվազն 42 մմ տրամագիծ և առնվազն 2,8 մմ պատի հաստությամբ և առնվազն 1390 մմ երկարությամբ խողովակից: Խողովակը թեքված է զիգզագի տեսքով, բոլորը թեքվում են 163 աստիճանի անկյան տակ:Բռնակին եռակցված են առնվազն 80x80 մմ չափսերով երկու եզր, որոնք պատրաստված են առնվազն 6 մմ հաստությամբ մետաղական թիթեղից: Կցաշուրթերն ունեն 4 անցք առնվազն 60 մմ միջառանցքային հեռավորության վրա:Կցաշուրթերը եռակցվում են եզրագծի ծայրից մինչև եզրին առնվազն 3,5 և առնվազն 810 մմ հեռավորության վրա:Բռնակի ընդհանուր չափերը առնվազն 1400x110x80 մմ են:Խողովակին, առնվազն 226 մմ երկարությամբ հատվածում, տեղադրվում են մոդայիկ բռնակներ, որոնք պատրաստված են պլաստմասից, բռնակի երկարությունը առնվազն 100 մմ է, բռնակի արտաքին տրամագիծը ելուստների եզրագծի երկայնքով առնվազն: 47 մմ: Բռնակն ունի մոնտաժային անցք՝ առնվազն 40 մմ տրամագծով: Բռնակն ունի առնվազն 0,5 մմ բարձրությամբ ելուստներ, առնվազն 1,5 մմ շառավղով:Խարիսխի պտուտակն պատրաստված է առնվազն 12 մմ տրամագծով պողպատե շրջանակից, 60 մմ երկարությամբ պարուրավոր մասով: Առնվազն 300 մմ չափսերով և առնվազն 50 մմ թեքված մասով։Խարիսխի պտուտակի ճկման շառավիղը առնվազն 18 մմ է: Կիրառվում է M12 պտուտակ։</w:t>
            </w:r>
          </w:p>
          <w:p w14:paraId="316CEDE4" w14:textId="18ED7E70" w:rsidR="00470BBF" w:rsidRPr="000D2E05" w:rsidRDefault="003859C2" w:rsidP="00FE72F5">
            <w:pPr>
              <w:tabs>
                <w:tab w:val="left" w:pos="342"/>
              </w:tabs>
              <w:contextualSpacing/>
              <w:rPr>
                <w:rFonts w:ascii="GHEA Grapalat" w:hAnsi="GHEA Grapalat" w:cs="Calibri"/>
                <w:sz w:val="16"/>
                <w:szCs w:val="16"/>
                <w:lang w:val="hy-AM"/>
              </w:rPr>
            </w:pPr>
            <w:r w:rsidRPr="000D2E05">
              <w:rPr>
                <w:rFonts w:ascii="GHEA Grapalat" w:hAnsi="GHEA Grapalat" w:cs="Calibri"/>
                <w:sz w:val="16"/>
                <w:szCs w:val="16"/>
                <w:lang w:val="hy-AM"/>
              </w:rPr>
              <w:t xml:space="preserve">Տրվում է մեկ տարվա երաշխիք: </w:t>
            </w:r>
            <w:r w:rsidR="00FE72F5" w:rsidRPr="00FE72F5">
              <w:rPr>
                <w:rFonts w:ascii="GHEA Grapalat" w:hAnsi="GHEA Grapalat" w:cs="Calibri"/>
                <w:sz w:val="16"/>
                <w:szCs w:val="16"/>
                <w:lang w:val="hy-AM"/>
              </w:rPr>
              <w:t xml:space="preserve">Տեխնիկական բնութագրին կից առաջարկվում է նկար: </w:t>
            </w:r>
            <w:r w:rsidRPr="000D2E05">
              <w:rPr>
                <w:rFonts w:ascii="GHEA Grapalat" w:hAnsi="GHEA Grapalat" w:cs="Calibri"/>
                <w:sz w:val="16"/>
                <w:szCs w:val="16"/>
                <w:lang w:val="hy-AM"/>
              </w:rPr>
              <w:t>Տեղադրումն իրականացվում է մատակարարի կողմից: Աշխատանքը սկսելուց առաջ պետք է ներկայացվեն արտադրողի բնօրինակ կնիքով անվտանգության և համապատասխանության հավաստագրերը:</w:t>
            </w:r>
          </w:p>
        </w:tc>
        <w:tc>
          <w:tcPr>
            <w:tcW w:w="585" w:type="dxa"/>
            <w:noWrap/>
            <w:vAlign w:val="center"/>
          </w:tcPr>
          <w:p w14:paraId="3AEF1D98" w14:textId="79578C9F" w:rsidR="003859C2" w:rsidRPr="0074188F" w:rsidRDefault="003859C2" w:rsidP="003859C2">
            <w:pPr>
              <w:jc w:val="center"/>
              <w:rPr>
                <w:rFonts w:ascii="GHEA Grapalat" w:hAnsi="GHEA Grapalat" w:cs="Calibri"/>
                <w:b/>
                <w:bCs/>
                <w:i/>
                <w:iCs/>
                <w:color w:val="000000"/>
                <w:sz w:val="16"/>
                <w:szCs w:val="16"/>
              </w:rPr>
            </w:pPr>
            <w:proofErr w:type="spellStart"/>
            <w:r w:rsidRPr="00976A32">
              <w:rPr>
                <w:rFonts w:ascii="GHEA Grapalat" w:hAnsi="GHEA Grapalat" w:cs="Calibri"/>
                <w:b/>
                <w:bCs/>
                <w:i/>
                <w:iCs/>
                <w:color w:val="000000"/>
                <w:sz w:val="16"/>
                <w:szCs w:val="16"/>
              </w:rPr>
              <w:lastRenderedPageBreak/>
              <w:t>հատ</w:t>
            </w:r>
            <w:proofErr w:type="spellEnd"/>
          </w:p>
        </w:tc>
        <w:tc>
          <w:tcPr>
            <w:tcW w:w="1000" w:type="dxa"/>
            <w:vAlign w:val="center"/>
          </w:tcPr>
          <w:p w14:paraId="024F1AED" w14:textId="77777777" w:rsidR="003859C2" w:rsidRPr="0074188F" w:rsidRDefault="003859C2" w:rsidP="003859C2">
            <w:pPr>
              <w:jc w:val="center"/>
              <w:rPr>
                <w:rFonts w:ascii="GHEA Grapalat" w:hAnsi="GHEA Grapalat" w:cs="Calibri"/>
                <w:b/>
                <w:bCs/>
                <w:i/>
                <w:iCs/>
                <w:color w:val="000000"/>
                <w:sz w:val="16"/>
                <w:szCs w:val="16"/>
              </w:rPr>
            </w:pPr>
          </w:p>
        </w:tc>
        <w:tc>
          <w:tcPr>
            <w:tcW w:w="1260" w:type="dxa"/>
            <w:vAlign w:val="center"/>
          </w:tcPr>
          <w:p w14:paraId="2FC8AD3F" w14:textId="77777777" w:rsidR="003859C2" w:rsidRPr="0074188F" w:rsidRDefault="003859C2" w:rsidP="003859C2">
            <w:pPr>
              <w:jc w:val="center"/>
              <w:rPr>
                <w:rFonts w:ascii="GHEA Grapalat" w:hAnsi="GHEA Grapalat" w:cs="Calibri"/>
                <w:b/>
                <w:bCs/>
                <w:i/>
                <w:iCs/>
                <w:color w:val="000000"/>
                <w:sz w:val="16"/>
                <w:szCs w:val="16"/>
              </w:rPr>
            </w:pPr>
          </w:p>
        </w:tc>
        <w:tc>
          <w:tcPr>
            <w:tcW w:w="1170" w:type="dxa"/>
            <w:vAlign w:val="center"/>
          </w:tcPr>
          <w:p w14:paraId="40AB17BD" w14:textId="1AE6BF56" w:rsidR="003859C2" w:rsidRPr="0074188F" w:rsidRDefault="003859C2" w:rsidP="003859C2">
            <w:pPr>
              <w:jc w:val="center"/>
              <w:rPr>
                <w:rFonts w:ascii="GHEA Grapalat" w:hAnsi="GHEA Grapalat" w:cs="Calibri"/>
                <w:b/>
                <w:bCs/>
                <w:i/>
                <w:iCs/>
                <w:color w:val="000000"/>
                <w:sz w:val="16"/>
                <w:szCs w:val="16"/>
              </w:rPr>
            </w:pPr>
            <w:r>
              <w:rPr>
                <w:rFonts w:ascii="GHEA Grapalat" w:hAnsi="GHEA Grapalat" w:cs="Calibri"/>
                <w:b/>
                <w:bCs/>
                <w:i/>
                <w:iCs/>
                <w:color w:val="000000"/>
                <w:sz w:val="16"/>
                <w:szCs w:val="16"/>
              </w:rPr>
              <w:t>1</w:t>
            </w:r>
          </w:p>
        </w:tc>
        <w:tc>
          <w:tcPr>
            <w:tcW w:w="1710" w:type="dxa"/>
            <w:vAlign w:val="center"/>
          </w:tcPr>
          <w:p w14:paraId="7EBA93EF" w14:textId="6BDCACAB" w:rsidR="003859C2" w:rsidRPr="0074188F" w:rsidRDefault="003859C2" w:rsidP="003859C2">
            <w:pPr>
              <w:jc w:val="center"/>
              <w:rPr>
                <w:rFonts w:ascii="GHEA Grapalat" w:hAnsi="GHEA Grapalat" w:cs="Calibri"/>
                <w:b/>
                <w:bCs/>
                <w:i/>
                <w:iCs/>
                <w:color w:val="000000"/>
                <w:sz w:val="16"/>
                <w:szCs w:val="16"/>
              </w:rPr>
            </w:pPr>
            <w:r w:rsidRPr="0074188F">
              <w:rPr>
                <w:rFonts w:ascii="GHEA Grapalat" w:hAnsi="GHEA Grapalat" w:cs="Calibri"/>
                <w:b/>
                <w:bCs/>
                <w:i/>
                <w:iCs/>
                <w:color w:val="000000"/>
                <w:sz w:val="16"/>
                <w:szCs w:val="16"/>
              </w:rPr>
              <w:t xml:space="preserve">Ք. </w:t>
            </w:r>
            <w:proofErr w:type="spellStart"/>
            <w:r w:rsidRPr="0074188F">
              <w:rPr>
                <w:rFonts w:ascii="GHEA Grapalat" w:hAnsi="GHEA Grapalat" w:cs="Calibri"/>
                <w:b/>
                <w:bCs/>
                <w:i/>
                <w:iCs/>
                <w:color w:val="000000"/>
                <w:sz w:val="16"/>
                <w:szCs w:val="16"/>
              </w:rPr>
              <w:t>Երևան</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Քանաքեռ-Զեյթուն</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վարչական</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շրջան</w:t>
            </w:r>
            <w:proofErr w:type="spellEnd"/>
            <w:r w:rsidRPr="0074188F">
              <w:rPr>
                <w:rFonts w:ascii="GHEA Grapalat" w:hAnsi="GHEA Grapalat" w:cs="Calibri"/>
                <w:b/>
                <w:bCs/>
                <w:i/>
                <w:iCs/>
                <w:color w:val="000000"/>
                <w:sz w:val="16"/>
                <w:szCs w:val="16"/>
              </w:rPr>
              <w:t xml:space="preserve">, Դ. </w:t>
            </w:r>
            <w:proofErr w:type="spellStart"/>
            <w:r w:rsidRPr="0074188F">
              <w:rPr>
                <w:rFonts w:ascii="GHEA Grapalat" w:hAnsi="GHEA Grapalat" w:cs="Calibri"/>
                <w:b/>
                <w:bCs/>
                <w:i/>
                <w:iCs/>
                <w:color w:val="000000"/>
                <w:sz w:val="16"/>
                <w:szCs w:val="16"/>
              </w:rPr>
              <w:t>Անհաղթ</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պուրակ</w:t>
            </w:r>
            <w:proofErr w:type="spellEnd"/>
            <w:r w:rsidRPr="0074188F">
              <w:rPr>
                <w:rFonts w:ascii="GHEA Grapalat" w:hAnsi="GHEA Grapalat" w:cs="Calibri"/>
                <w:b/>
                <w:bCs/>
                <w:i/>
                <w:iCs/>
                <w:color w:val="000000"/>
                <w:sz w:val="16"/>
                <w:szCs w:val="16"/>
              </w:rPr>
              <w:t xml:space="preserve"> </w:t>
            </w:r>
          </w:p>
        </w:tc>
        <w:tc>
          <w:tcPr>
            <w:tcW w:w="2070" w:type="dxa"/>
            <w:vAlign w:val="center"/>
          </w:tcPr>
          <w:p w14:paraId="56CA35B4" w14:textId="0BD90AB8" w:rsidR="003859C2" w:rsidRPr="0074188F" w:rsidRDefault="003859C2" w:rsidP="003859C2">
            <w:pPr>
              <w:jc w:val="center"/>
              <w:rPr>
                <w:rFonts w:ascii="GHEA Grapalat" w:hAnsi="GHEA Grapalat" w:cs="Calibri"/>
                <w:b/>
                <w:bCs/>
                <w:i/>
                <w:iCs/>
                <w:color w:val="000000"/>
                <w:sz w:val="16"/>
                <w:szCs w:val="16"/>
              </w:rPr>
            </w:pPr>
            <w:proofErr w:type="spellStart"/>
            <w:r w:rsidRPr="0074188F">
              <w:rPr>
                <w:rFonts w:ascii="GHEA Grapalat" w:hAnsi="GHEA Grapalat" w:cs="Calibri"/>
                <w:b/>
                <w:bCs/>
                <w:i/>
                <w:iCs/>
                <w:color w:val="000000"/>
                <w:sz w:val="16"/>
                <w:szCs w:val="16"/>
              </w:rPr>
              <w:t>Ֆինանսական</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միջոցներ</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նախատեսվելու</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դեպքում</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պայմանգրի</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համաձայնագրի</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օրենքով</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սահմանված</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կարգով</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ուժի</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մեջ</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մտնելու</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օրվանից</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մինչև</w:t>
            </w:r>
            <w:proofErr w:type="spellEnd"/>
            <w:r w:rsidRPr="0074188F">
              <w:rPr>
                <w:rFonts w:ascii="GHEA Grapalat" w:hAnsi="GHEA Grapalat" w:cs="Calibri"/>
                <w:b/>
                <w:bCs/>
                <w:i/>
                <w:iCs/>
                <w:color w:val="000000"/>
                <w:sz w:val="16"/>
                <w:szCs w:val="16"/>
              </w:rPr>
              <w:t xml:space="preserve"> 80-րդ </w:t>
            </w:r>
            <w:proofErr w:type="spellStart"/>
            <w:r w:rsidRPr="0074188F">
              <w:rPr>
                <w:rFonts w:ascii="GHEA Grapalat" w:hAnsi="GHEA Grapalat" w:cs="Calibri"/>
                <w:b/>
                <w:bCs/>
                <w:i/>
                <w:iCs/>
                <w:color w:val="000000"/>
                <w:sz w:val="16"/>
                <w:szCs w:val="16"/>
              </w:rPr>
              <w:t>օրացուցային</w:t>
            </w:r>
            <w:proofErr w:type="spellEnd"/>
            <w:r w:rsidRPr="0074188F">
              <w:rPr>
                <w:rFonts w:ascii="GHEA Grapalat" w:hAnsi="GHEA Grapalat" w:cs="Calibri"/>
                <w:b/>
                <w:bCs/>
                <w:i/>
                <w:iCs/>
                <w:color w:val="000000"/>
                <w:sz w:val="16"/>
                <w:szCs w:val="16"/>
              </w:rPr>
              <w:t xml:space="preserve"> </w:t>
            </w:r>
            <w:proofErr w:type="spellStart"/>
            <w:r w:rsidRPr="0074188F">
              <w:rPr>
                <w:rFonts w:ascii="GHEA Grapalat" w:hAnsi="GHEA Grapalat" w:cs="Calibri"/>
                <w:b/>
                <w:bCs/>
                <w:i/>
                <w:iCs/>
                <w:color w:val="000000"/>
                <w:sz w:val="16"/>
                <w:szCs w:val="16"/>
              </w:rPr>
              <w:t>օրը</w:t>
            </w:r>
            <w:proofErr w:type="spellEnd"/>
            <w:r w:rsidRPr="0074188F">
              <w:rPr>
                <w:rFonts w:ascii="GHEA Grapalat" w:hAnsi="GHEA Grapalat" w:cs="Calibri"/>
                <w:b/>
                <w:bCs/>
                <w:i/>
                <w:iCs/>
                <w:color w:val="000000"/>
                <w:sz w:val="16"/>
                <w:szCs w:val="16"/>
              </w:rPr>
              <w:t xml:space="preserve"> ներառյալ</w:t>
            </w:r>
          </w:p>
        </w:tc>
      </w:tr>
    </w:tbl>
    <w:p w14:paraId="002119A1" w14:textId="2ED40675" w:rsidR="00F8543F" w:rsidRPr="00C17092" w:rsidRDefault="008A5A42" w:rsidP="008A5A42">
      <w:pPr>
        <w:jc w:val="center"/>
        <w:rPr>
          <w:rFonts w:ascii="GHEA Grapalat" w:hAnsi="GHEA Grapalat"/>
          <w:sz w:val="20"/>
          <w:lang w:val="hy-AM"/>
        </w:rPr>
      </w:pPr>
      <w:r w:rsidRPr="00C17092">
        <w:rPr>
          <w:rFonts w:ascii="GHEA Grapalat" w:hAnsi="GHEA Grapalat"/>
          <w:sz w:val="20"/>
          <w:lang w:val="hy-AM"/>
        </w:rPr>
        <w:lastRenderedPageBreak/>
        <w:t xml:space="preserve">                                                                                                                                                                                                                                          </w:t>
      </w:r>
    </w:p>
    <w:p w14:paraId="1E92A633" w14:textId="2A0CEAD1" w:rsidR="00F8543F" w:rsidRPr="00C17092" w:rsidRDefault="00F8543F" w:rsidP="008A5A4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F8543F" w:rsidRPr="005E1F72" w14:paraId="27A9B455" w14:textId="77777777" w:rsidTr="006445D5">
        <w:trPr>
          <w:jc w:val="center"/>
        </w:trPr>
        <w:tc>
          <w:tcPr>
            <w:tcW w:w="4536" w:type="dxa"/>
          </w:tcPr>
          <w:p w14:paraId="1A5E9823" w14:textId="63BEDCD1" w:rsidR="00F8543F" w:rsidRPr="005E1F72" w:rsidRDefault="00F8543F" w:rsidP="006445D5">
            <w:pPr>
              <w:jc w:val="center"/>
              <w:rPr>
                <w:rFonts w:ascii="GHEA Grapalat" w:hAnsi="GHEA Grapalat" w:cs="Sylfaen"/>
                <w:b/>
                <w:bCs/>
                <w:lang w:val="nb-NO"/>
              </w:rPr>
            </w:pPr>
            <w:r w:rsidRPr="005E1F72">
              <w:rPr>
                <w:rFonts w:ascii="GHEA Grapalat" w:hAnsi="GHEA Grapalat" w:cs="Sylfaen"/>
                <w:b/>
                <w:bCs/>
                <w:lang w:val="nb-NO"/>
              </w:rPr>
              <w:t>ԳՆՈՐԴ</w:t>
            </w:r>
          </w:p>
          <w:p w14:paraId="39FF476A" w14:textId="77777777" w:rsidR="00F8543F" w:rsidRPr="005E1F72" w:rsidRDefault="00F8543F" w:rsidP="006445D5">
            <w:pPr>
              <w:rPr>
                <w:rFonts w:ascii="GHEA Grapalat" w:hAnsi="GHEA Grapalat"/>
                <w:lang w:val="ru-RU"/>
              </w:rPr>
            </w:pPr>
          </w:p>
          <w:p w14:paraId="1163790A" w14:textId="77777777" w:rsidR="00F8543F" w:rsidRPr="005E1F72" w:rsidRDefault="00F8543F" w:rsidP="006445D5">
            <w:pPr>
              <w:jc w:val="center"/>
              <w:rPr>
                <w:rFonts w:ascii="GHEA Grapalat" w:hAnsi="GHEA Grapalat"/>
                <w:lang w:val="ru-RU"/>
              </w:rPr>
            </w:pPr>
            <w:r w:rsidRPr="005E1F72">
              <w:rPr>
                <w:rFonts w:ascii="GHEA Grapalat" w:hAnsi="GHEA Grapalat"/>
                <w:lang w:val="ru-RU"/>
              </w:rPr>
              <w:t>---------------------------------</w:t>
            </w:r>
          </w:p>
          <w:p w14:paraId="30272BB5" w14:textId="77777777" w:rsidR="00F8543F" w:rsidRPr="005E1F72" w:rsidRDefault="00F8543F" w:rsidP="006445D5">
            <w:pPr>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ru-RU"/>
              </w:rPr>
              <w:t>ստորագրություն</w:t>
            </w:r>
            <w:r w:rsidRPr="005E1F72">
              <w:rPr>
                <w:rFonts w:ascii="GHEA Grapalat" w:hAnsi="GHEA Grapalat"/>
                <w:sz w:val="18"/>
                <w:szCs w:val="18"/>
              </w:rPr>
              <w:t>/</w:t>
            </w:r>
          </w:p>
          <w:p w14:paraId="69C485A2" w14:textId="77777777" w:rsidR="00F8543F" w:rsidRPr="005E1F72" w:rsidRDefault="00F8543F" w:rsidP="006445D5">
            <w:pPr>
              <w:jc w:val="center"/>
              <w:rPr>
                <w:rFonts w:ascii="GHEA Grapalat" w:hAnsi="GHEA Grapalat"/>
                <w:sz w:val="18"/>
                <w:szCs w:val="18"/>
                <w:lang w:val="ru-RU"/>
              </w:rPr>
            </w:pPr>
            <w:r w:rsidRPr="005E1F72">
              <w:rPr>
                <w:rFonts w:ascii="GHEA Grapalat" w:hAnsi="GHEA Grapalat" w:cs="Sylfaen"/>
                <w:sz w:val="18"/>
                <w:szCs w:val="18"/>
                <w:lang w:val="ru-RU"/>
              </w:rPr>
              <w:t>Կ</w:t>
            </w:r>
            <w:r w:rsidRPr="005E1F72">
              <w:rPr>
                <w:rFonts w:ascii="GHEA Grapalat" w:hAnsi="GHEA Grapalat"/>
                <w:sz w:val="18"/>
                <w:szCs w:val="18"/>
                <w:lang w:val="ru-RU"/>
              </w:rPr>
              <w:t>.</w:t>
            </w:r>
            <w:r w:rsidRPr="005E1F72">
              <w:rPr>
                <w:rFonts w:ascii="GHEA Grapalat" w:hAnsi="GHEA Grapalat" w:cs="Sylfaen"/>
                <w:sz w:val="18"/>
                <w:szCs w:val="18"/>
                <w:lang w:val="ru-RU"/>
              </w:rPr>
              <w:t>Տ</w:t>
            </w:r>
          </w:p>
        </w:tc>
        <w:tc>
          <w:tcPr>
            <w:tcW w:w="760" w:type="dxa"/>
          </w:tcPr>
          <w:p w14:paraId="3347919C" w14:textId="77777777" w:rsidR="00F8543F" w:rsidRPr="005E1F72" w:rsidRDefault="00F8543F" w:rsidP="006445D5">
            <w:pPr>
              <w:jc w:val="center"/>
              <w:rPr>
                <w:rFonts w:ascii="GHEA Grapalat" w:hAnsi="GHEA Grapalat"/>
                <w:lang w:val="ru-RU"/>
              </w:rPr>
            </w:pPr>
          </w:p>
        </w:tc>
        <w:tc>
          <w:tcPr>
            <w:tcW w:w="4343" w:type="dxa"/>
          </w:tcPr>
          <w:p w14:paraId="5BA9EDE1" w14:textId="77777777" w:rsidR="00F8543F" w:rsidRPr="005E1F72" w:rsidRDefault="00F8543F" w:rsidP="006445D5">
            <w:pPr>
              <w:jc w:val="center"/>
              <w:rPr>
                <w:rFonts w:ascii="GHEA Grapalat" w:hAnsi="GHEA Grapalat" w:cs="Sylfaen"/>
                <w:b/>
                <w:bCs/>
                <w:lang w:val="ru-RU"/>
              </w:rPr>
            </w:pPr>
            <w:r w:rsidRPr="005E1F72">
              <w:rPr>
                <w:rFonts w:ascii="GHEA Grapalat" w:hAnsi="GHEA Grapalat" w:cs="Sylfaen"/>
                <w:b/>
                <w:bCs/>
                <w:lang w:val="pt-BR"/>
              </w:rPr>
              <w:t>ՎԱՃԱՌՈՂ</w:t>
            </w:r>
          </w:p>
          <w:p w14:paraId="2117B345" w14:textId="77777777" w:rsidR="00F8543F" w:rsidRPr="005E1F72" w:rsidRDefault="00F8543F" w:rsidP="006445D5">
            <w:pPr>
              <w:jc w:val="center"/>
              <w:rPr>
                <w:rFonts w:ascii="GHEA Grapalat" w:hAnsi="GHEA Grapalat"/>
                <w:lang w:val="ru-RU"/>
              </w:rPr>
            </w:pPr>
          </w:p>
          <w:p w14:paraId="25453270" w14:textId="77777777" w:rsidR="00F8543F" w:rsidRPr="005E1F72" w:rsidRDefault="00F8543F" w:rsidP="006445D5">
            <w:pPr>
              <w:jc w:val="center"/>
              <w:rPr>
                <w:rFonts w:ascii="GHEA Grapalat" w:hAnsi="GHEA Grapalat"/>
                <w:lang w:val="ru-RU"/>
              </w:rPr>
            </w:pPr>
            <w:r w:rsidRPr="005E1F72">
              <w:rPr>
                <w:rFonts w:ascii="GHEA Grapalat" w:hAnsi="GHEA Grapalat"/>
                <w:lang w:val="ru-RU"/>
              </w:rPr>
              <w:t>---------------------------------</w:t>
            </w:r>
          </w:p>
          <w:p w14:paraId="6AACBA64" w14:textId="77777777" w:rsidR="00F8543F" w:rsidRPr="005E1F72" w:rsidRDefault="00F8543F" w:rsidP="006445D5">
            <w:pPr>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ru-RU"/>
              </w:rPr>
              <w:t>ստորագրություն</w:t>
            </w:r>
            <w:r w:rsidRPr="005E1F72">
              <w:rPr>
                <w:rFonts w:ascii="GHEA Grapalat" w:hAnsi="GHEA Grapalat"/>
                <w:sz w:val="18"/>
                <w:szCs w:val="18"/>
              </w:rPr>
              <w:t>/</w:t>
            </w:r>
          </w:p>
          <w:p w14:paraId="7F778802" w14:textId="77777777" w:rsidR="00F8543F" w:rsidRPr="005E1F72" w:rsidRDefault="00F8543F" w:rsidP="006445D5">
            <w:pPr>
              <w:jc w:val="center"/>
              <w:rPr>
                <w:rFonts w:ascii="GHEA Grapalat" w:hAnsi="GHEA Grapalat"/>
                <w:sz w:val="22"/>
                <w:szCs w:val="22"/>
                <w:lang w:val="ru-RU"/>
              </w:rPr>
            </w:pPr>
            <w:r w:rsidRPr="005E1F72">
              <w:rPr>
                <w:rFonts w:ascii="GHEA Grapalat" w:hAnsi="GHEA Grapalat" w:cs="Sylfaen"/>
                <w:sz w:val="18"/>
                <w:szCs w:val="18"/>
                <w:lang w:val="ru-RU"/>
              </w:rPr>
              <w:t>Կ</w:t>
            </w:r>
            <w:r w:rsidRPr="005E1F72">
              <w:rPr>
                <w:rFonts w:ascii="GHEA Grapalat" w:hAnsi="GHEA Grapalat"/>
                <w:sz w:val="18"/>
                <w:szCs w:val="18"/>
                <w:lang w:val="ru-RU"/>
              </w:rPr>
              <w:t>.</w:t>
            </w:r>
            <w:r w:rsidRPr="005E1F72">
              <w:rPr>
                <w:rFonts w:ascii="GHEA Grapalat" w:hAnsi="GHEA Grapalat" w:cs="Sylfaen"/>
                <w:sz w:val="18"/>
                <w:szCs w:val="18"/>
                <w:lang w:val="ru-RU"/>
              </w:rPr>
              <w:t>Տ</w:t>
            </w:r>
          </w:p>
        </w:tc>
      </w:tr>
    </w:tbl>
    <w:p w14:paraId="7AFEBF9B" w14:textId="77777777" w:rsidR="00F8543F" w:rsidRDefault="00F8543F" w:rsidP="008A5A42">
      <w:pPr>
        <w:jc w:val="center"/>
        <w:rPr>
          <w:rFonts w:ascii="GHEA Grapalat" w:hAnsi="GHEA Grapalat"/>
          <w:sz w:val="20"/>
        </w:rPr>
      </w:pPr>
    </w:p>
    <w:p w14:paraId="3C68B51B" w14:textId="77777777" w:rsidR="00980E12" w:rsidRDefault="00F8543F" w:rsidP="008A5A42">
      <w:pPr>
        <w:jc w:val="center"/>
        <w:rPr>
          <w:rFonts w:ascii="GHEA Grapalat" w:hAnsi="GHEA Grapalat"/>
          <w:sz w:val="20"/>
        </w:rPr>
      </w:pPr>
      <w:r>
        <w:rPr>
          <w:rFonts w:ascii="GHEA Grapalat" w:hAnsi="GHEA Grapalat"/>
          <w:sz w:val="20"/>
          <w:lang w:val="hy-AM"/>
        </w:rPr>
        <w:t xml:space="preserve">                                                                                                                                                                                                                                         </w:t>
      </w:r>
      <w:r w:rsidR="008A5A42" w:rsidRPr="00F8543F">
        <w:rPr>
          <w:rFonts w:ascii="GHEA Grapalat" w:hAnsi="GHEA Grapalat"/>
          <w:sz w:val="20"/>
        </w:rPr>
        <w:t xml:space="preserve">  </w:t>
      </w:r>
    </w:p>
    <w:p w14:paraId="36102327" w14:textId="77777777" w:rsidR="00980E12" w:rsidRDefault="00980E12" w:rsidP="008A5A42">
      <w:pPr>
        <w:jc w:val="center"/>
        <w:rPr>
          <w:rFonts w:ascii="GHEA Grapalat" w:hAnsi="GHEA Grapalat"/>
          <w:sz w:val="20"/>
        </w:rPr>
      </w:pPr>
    </w:p>
    <w:p w14:paraId="31F6F5B1" w14:textId="77777777" w:rsidR="00980E12" w:rsidRDefault="00980E12" w:rsidP="008A5A42">
      <w:pPr>
        <w:jc w:val="center"/>
        <w:rPr>
          <w:rFonts w:ascii="GHEA Grapalat" w:hAnsi="GHEA Grapalat"/>
          <w:sz w:val="20"/>
        </w:rPr>
      </w:pPr>
    </w:p>
    <w:p w14:paraId="271D0E22" w14:textId="77777777" w:rsidR="00980E12" w:rsidRDefault="00980E12" w:rsidP="008A5A42">
      <w:pPr>
        <w:jc w:val="center"/>
        <w:rPr>
          <w:rFonts w:ascii="GHEA Grapalat" w:hAnsi="GHEA Grapalat"/>
          <w:sz w:val="20"/>
        </w:rPr>
      </w:pPr>
    </w:p>
    <w:p w14:paraId="351B57F1" w14:textId="77777777" w:rsidR="00980E12" w:rsidRDefault="00980E12" w:rsidP="008A5A42">
      <w:pPr>
        <w:jc w:val="center"/>
        <w:rPr>
          <w:rFonts w:ascii="GHEA Grapalat" w:hAnsi="GHEA Grapalat"/>
          <w:sz w:val="20"/>
        </w:rPr>
      </w:pPr>
    </w:p>
    <w:p w14:paraId="0793026C" w14:textId="77777777" w:rsidR="00980E12" w:rsidRDefault="00980E12" w:rsidP="008A5A42">
      <w:pPr>
        <w:jc w:val="center"/>
        <w:rPr>
          <w:rFonts w:ascii="GHEA Grapalat" w:hAnsi="GHEA Grapalat"/>
          <w:sz w:val="20"/>
        </w:rPr>
      </w:pPr>
    </w:p>
    <w:p w14:paraId="66229FEA" w14:textId="77777777" w:rsidR="00307313" w:rsidRDefault="00307313" w:rsidP="008A5A42">
      <w:pPr>
        <w:jc w:val="center"/>
        <w:rPr>
          <w:rFonts w:ascii="GHEA Grapalat" w:hAnsi="GHEA Grapalat"/>
          <w:sz w:val="20"/>
        </w:rPr>
      </w:pPr>
    </w:p>
    <w:p w14:paraId="386634CA" w14:textId="77777777" w:rsidR="00980E12" w:rsidRDefault="00980E12" w:rsidP="008A5A42">
      <w:pPr>
        <w:jc w:val="center"/>
        <w:rPr>
          <w:rFonts w:ascii="GHEA Grapalat" w:hAnsi="GHEA Grapalat"/>
          <w:sz w:val="20"/>
        </w:rPr>
      </w:pPr>
    </w:p>
    <w:p w14:paraId="0F97B6E6" w14:textId="2DD0A567" w:rsidR="00071D1C" w:rsidRPr="005E1F72" w:rsidRDefault="00071D1C" w:rsidP="00980E12">
      <w:pPr>
        <w:ind w:left="13452" w:firstLine="708"/>
        <w:jc w:val="center"/>
        <w:rPr>
          <w:rFonts w:ascii="GHEA Grapalat" w:hAnsi="GHEA Grapalat"/>
          <w:i/>
          <w:sz w:val="18"/>
          <w:lang w:val="hy-AM"/>
        </w:rPr>
      </w:pPr>
      <w:r w:rsidRPr="005E1F72">
        <w:rPr>
          <w:rFonts w:ascii="GHEA Grapalat" w:hAnsi="GHEA Grapalat"/>
          <w:i/>
          <w:sz w:val="18"/>
          <w:lang w:val="hy-AM"/>
        </w:rPr>
        <w:lastRenderedPageBreak/>
        <w:t>Հավելված N 2</w:t>
      </w:r>
    </w:p>
    <w:p w14:paraId="4A5040DD" w14:textId="7A644A64"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              20</w:t>
      </w:r>
      <w:r w:rsidR="003853EE">
        <w:rPr>
          <w:rFonts w:ascii="GHEA Grapalat" w:hAnsi="GHEA Grapalat"/>
          <w:i/>
          <w:sz w:val="18"/>
          <w:lang w:val="hy-AM"/>
        </w:rPr>
        <w:t>2</w:t>
      </w:r>
      <w:r w:rsidRPr="005E1F72">
        <w:rPr>
          <w:rFonts w:ascii="GHEA Grapalat" w:hAnsi="GHEA Grapalat"/>
          <w:i/>
          <w:sz w:val="18"/>
          <w:lang w:val="hy-AM"/>
        </w:rPr>
        <w:t xml:space="preserve">  թ. կնքված </w:t>
      </w:r>
    </w:p>
    <w:p w14:paraId="080D8188" w14:textId="61D511F3" w:rsidR="00F8543F" w:rsidRPr="005E1F72" w:rsidRDefault="00F8543F" w:rsidP="00F8543F">
      <w:pPr>
        <w:jc w:val="right"/>
        <w:rPr>
          <w:rFonts w:ascii="GHEA Grapalat" w:hAnsi="GHEA Grapalat"/>
          <w:i/>
          <w:sz w:val="18"/>
          <w:lang w:val="hy-AM"/>
        </w:rPr>
      </w:pPr>
      <w:r w:rsidRPr="005E1F72">
        <w:rPr>
          <w:rFonts w:ascii="GHEA Grapalat" w:hAnsi="GHEA Grapalat"/>
          <w:i/>
          <w:sz w:val="18"/>
          <w:lang w:val="hy-AM"/>
        </w:rPr>
        <w:t xml:space="preserve">               </w:t>
      </w:r>
      <w:r w:rsidR="00BE3AF9">
        <w:rPr>
          <w:rFonts w:ascii="GHEA Grapalat" w:hAnsi="GHEA Grapalat"/>
          <w:i/>
          <w:sz w:val="18"/>
          <w:lang w:val="hy-AM"/>
        </w:rPr>
        <w:t>ԵՔ-ԳՀԱՊՁԲ-2</w:t>
      </w:r>
      <w:r w:rsidR="009F683B">
        <w:rPr>
          <w:rFonts w:ascii="GHEA Grapalat" w:hAnsi="GHEA Grapalat"/>
          <w:i/>
          <w:sz w:val="18"/>
          <w:lang w:val="hy-AM"/>
        </w:rPr>
        <w:t>6</w:t>
      </w:r>
      <w:r w:rsidR="00BE3AF9">
        <w:rPr>
          <w:rFonts w:ascii="GHEA Grapalat" w:hAnsi="GHEA Grapalat"/>
          <w:i/>
          <w:sz w:val="18"/>
          <w:lang w:val="hy-AM"/>
        </w:rPr>
        <w:t>/</w:t>
      </w:r>
      <w:r w:rsidR="009F683B">
        <w:rPr>
          <w:rFonts w:ascii="GHEA Grapalat" w:hAnsi="GHEA Grapalat"/>
          <w:i/>
          <w:sz w:val="18"/>
          <w:lang w:val="hy-AM"/>
        </w:rPr>
        <w:t>3</w:t>
      </w:r>
      <w:r w:rsidR="00BE3AF9">
        <w:rPr>
          <w:rFonts w:ascii="GHEA Grapalat" w:hAnsi="GHEA Grapalat"/>
          <w:i/>
          <w:sz w:val="18"/>
          <w:lang w:val="hy-AM"/>
        </w:rPr>
        <w:t xml:space="preserve">  </w:t>
      </w:r>
      <w:r w:rsidRPr="005E1F72">
        <w:rPr>
          <w:rFonts w:ascii="GHEA Grapalat" w:hAnsi="GHEA Grapalat"/>
          <w:i/>
          <w:sz w:val="18"/>
          <w:lang w:val="hy-AM"/>
        </w:rPr>
        <w:t>ծածկագրով պայմանագրի</w:t>
      </w:r>
    </w:p>
    <w:p w14:paraId="25C5B613" w14:textId="77777777" w:rsidR="00071D1C" w:rsidRPr="005E1F72" w:rsidRDefault="00071D1C" w:rsidP="00EF3662">
      <w:pPr>
        <w:tabs>
          <w:tab w:val="left" w:pos="9540"/>
        </w:tabs>
        <w:rPr>
          <w:rFonts w:ascii="GHEA Grapalat" w:hAnsi="GHEA Grapalat"/>
          <w:sz w:val="20"/>
        </w:rPr>
      </w:pPr>
    </w:p>
    <w:p w14:paraId="2BC67303" w14:textId="77777777" w:rsidR="00071D1C" w:rsidRPr="00423B75" w:rsidRDefault="00071D1C" w:rsidP="00EF3662">
      <w:pPr>
        <w:jc w:val="center"/>
        <w:rPr>
          <w:rFonts w:ascii="GHEA Grapalat" w:hAnsi="GHEA Grapalat"/>
          <w:b/>
          <w:sz w:val="20"/>
        </w:rPr>
      </w:pPr>
      <w:r w:rsidRPr="00423B75">
        <w:rPr>
          <w:rFonts w:ascii="GHEA Grapalat" w:hAnsi="GHEA Grapalat" w:cs="Sylfaen"/>
          <w:b/>
          <w:sz w:val="22"/>
          <w:szCs w:val="22"/>
        </w:rPr>
        <w:softHyphen/>
      </w:r>
      <w:r w:rsidRPr="00423B75">
        <w:rPr>
          <w:rFonts w:ascii="GHEA Grapalat" w:hAnsi="GHEA Grapalat" w:cs="Sylfaen"/>
          <w:b/>
          <w:sz w:val="22"/>
          <w:szCs w:val="22"/>
        </w:rPr>
        <w:softHyphen/>
      </w:r>
      <w:r w:rsidRPr="00423B75">
        <w:rPr>
          <w:rFonts w:ascii="GHEA Grapalat" w:hAnsi="GHEA Grapalat" w:cs="Sylfaen"/>
          <w:b/>
          <w:sz w:val="22"/>
          <w:szCs w:val="22"/>
        </w:rPr>
        <w:softHyphen/>
      </w:r>
      <w:r w:rsidRPr="00423B75">
        <w:rPr>
          <w:rFonts w:ascii="GHEA Grapalat" w:hAnsi="GHEA Grapalat" w:cs="Sylfaen"/>
          <w:b/>
          <w:sz w:val="22"/>
          <w:szCs w:val="22"/>
        </w:rPr>
        <w:softHyphen/>
      </w:r>
      <w:r w:rsidRPr="00423B75">
        <w:rPr>
          <w:rFonts w:ascii="GHEA Grapalat" w:hAnsi="GHEA Grapalat" w:cs="Sylfaen"/>
          <w:b/>
          <w:sz w:val="22"/>
          <w:szCs w:val="22"/>
        </w:rPr>
        <w:softHyphen/>
      </w:r>
      <w:r w:rsidRPr="00423B75">
        <w:rPr>
          <w:rFonts w:ascii="GHEA Grapalat" w:hAnsi="GHEA Grapalat" w:cs="Sylfaen"/>
          <w:b/>
          <w:sz w:val="22"/>
          <w:szCs w:val="22"/>
        </w:rPr>
        <w:softHyphen/>
      </w:r>
      <w:r w:rsidRPr="00423B75">
        <w:rPr>
          <w:rFonts w:ascii="GHEA Grapalat" w:hAnsi="GHEA Grapalat" w:cs="Sylfaen"/>
          <w:b/>
          <w:sz w:val="22"/>
          <w:szCs w:val="22"/>
        </w:rPr>
        <w:softHyphen/>
      </w:r>
      <w:r w:rsidRPr="00423B75">
        <w:rPr>
          <w:rFonts w:ascii="GHEA Grapalat" w:hAnsi="GHEA Grapalat" w:cs="Sylfaen"/>
          <w:b/>
          <w:sz w:val="22"/>
          <w:szCs w:val="22"/>
        </w:rPr>
        <w:softHyphen/>
      </w:r>
      <w:r w:rsidRPr="00423B75">
        <w:rPr>
          <w:rFonts w:ascii="GHEA Grapalat" w:hAnsi="GHEA Grapalat" w:cs="Sylfaen"/>
          <w:b/>
          <w:sz w:val="22"/>
          <w:szCs w:val="22"/>
        </w:rPr>
        <w:softHyphen/>
      </w:r>
      <w:r w:rsidRPr="00423B75">
        <w:rPr>
          <w:rFonts w:ascii="GHEA Grapalat" w:hAnsi="GHEA Grapalat" w:cs="Sylfaen"/>
          <w:b/>
          <w:sz w:val="22"/>
          <w:szCs w:val="22"/>
        </w:rPr>
        <w:softHyphen/>
      </w:r>
      <w:r w:rsidRPr="00423B75">
        <w:rPr>
          <w:rFonts w:ascii="GHEA Grapalat" w:hAnsi="GHEA Grapalat" w:cs="Sylfaen"/>
          <w:b/>
          <w:sz w:val="22"/>
          <w:szCs w:val="22"/>
        </w:rPr>
        <w:softHyphen/>
      </w:r>
      <w:r w:rsidRPr="00423B75">
        <w:rPr>
          <w:rFonts w:ascii="GHEA Grapalat" w:hAnsi="GHEA Grapalat" w:cs="Sylfaen"/>
          <w:b/>
          <w:sz w:val="22"/>
          <w:szCs w:val="22"/>
        </w:rPr>
        <w:softHyphen/>
      </w:r>
      <w:r w:rsidRPr="00423B75">
        <w:rPr>
          <w:rFonts w:ascii="GHEA Grapalat" w:hAnsi="GHEA Grapalat" w:cs="Sylfaen"/>
          <w:b/>
          <w:sz w:val="22"/>
          <w:szCs w:val="22"/>
        </w:rPr>
        <w:softHyphen/>
      </w:r>
      <w:r w:rsidRPr="00423B75">
        <w:rPr>
          <w:rFonts w:ascii="GHEA Grapalat" w:hAnsi="GHEA Grapalat" w:cs="Sylfaen"/>
          <w:b/>
          <w:sz w:val="22"/>
          <w:szCs w:val="22"/>
        </w:rPr>
        <w:softHyphen/>
      </w:r>
      <w:r w:rsidRPr="00423B75">
        <w:rPr>
          <w:rFonts w:ascii="GHEA Grapalat" w:hAnsi="GHEA Grapalat"/>
          <w:b/>
          <w:sz w:val="20"/>
        </w:rPr>
        <w:t>ՎՃԱՐՄԱՆ ԺԱՄԱՆԱԿԱՑՈՒՅՑ*</w:t>
      </w:r>
    </w:p>
    <w:p w14:paraId="7736F49B" w14:textId="44778A65" w:rsidR="00071D1C" w:rsidRPr="005E1F72" w:rsidRDefault="00071D1C" w:rsidP="00D268C0">
      <w:pPr>
        <w:jc w:val="right"/>
        <w:rPr>
          <w:rFonts w:ascii="GHEA Grapalat" w:hAnsi="GHEA Grapalat"/>
          <w:sz w:val="20"/>
        </w:rPr>
      </w:pPr>
      <w:r w:rsidRPr="005E1F72">
        <w:rPr>
          <w:rFonts w:ascii="GHEA Grapalat" w:hAnsi="GHEA Grapalat"/>
          <w:sz w:val="20"/>
        </w:rPr>
        <w:t xml:space="preserve">                                                                                                                                                                                                            </w:t>
      </w:r>
      <w:r w:rsidR="00D268C0">
        <w:rPr>
          <w:rFonts w:ascii="GHEA Grapalat" w:hAnsi="GHEA Grapalat"/>
          <w:sz w:val="20"/>
          <w:lang w:val="hy-AM"/>
        </w:rPr>
        <w:t xml:space="preserve">              </w:t>
      </w:r>
      <w:r w:rsidRPr="005E1F72">
        <w:rPr>
          <w:rFonts w:ascii="GHEA Grapalat" w:hAnsi="GHEA Grapalat" w:cs="Sylfaen"/>
          <w:sz w:val="18"/>
        </w:rPr>
        <w:t>ՀՀ</w:t>
      </w:r>
      <w:r w:rsidRPr="005E1F72">
        <w:rPr>
          <w:rFonts w:ascii="GHEA Grapalat" w:hAnsi="GHEA Grapalat" w:cs="Sylfaen"/>
          <w:sz w:val="18"/>
          <w:lang w:val="es-ES"/>
        </w:rPr>
        <w:t xml:space="preserve"> </w:t>
      </w:r>
      <w:proofErr w:type="spellStart"/>
      <w:r w:rsidRPr="005E1F72">
        <w:rPr>
          <w:rFonts w:ascii="GHEA Grapalat" w:hAnsi="GHEA Grapalat" w:cs="Sylfaen"/>
          <w:sz w:val="18"/>
        </w:rPr>
        <w:t>դրամ</w:t>
      </w:r>
      <w:proofErr w:type="spellEnd"/>
    </w:p>
    <w:tbl>
      <w:tblPr>
        <w:tblW w:w="1539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0"/>
        <w:gridCol w:w="1890"/>
        <w:gridCol w:w="3711"/>
        <w:gridCol w:w="649"/>
        <w:gridCol w:w="649"/>
        <w:gridCol w:w="649"/>
        <w:gridCol w:w="649"/>
        <w:gridCol w:w="649"/>
        <w:gridCol w:w="649"/>
        <w:gridCol w:w="650"/>
        <w:gridCol w:w="649"/>
        <w:gridCol w:w="649"/>
        <w:gridCol w:w="649"/>
        <w:gridCol w:w="649"/>
        <w:gridCol w:w="649"/>
        <w:gridCol w:w="650"/>
      </w:tblGrid>
      <w:tr w:rsidR="00BA607B" w:rsidRPr="005C6466" w14:paraId="4D54A5E9" w14:textId="77777777" w:rsidTr="00307313">
        <w:tc>
          <w:tcPr>
            <w:tcW w:w="15390" w:type="dxa"/>
            <w:gridSpan w:val="16"/>
          </w:tcPr>
          <w:p w14:paraId="70A835B3" w14:textId="77777777" w:rsidR="00BA607B" w:rsidRDefault="00BA607B" w:rsidP="00A034E6">
            <w:pPr>
              <w:jc w:val="center"/>
              <w:rPr>
                <w:rFonts w:ascii="GHEA Grapalat" w:hAnsi="GHEA Grapalat"/>
                <w:sz w:val="18"/>
                <w:lang w:val="hy-AM"/>
              </w:rPr>
            </w:pPr>
            <w:r>
              <w:rPr>
                <w:rFonts w:ascii="GHEA Grapalat" w:hAnsi="GHEA Grapalat"/>
                <w:sz w:val="18"/>
                <w:lang w:val="hy-AM"/>
              </w:rPr>
              <w:t>Ապրանքի</w:t>
            </w:r>
          </w:p>
          <w:p w14:paraId="75A4C634" w14:textId="77777777" w:rsidR="00F8543F" w:rsidRPr="005C6466" w:rsidRDefault="00F8543F" w:rsidP="00A034E6">
            <w:pPr>
              <w:jc w:val="center"/>
              <w:rPr>
                <w:rFonts w:ascii="GHEA Grapalat" w:hAnsi="GHEA Grapalat"/>
                <w:sz w:val="18"/>
                <w:lang w:val="hy-AM"/>
              </w:rPr>
            </w:pPr>
          </w:p>
        </w:tc>
      </w:tr>
      <w:tr w:rsidR="009A32B6" w:rsidRPr="003F2AD9" w14:paraId="0C9AB6F5" w14:textId="77777777" w:rsidTr="00307313">
        <w:trPr>
          <w:trHeight w:val="399"/>
        </w:trPr>
        <w:tc>
          <w:tcPr>
            <w:tcW w:w="1350" w:type="dxa"/>
            <w:vMerge w:val="restart"/>
            <w:vAlign w:val="center"/>
          </w:tcPr>
          <w:p w14:paraId="436DC093" w14:textId="77777777" w:rsidR="009A32B6" w:rsidRPr="00F566BF" w:rsidRDefault="009A32B6" w:rsidP="00A034E6">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890" w:type="dxa"/>
            <w:vMerge w:val="restart"/>
            <w:vAlign w:val="center"/>
          </w:tcPr>
          <w:p w14:paraId="64819494" w14:textId="77777777" w:rsidR="009A32B6" w:rsidRPr="00F566BF" w:rsidRDefault="009A32B6" w:rsidP="00A034E6">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Pr>
                <w:rFonts w:ascii="GHEA Grapalat" w:hAnsi="GHEA Grapalat"/>
                <w:sz w:val="18"/>
                <w:lang w:val="hy-AM"/>
              </w:rPr>
              <w:t xml:space="preserve"> </w:t>
            </w:r>
            <w:proofErr w:type="spellStart"/>
            <w:r w:rsidRPr="00F566BF">
              <w:rPr>
                <w:rFonts w:ascii="GHEA Grapalat" w:hAnsi="GHEA Grapalat"/>
                <w:sz w:val="18"/>
              </w:rPr>
              <w:t>պլանով</w:t>
            </w:r>
            <w:proofErr w:type="spellEnd"/>
            <w:r>
              <w:rPr>
                <w:rFonts w:ascii="GHEA Grapalat" w:hAnsi="GHEA Grapalat"/>
                <w:sz w:val="18"/>
                <w:lang w:val="hy-AM"/>
              </w:rPr>
              <w:t xml:space="preserve"> </w:t>
            </w:r>
            <w:proofErr w:type="spellStart"/>
            <w:r w:rsidRPr="00F566BF">
              <w:rPr>
                <w:rFonts w:ascii="GHEA Grapalat" w:hAnsi="GHEA Grapalat"/>
                <w:sz w:val="18"/>
              </w:rPr>
              <w:t>նախատեսվածմիջանցիկ</w:t>
            </w:r>
            <w:proofErr w:type="spellEnd"/>
            <w:r>
              <w:rPr>
                <w:rFonts w:ascii="GHEA Grapalat" w:hAnsi="GHEA Grapalat"/>
                <w:sz w:val="18"/>
                <w:lang w:val="hy-AM"/>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Pr>
                <w:rFonts w:ascii="GHEA Grapalat" w:hAnsi="GHEA Grapalat"/>
                <w:sz w:val="18"/>
                <w:lang w:val="hy-AM"/>
              </w:rPr>
              <w:t xml:space="preserve"> </w:t>
            </w:r>
            <w:proofErr w:type="spellStart"/>
            <w:r w:rsidRPr="00F566BF">
              <w:rPr>
                <w:rFonts w:ascii="GHEA Grapalat" w:hAnsi="GHEA Grapalat"/>
                <w:sz w:val="18"/>
              </w:rPr>
              <w:t>ԳՄԱդ</w:t>
            </w:r>
            <w:proofErr w:type="spellEnd"/>
            <w:r>
              <w:rPr>
                <w:rFonts w:ascii="GHEA Grapalat" w:hAnsi="GHEA Grapalat"/>
                <w:sz w:val="18"/>
                <w:lang w:val="hy-AM"/>
              </w:rPr>
              <w:t xml:space="preserve"> </w:t>
            </w:r>
            <w:proofErr w:type="spellStart"/>
            <w:r w:rsidRPr="00F566BF">
              <w:rPr>
                <w:rFonts w:ascii="GHEA Grapalat" w:hAnsi="GHEA Grapalat"/>
                <w:sz w:val="18"/>
              </w:rPr>
              <w:t>ասակարգման</w:t>
            </w:r>
            <w:proofErr w:type="spellEnd"/>
            <w:r w:rsidRPr="00F566BF">
              <w:rPr>
                <w:rFonts w:ascii="GHEA Grapalat" w:hAnsi="GHEA Grapalat"/>
                <w:sz w:val="18"/>
                <w:lang w:val="es-ES"/>
              </w:rPr>
              <w:t xml:space="preserve"> (CPV)</w:t>
            </w:r>
          </w:p>
        </w:tc>
        <w:tc>
          <w:tcPr>
            <w:tcW w:w="3711" w:type="dxa"/>
            <w:vMerge w:val="restart"/>
            <w:vAlign w:val="center"/>
          </w:tcPr>
          <w:p w14:paraId="2A6D0508" w14:textId="77777777" w:rsidR="009A32B6" w:rsidRPr="00431A2D" w:rsidRDefault="009A32B6" w:rsidP="00A034E6">
            <w:pPr>
              <w:jc w:val="center"/>
              <w:rPr>
                <w:rFonts w:ascii="GHEA Grapalat" w:hAnsi="GHEA Grapalat" w:cs="Calibri"/>
                <w:color w:val="000000"/>
                <w:sz w:val="20"/>
                <w:szCs w:val="20"/>
                <w:lang w:val="hy-AM"/>
              </w:rPr>
            </w:pPr>
            <w:r w:rsidRPr="00431A2D">
              <w:rPr>
                <w:rFonts w:ascii="GHEA Grapalat" w:hAnsi="GHEA Grapalat" w:cs="Calibri"/>
                <w:color w:val="000000"/>
                <w:sz w:val="20"/>
                <w:szCs w:val="20"/>
                <w:lang w:val="hy-AM"/>
              </w:rPr>
              <w:t>անվանումը</w:t>
            </w:r>
          </w:p>
        </w:tc>
        <w:tc>
          <w:tcPr>
            <w:tcW w:w="8439" w:type="dxa"/>
            <w:gridSpan w:val="13"/>
            <w:vAlign w:val="center"/>
          </w:tcPr>
          <w:p w14:paraId="3366DF8B" w14:textId="615F550C" w:rsidR="009A32B6" w:rsidRPr="00F566BF" w:rsidRDefault="009A32B6" w:rsidP="003A4EAA">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w:t>
            </w:r>
            <w:r w:rsidRPr="007749E0">
              <w:rPr>
                <w:rFonts w:ascii="GHEA Grapalat" w:hAnsi="GHEA Grapalat"/>
                <w:sz w:val="18"/>
                <w:highlight w:val="yellow"/>
                <w:lang w:val="es-ES"/>
              </w:rPr>
              <w:t>20</w:t>
            </w:r>
            <w:r w:rsidRPr="007749E0">
              <w:rPr>
                <w:rFonts w:ascii="GHEA Grapalat" w:hAnsi="GHEA Grapalat"/>
                <w:sz w:val="18"/>
                <w:highlight w:val="yellow"/>
                <w:lang w:val="hy-AM"/>
              </w:rPr>
              <w:t>2</w:t>
            </w:r>
            <w:r w:rsidR="007749E0" w:rsidRPr="007749E0">
              <w:rPr>
                <w:rFonts w:ascii="GHEA Grapalat" w:hAnsi="GHEA Grapalat"/>
                <w:sz w:val="18"/>
                <w:highlight w:val="yellow"/>
                <w:lang w:val="hy-AM"/>
              </w:rPr>
              <w:t>6</w:t>
            </w:r>
            <w:r w:rsidRPr="00F566BF">
              <w:rPr>
                <w:rFonts w:ascii="GHEA Grapalat" w:hAnsi="GHEA Grapalat"/>
                <w:sz w:val="18"/>
                <w:lang w:val="es-ES"/>
              </w:rPr>
              <w:t>թ-</w:t>
            </w:r>
            <w:proofErr w:type="spellStart"/>
            <w:r w:rsidRPr="00F566BF">
              <w:rPr>
                <w:rFonts w:ascii="GHEA Grapalat" w:hAnsi="GHEA Grapalat"/>
                <w:sz w:val="18"/>
                <w:lang w:val="es-ES"/>
              </w:rPr>
              <w:t>ին</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9A32B6" w:rsidRPr="00F566BF" w14:paraId="6916DD94" w14:textId="77777777" w:rsidTr="00307313">
        <w:trPr>
          <w:cantSplit/>
          <w:trHeight w:val="1398"/>
        </w:trPr>
        <w:tc>
          <w:tcPr>
            <w:tcW w:w="1350" w:type="dxa"/>
            <w:vMerge/>
          </w:tcPr>
          <w:p w14:paraId="26699837" w14:textId="77777777" w:rsidR="009A32B6" w:rsidRPr="00F566BF" w:rsidRDefault="009A32B6" w:rsidP="00A034E6">
            <w:pPr>
              <w:jc w:val="center"/>
              <w:rPr>
                <w:rFonts w:ascii="GHEA Grapalat" w:hAnsi="GHEA Grapalat"/>
                <w:sz w:val="20"/>
                <w:lang w:val="es-ES"/>
              </w:rPr>
            </w:pPr>
          </w:p>
        </w:tc>
        <w:tc>
          <w:tcPr>
            <w:tcW w:w="1890" w:type="dxa"/>
            <w:vMerge/>
          </w:tcPr>
          <w:p w14:paraId="3C014D33" w14:textId="77777777" w:rsidR="009A32B6" w:rsidRPr="00F566BF" w:rsidRDefault="009A32B6" w:rsidP="00A034E6">
            <w:pPr>
              <w:jc w:val="center"/>
              <w:rPr>
                <w:rFonts w:ascii="GHEA Grapalat" w:hAnsi="GHEA Grapalat"/>
                <w:sz w:val="20"/>
                <w:lang w:val="es-ES"/>
              </w:rPr>
            </w:pPr>
          </w:p>
        </w:tc>
        <w:tc>
          <w:tcPr>
            <w:tcW w:w="3711" w:type="dxa"/>
            <w:vMerge/>
          </w:tcPr>
          <w:p w14:paraId="7ED7C894" w14:textId="77777777" w:rsidR="009A32B6" w:rsidRPr="00431A2D" w:rsidRDefault="009A32B6" w:rsidP="00A034E6">
            <w:pPr>
              <w:jc w:val="center"/>
              <w:rPr>
                <w:rFonts w:ascii="GHEA Grapalat" w:hAnsi="GHEA Grapalat" w:cs="Calibri"/>
                <w:color w:val="000000"/>
                <w:sz w:val="20"/>
                <w:szCs w:val="20"/>
                <w:lang w:val="hy-AM"/>
              </w:rPr>
            </w:pPr>
          </w:p>
        </w:tc>
        <w:tc>
          <w:tcPr>
            <w:tcW w:w="649" w:type="dxa"/>
            <w:textDirection w:val="btLr"/>
            <w:vAlign w:val="center"/>
          </w:tcPr>
          <w:p w14:paraId="3736E39B" w14:textId="77777777" w:rsidR="009A32B6" w:rsidRPr="00F566BF" w:rsidRDefault="009A32B6" w:rsidP="00A034E6">
            <w:pPr>
              <w:ind w:left="113" w:right="-7"/>
              <w:jc w:val="center"/>
              <w:rPr>
                <w:rFonts w:ascii="GHEA Grapalat" w:hAnsi="GHEA Grapalat"/>
                <w:sz w:val="18"/>
                <w:lang w:val="pt-BR"/>
              </w:rPr>
            </w:pPr>
            <w:r w:rsidRPr="00F566BF">
              <w:rPr>
                <w:rFonts w:ascii="GHEA Grapalat" w:hAnsi="GHEA Grapalat" w:cs="Sylfaen"/>
                <w:sz w:val="18"/>
                <w:lang w:val="pt-BR"/>
              </w:rPr>
              <w:t>հունվար</w:t>
            </w:r>
          </w:p>
        </w:tc>
        <w:tc>
          <w:tcPr>
            <w:tcW w:w="649" w:type="dxa"/>
            <w:textDirection w:val="btLr"/>
            <w:vAlign w:val="center"/>
          </w:tcPr>
          <w:p w14:paraId="4FC6854D" w14:textId="77777777" w:rsidR="009A32B6" w:rsidRPr="00F566BF" w:rsidRDefault="009A32B6" w:rsidP="00A034E6">
            <w:pPr>
              <w:ind w:left="113" w:right="-7"/>
              <w:jc w:val="center"/>
              <w:rPr>
                <w:rFonts w:ascii="GHEA Grapalat" w:hAnsi="GHEA Grapalat" w:cs="Sylfaen"/>
                <w:sz w:val="18"/>
                <w:lang w:val="pt-BR"/>
              </w:rPr>
            </w:pPr>
            <w:r w:rsidRPr="00F566BF">
              <w:rPr>
                <w:rFonts w:ascii="GHEA Grapalat" w:hAnsi="GHEA Grapalat" w:cs="Sylfaen"/>
                <w:sz w:val="18"/>
                <w:lang w:val="pt-BR"/>
              </w:rPr>
              <w:t>փետրվար</w:t>
            </w:r>
          </w:p>
        </w:tc>
        <w:tc>
          <w:tcPr>
            <w:tcW w:w="649" w:type="dxa"/>
            <w:textDirection w:val="btLr"/>
            <w:vAlign w:val="center"/>
          </w:tcPr>
          <w:p w14:paraId="0DF4CC91" w14:textId="77777777" w:rsidR="009A32B6" w:rsidRPr="00F566BF" w:rsidRDefault="009A32B6" w:rsidP="00A034E6">
            <w:pPr>
              <w:ind w:left="113" w:right="-7"/>
              <w:jc w:val="center"/>
              <w:rPr>
                <w:rFonts w:ascii="GHEA Grapalat" w:hAnsi="GHEA Grapalat"/>
                <w:sz w:val="18"/>
                <w:lang w:val="pt-BR"/>
              </w:rPr>
            </w:pPr>
            <w:r w:rsidRPr="00F566BF">
              <w:rPr>
                <w:rFonts w:ascii="GHEA Grapalat" w:hAnsi="GHEA Grapalat" w:cs="Sylfaen"/>
                <w:sz w:val="18"/>
                <w:lang w:val="pt-BR"/>
              </w:rPr>
              <w:t>մարտ</w:t>
            </w:r>
          </w:p>
        </w:tc>
        <w:tc>
          <w:tcPr>
            <w:tcW w:w="649" w:type="dxa"/>
            <w:textDirection w:val="btLr"/>
            <w:vAlign w:val="center"/>
          </w:tcPr>
          <w:p w14:paraId="0358983E" w14:textId="77777777" w:rsidR="009A32B6" w:rsidRPr="00B07B93" w:rsidRDefault="009A32B6" w:rsidP="00B07B93">
            <w:pPr>
              <w:ind w:left="113" w:right="113"/>
              <w:jc w:val="center"/>
              <w:rPr>
                <w:rFonts w:ascii="GHEA Grapalat" w:hAnsi="GHEA Grapalat" w:cs="Arial"/>
                <w:sz w:val="20"/>
                <w:szCs w:val="20"/>
                <w:lang w:val="hy-AM"/>
              </w:rPr>
            </w:pPr>
            <w:r w:rsidRPr="00B07B93">
              <w:rPr>
                <w:rFonts w:ascii="GHEA Grapalat" w:hAnsi="GHEA Grapalat" w:cs="Arial"/>
                <w:sz w:val="20"/>
                <w:szCs w:val="20"/>
                <w:lang w:val="hy-AM"/>
              </w:rPr>
              <w:t>ապրիլ</w:t>
            </w:r>
          </w:p>
        </w:tc>
        <w:tc>
          <w:tcPr>
            <w:tcW w:w="649" w:type="dxa"/>
            <w:textDirection w:val="btLr"/>
            <w:vAlign w:val="center"/>
          </w:tcPr>
          <w:p w14:paraId="78D53386" w14:textId="77777777" w:rsidR="009A32B6" w:rsidRPr="00B07B93" w:rsidRDefault="009A32B6" w:rsidP="00B07B93">
            <w:pPr>
              <w:ind w:left="113" w:right="113"/>
              <w:jc w:val="center"/>
              <w:rPr>
                <w:rFonts w:ascii="GHEA Grapalat" w:hAnsi="GHEA Grapalat" w:cs="Arial"/>
                <w:sz w:val="20"/>
                <w:szCs w:val="20"/>
                <w:lang w:val="hy-AM"/>
              </w:rPr>
            </w:pPr>
            <w:r w:rsidRPr="00B07B93">
              <w:rPr>
                <w:rFonts w:ascii="GHEA Grapalat" w:hAnsi="GHEA Grapalat" w:cs="Arial"/>
                <w:sz w:val="20"/>
                <w:szCs w:val="20"/>
                <w:lang w:val="hy-AM"/>
              </w:rPr>
              <w:t>մայիս</w:t>
            </w:r>
          </w:p>
        </w:tc>
        <w:tc>
          <w:tcPr>
            <w:tcW w:w="649" w:type="dxa"/>
            <w:textDirection w:val="btLr"/>
            <w:vAlign w:val="center"/>
          </w:tcPr>
          <w:p w14:paraId="262693F1" w14:textId="77777777" w:rsidR="009A32B6" w:rsidRPr="00B07B93" w:rsidRDefault="009A32B6" w:rsidP="00B07B93">
            <w:pPr>
              <w:ind w:left="113" w:right="113"/>
              <w:jc w:val="center"/>
              <w:rPr>
                <w:rFonts w:ascii="GHEA Grapalat" w:hAnsi="GHEA Grapalat" w:cs="Arial"/>
                <w:sz w:val="20"/>
                <w:szCs w:val="20"/>
                <w:lang w:val="hy-AM"/>
              </w:rPr>
            </w:pPr>
            <w:r w:rsidRPr="00B07B93">
              <w:rPr>
                <w:rFonts w:ascii="GHEA Grapalat" w:hAnsi="GHEA Grapalat" w:cs="Arial"/>
                <w:sz w:val="20"/>
                <w:szCs w:val="20"/>
                <w:lang w:val="hy-AM"/>
              </w:rPr>
              <w:t>հունիս</w:t>
            </w:r>
          </w:p>
        </w:tc>
        <w:tc>
          <w:tcPr>
            <w:tcW w:w="650" w:type="dxa"/>
            <w:textDirection w:val="btLr"/>
            <w:vAlign w:val="center"/>
          </w:tcPr>
          <w:p w14:paraId="31064C8F" w14:textId="77777777" w:rsidR="009A32B6" w:rsidRPr="00B07B93" w:rsidRDefault="009A32B6" w:rsidP="00B07B93">
            <w:pPr>
              <w:ind w:left="113" w:right="113"/>
              <w:jc w:val="center"/>
              <w:rPr>
                <w:rFonts w:ascii="GHEA Grapalat" w:hAnsi="GHEA Grapalat" w:cs="Arial"/>
                <w:sz w:val="20"/>
                <w:szCs w:val="20"/>
                <w:lang w:val="hy-AM"/>
              </w:rPr>
            </w:pPr>
            <w:r w:rsidRPr="00B07B93">
              <w:rPr>
                <w:rFonts w:ascii="GHEA Grapalat" w:hAnsi="GHEA Grapalat" w:cs="Arial"/>
                <w:sz w:val="20"/>
                <w:szCs w:val="20"/>
                <w:lang w:val="hy-AM"/>
              </w:rPr>
              <w:t>հուլիս</w:t>
            </w:r>
          </w:p>
        </w:tc>
        <w:tc>
          <w:tcPr>
            <w:tcW w:w="649" w:type="dxa"/>
            <w:textDirection w:val="btLr"/>
            <w:vAlign w:val="center"/>
          </w:tcPr>
          <w:p w14:paraId="59B3D2C7" w14:textId="77777777" w:rsidR="009A32B6" w:rsidRPr="00B07B93" w:rsidRDefault="009A32B6" w:rsidP="00B07B93">
            <w:pPr>
              <w:ind w:left="113" w:right="113"/>
              <w:jc w:val="center"/>
              <w:rPr>
                <w:rFonts w:ascii="GHEA Grapalat" w:hAnsi="GHEA Grapalat" w:cs="Arial"/>
                <w:sz w:val="20"/>
                <w:szCs w:val="20"/>
                <w:lang w:val="hy-AM"/>
              </w:rPr>
            </w:pPr>
            <w:r w:rsidRPr="00B07B93">
              <w:rPr>
                <w:rFonts w:ascii="GHEA Grapalat" w:hAnsi="GHEA Grapalat" w:cs="Arial"/>
                <w:sz w:val="20"/>
                <w:szCs w:val="20"/>
                <w:lang w:val="hy-AM"/>
              </w:rPr>
              <w:t>օգոստոս</w:t>
            </w:r>
          </w:p>
        </w:tc>
        <w:tc>
          <w:tcPr>
            <w:tcW w:w="649" w:type="dxa"/>
            <w:textDirection w:val="btLr"/>
            <w:vAlign w:val="center"/>
          </w:tcPr>
          <w:p w14:paraId="62AA0B69" w14:textId="77777777" w:rsidR="009A32B6" w:rsidRPr="00B07B93" w:rsidRDefault="009A32B6" w:rsidP="00B07B93">
            <w:pPr>
              <w:ind w:left="113" w:right="113"/>
              <w:jc w:val="center"/>
              <w:rPr>
                <w:rFonts w:ascii="GHEA Grapalat" w:hAnsi="GHEA Grapalat" w:cs="Arial"/>
                <w:sz w:val="20"/>
                <w:szCs w:val="20"/>
                <w:lang w:val="hy-AM"/>
              </w:rPr>
            </w:pPr>
            <w:r w:rsidRPr="00B07B93">
              <w:rPr>
                <w:rFonts w:ascii="GHEA Grapalat" w:hAnsi="GHEA Grapalat" w:cs="Arial"/>
                <w:sz w:val="20"/>
                <w:szCs w:val="20"/>
                <w:lang w:val="hy-AM"/>
              </w:rPr>
              <w:t>սեպտեմբեր</w:t>
            </w:r>
          </w:p>
        </w:tc>
        <w:tc>
          <w:tcPr>
            <w:tcW w:w="649" w:type="dxa"/>
            <w:textDirection w:val="btLr"/>
            <w:vAlign w:val="center"/>
          </w:tcPr>
          <w:p w14:paraId="3084A34C" w14:textId="77777777" w:rsidR="009A32B6" w:rsidRPr="00B07B93" w:rsidRDefault="009A32B6" w:rsidP="00B07B93">
            <w:pPr>
              <w:ind w:left="113" w:right="113"/>
              <w:jc w:val="center"/>
              <w:rPr>
                <w:rFonts w:ascii="GHEA Grapalat" w:hAnsi="GHEA Grapalat" w:cs="Arial"/>
                <w:sz w:val="20"/>
                <w:szCs w:val="20"/>
                <w:lang w:val="hy-AM"/>
              </w:rPr>
            </w:pPr>
            <w:r w:rsidRPr="00B07B93">
              <w:rPr>
                <w:rFonts w:ascii="GHEA Grapalat" w:hAnsi="GHEA Grapalat" w:cs="Arial"/>
                <w:sz w:val="20"/>
                <w:szCs w:val="20"/>
                <w:lang w:val="hy-AM"/>
              </w:rPr>
              <w:t>հոկտեմբեր</w:t>
            </w:r>
          </w:p>
        </w:tc>
        <w:tc>
          <w:tcPr>
            <w:tcW w:w="649" w:type="dxa"/>
            <w:textDirection w:val="btLr"/>
            <w:vAlign w:val="center"/>
          </w:tcPr>
          <w:p w14:paraId="6B796084" w14:textId="77777777" w:rsidR="009A32B6" w:rsidRPr="00B07B93" w:rsidRDefault="009A32B6" w:rsidP="00B07B93">
            <w:pPr>
              <w:ind w:left="113" w:right="113"/>
              <w:jc w:val="center"/>
              <w:rPr>
                <w:rFonts w:ascii="GHEA Grapalat" w:hAnsi="GHEA Grapalat" w:cs="Arial"/>
                <w:sz w:val="20"/>
                <w:szCs w:val="20"/>
                <w:lang w:val="hy-AM"/>
              </w:rPr>
            </w:pPr>
            <w:r w:rsidRPr="00B07B93">
              <w:rPr>
                <w:rFonts w:ascii="GHEA Grapalat" w:hAnsi="GHEA Grapalat" w:cs="Arial"/>
                <w:sz w:val="20"/>
                <w:szCs w:val="20"/>
                <w:lang w:val="hy-AM"/>
              </w:rPr>
              <w:t>նոյեմբեր</w:t>
            </w:r>
          </w:p>
        </w:tc>
        <w:tc>
          <w:tcPr>
            <w:tcW w:w="649" w:type="dxa"/>
            <w:textDirection w:val="btLr"/>
            <w:vAlign w:val="center"/>
          </w:tcPr>
          <w:p w14:paraId="2A7893DA" w14:textId="77777777" w:rsidR="009A32B6" w:rsidRPr="00B07B93" w:rsidRDefault="009A32B6" w:rsidP="00B07B93">
            <w:pPr>
              <w:ind w:left="113" w:right="113"/>
              <w:jc w:val="center"/>
              <w:rPr>
                <w:rFonts w:ascii="GHEA Grapalat" w:hAnsi="GHEA Grapalat" w:cs="Arial"/>
                <w:sz w:val="20"/>
                <w:szCs w:val="20"/>
                <w:lang w:val="hy-AM"/>
              </w:rPr>
            </w:pPr>
            <w:r w:rsidRPr="00B07B93">
              <w:rPr>
                <w:rFonts w:ascii="GHEA Grapalat" w:hAnsi="GHEA Grapalat" w:cs="Arial"/>
                <w:sz w:val="20"/>
                <w:szCs w:val="20"/>
                <w:lang w:val="hy-AM"/>
              </w:rPr>
              <w:t>դեկտեմբեր</w:t>
            </w:r>
          </w:p>
        </w:tc>
        <w:tc>
          <w:tcPr>
            <w:tcW w:w="650" w:type="dxa"/>
            <w:textDirection w:val="btLr"/>
            <w:vAlign w:val="center"/>
          </w:tcPr>
          <w:p w14:paraId="6ECCDB3F" w14:textId="77777777" w:rsidR="009A32B6" w:rsidRPr="00B07B93" w:rsidRDefault="009A32B6" w:rsidP="00BA607B">
            <w:pPr>
              <w:ind w:left="113" w:right="113"/>
              <w:jc w:val="center"/>
              <w:rPr>
                <w:rFonts w:ascii="GHEA Grapalat" w:hAnsi="GHEA Grapalat" w:cs="Arial"/>
                <w:sz w:val="20"/>
                <w:szCs w:val="20"/>
                <w:lang w:val="hy-AM"/>
              </w:rPr>
            </w:pPr>
            <w:r w:rsidRPr="00B07B93">
              <w:rPr>
                <w:rFonts w:ascii="GHEA Grapalat" w:hAnsi="GHEA Grapalat" w:cs="Arial"/>
                <w:sz w:val="20"/>
                <w:szCs w:val="20"/>
                <w:lang w:val="hy-AM"/>
              </w:rPr>
              <w:t>Ընդամենը</w:t>
            </w:r>
          </w:p>
          <w:p w14:paraId="440403E9" w14:textId="77777777" w:rsidR="009A32B6" w:rsidRPr="00B07B93" w:rsidRDefault="009A32B6" w:rsidP="00BA607B">
            <w:pPr>
              <w:ind w:left="113" w:right="113"/>
              <w:jc w:val="center"/>
              <w:rPr>
                <w:rFonts w:ascii="GHEA Grapalat" w:hAnsi="GHEA Grapalat" w:cs="Arial"/>
                <w:sz w:val="20"/>
                <w:szCs w:val="20"/>
                <w:lang w:val="hy-AM"/>
              </w:rPr>
            </w:pPr>
          </w:p>
        </w:tc>
      </w:tr>
      <w:tr w:rsidR="0089078F" w14:paraId="109F0D1F" w14:textId="77777777" w:rsidTr="00307313">
        <w:trPr>
          <w:cantSplit/>
          <w:trHeight w:val="1308"/>
        </w:trPr>
        <w:tc>
          <w:tcPr>
            <w:tcW w:w="1350" w:type="dxa"/>
            <w:vAlign w:val="center"/>
          </w:tcPr>
          <w:p w14:paraId="7609022B" w14:textId="11090C0F" w:rsidR="0089078F" w:rsidRPr="00D8089C" w:rsidRDefault="0089078F" w:rsidP="0089078F">
            <w:pPr>
              <w:jc w:val="center"/>
              <w:rPr>
                <w:rFonts w:ascii="GHEA Grapalat" w:hAnsi="GHEA Grapalat"/>
                <w:sz w:val="20"/>
                <w:lang w:val="es-ES"/>
              </w:rPr>
            </w:pPr>
            <w:r>
              <w:rPr>
                <w:rFonts w:ascii="GHEA Grapalat" w:hAnsi="GHEA Grapalat" w:cs="Sylfaen"/>
                <w:sz w:val="18"/>
                <w:lang w:val="pt-BR"/>
              </w:rPr>
              <w:t>1</w:t>
            </w:r>
          </w:p>
        </w:tc>
        <w:tc>
          <w:tcPr>
            <w:tcW w:w="1890" w:type="dxa"/>
            <w:vAlign w:val="center"/>
          </w:tcPr>
          <w:p w14:paraId="52A52AB3" w14:textId="75DA0399" w:rsidR="0089078F" w:rsidRPr="0089078F" w:rsidRDefault="0089078F" w:rsidP="0089078F">
            <w:pPr>
              <w:rPr>
                <w:rFonts w:ascii="GHEA Grapalat" w:hAnsi="GHEA Grapalat" w:cs="Calibri"/>
                <w:color w:val="000000"/>
                <w:sz w:val="20"/>
                <w:szCs w:val="20"/>
                <w:lang w:val="hy-AM"/>
              </w:rPr>
            </w:pPr>
            <w:r w:rsidRPr="0089078F">
              <w:rPr>
                <w:rFonts w:ascii="GHEA Grapalat" w:hAnsi="GHEA Grapalat"/>
                <w:sz w:val="20"/>
                <w:szCs w:val="20"/>
              </w:rPr>
              <w:t>37431200/503</w:t>
            </w:r>
          </w:p>
        </w:tc>
        <w:tc>
          <w:tcPr>
            <w:tcW w:w="3711" w:type="dxa"/>
            <w:tcBorders>
              <w:top w:val="single" w:sz="4" w:space="0" w:color="auto"/>
              <w:bottom w:val="single" w:sz="4" w:space="0" w:color="auto"/>
            </w:tcBorders>
            <w:vAlign w:val="center"/>
          </w:tcPr>
          <w:p w14:paraId="062B8830" w14:textId="47C8EB9C" w:rsidR="0089078F" w:rsidRPr="0089078F" w:rsidRDefault="0089078F" w:rsidP="0089078F">
            <w:pPr>
              <w:jc w:val="center"/>
              <w:rPr>
                <w:rFonts w:ascii="GHEA Grapalat" w:hAnsi="GHEA Grapalat" w:cs="Calibri"/>
                <w:sz w:val="20"/>
                <w:szCs w:val="20"/>
                <w:lang w:val="hy-AM"/>
              </w:rPr>
            </w:pPr>
            <w:proofErr w:type="spellStart"/>
            <w:r w:rsidRPr="0089078F">
              <w:rPr>
                <w:rFonts w:ascii="GHEA Grapalat" w:hAnsi="GHEA Grapalat"/>
                <w:bCs/>
                <w:iCs/>
                <w:sz w:val="20"/>
                <w:szCs w:val="20"/>
              </w:rPr>
              <w:t>Մարզասարք</w:t>
            </w:r>
            <w:proofErr w:type="spellEnd"/>
            <w:r w:rsidRPr="0089078F">
              <w:rPr>
                <w:rFonts w:ascii="GHEA Grapalat" w:hAnsi="GHEA Grapalat"/>
                <w:bCs/>
                <w:iCs/>
                <w:sz w:val="20"/>
                <w:szCs w:val="20"/>
              </w:rPr>
              <w:t xml:space="preserve"> </w:t>
            </w:r>
            <w:proofErr w:type="spellStart"/>
            <w:r w:rsidRPr="0089078F">
              <w:rPr>
                <w:rFonts w:ascii="GHEA Grapalat" w:hAnsi="GHEA Grapalat"/>
                <w:bCs/>
                <w:iCs/>
                <w:sz w:val="20"/>
                <w:szCs w:val="20"/>
              </w:rPr>
              <w:t>թիավար</w:t>
            </w:r>
            <w:proofErr w:type="spellEnd"/>
          </w:p>
        </w:tc>
        <w:tc>
          <w:tcPr>
            <w:tcW w:w="649" w:type="dxa"/>
          </w:tcPr>
          <w:p w14:paraId="6AEDC626" w14:textId="77777777" w:rsidR="0089078F" w:rsidRPr="00EB6D1D" w:rsidRDefault="0089078F" w:rsidP="00307313">
            <w:pPr>
              <w:jc w:val="center"/>
              <w:rPr>
                <w:rFonts w:ascii="GHEA Grapalat" w:hAnsi="GHEA Grapalat"/>
                <w:sz w:val="20"/>
                <w:lang w:val="pt-BR"/>
              </w:rPr>
            </w:pPr>
          </w:p>
          <w:p w14:paraId="3ED79F42" w14:textId="77777777" w:rsidR="0089078F" w:rsidRPr="00EB6D1D" w:rsidRDefault="0089078F" w:rsidP="00307313">
            <w:pPr>
              <w:jc w:val="center"/>
              <w:rPr>
                <w:rFonts w:ascii="GHEA Grapalat" w:hAnsi="GHEA Grapalat"/>
                <w:sz w:val="20"/>
                <w:lang w:val="pt-BR"/>
              </w:rPr>
            </w:pPr>
          </w:p>
          <w:p w14:paraId="4F143BAE" w14:textId="71057FC4" w:rsidR="0089078F" w:rsidRPr="00E96833" w:rsidRDefault="0089078F" w:rsidP="00307313">
            <w:pPr>
              <w:ind w:left="113" w:right="113"/>
              <w:jc w:val="center"/>
              <w:rPr>
                <w:rFonts w:ascii="GHEA Grapalat" w:hAnsi="GHEA Grapalat" w:cs="Arial"/>
                <w:sz w:val="20"/>
                <w:szCs w:val="20"/>
                <w:lang w:val="hy-AM"/>
              </w:rPr>
            </w:pPr>
            <w:r w:rsidRPr="00EB6D1D">
              <w:rPr>
                <w:rFonts w:ascii="GHEA Grapalat" w:hAnsi="GHEA Grapalat"/>
                <w:sz w:val="20"/>
                <w:lang w:val="pt-BR"/>
              </w:rPr>
              <w:t>... %</w:t>
            </w:r>
          </w:p>
        </w:tc>
        <w:tc>
          <w:tcPr>
            <w:tcW w:w="649" w:type="dxa"/>
          </w:tcPr>
          <w:p w14:paraId="4C563380" w14:textId="77777777" w:rsidR="0089078F" w:rsidRPr="00EB6D1D" w:rsidRDefault="0089078F" w:rsidP="00307313">
            <w:pPr>
              <w:jc w:val="center"/>
              <w:rPr>
                <w:rFonts w:ascii="GHEA Grapalat" w:hAnsi="GHEA Grapalat"/>
                <w:sz w:val="20"/>
                <w:lang w:val="pt-BR"/>
              </w:rPr>
            </w:pPr>
          </w:p>
          <w:p w14:paraId="2202A4EC" w14:textId="77777777" w:rsidR="0089078F" w:rsidRPr="00EB6D1D" w:rsidRDefault="0089078F" w:rsidP="00307313">
            <w:pPr>
              <w:jc w:val="center"/>
              <w:rPr>
                <w:rFonts w:ascii="GHEA Grapalat" w:hAnsi="GHEA Grapalat"/>
                <w:sz w:val="20"/>
                <w:lang w:val="pt-BR"/>
              </w:rPr>
            </w:pPr>
          </w:p>
          <w:p w14:paraId="56425C6C" w14:textId="5A7DA908" w:rsidR="0089078F" w:rsidRPr="00E96833" w:rsidRDefault="0089078F" w:rsidP="00307313">
            <w:pPr>
              <w:ind w:left="113" w:right="113"/>
              <w:jc w:val="center"/>
              <w:rPr>
                <w:rFonts w:ascii="GHEA Grapalat" w:hAnsi="GHEA Grapalat" w:cs="Arial"/>
                <w:sz w:val="20"/>
                <w:szCs w:val="20"/>
                <w:lang w:val="hy-AM"/>
              </w:rPr>
            </w:pPr>
            <w:r w:rsidRPr="00EB6D1D">
              <w:rPr>
                <w:rFonts w:ascii="GHEA Grapalat" w:hAnsi="GHEA Grapalat"/>
                <w:sz w:val="20"/>
                <w:lang w:val="pt-BR"/>
              </w:rPr>
              <w:t>... %</w:t>
            </w:r>
          </w:p>
        </w:tc>
        <w:tc>
          <w:tcPr>
            <w:tcW w:w="649" w:type="dxa"/>
          </w:tcPr>
          <w:p w14:paraId="6EC53AB2" w14:textId="77777777" w:rsidR="0089078F" w:rsidRPr="00EB6D1D" w:rsidRDefault="0089078F" w:rsidP="00307313">
            <w:pPr>
              <w:jc w:val="center"/>
              <w:rPr>
                <w:rFonts w:ascii="GHEA Grapalat" w:hAnsi="GHEA Grapalat"/>
                <w:sz w:val="20"/>
                <w:lang w:val="pt-BR"/>
              </w:rPr>
            </w:pPr>
          </w:p>
          <w:p w14:paraId="1F69A000" w14:textId="77777777" w:rsidR="0089078F" w:rsidRPr="00EB6D1D" w:rsidRDefault="0089078F" w:rsidP="00307313">
            <w:pPr>
              <w:jc w:val="center"/>
              <w:rPr>
                <w:rFonts w:ascii="GHEA Grapalat" w:hAnsi="GHEA Grapalat"/>
                <w:sz w:val="20"/>
                <w:lang w:val="pt-BR"/>
              </w:rPr>
            </w:pPr>
          </w:p>
          <w:p w14:paraId="4AE08FBF" w14:textId="322BD1AE" w:rsidR="0089078F" w:rsidRPr="00E96833" w:rsidRDefault="0089078F" w:rsidP="00307313">
            <w:pPr>
              <w:ind w:left="113" w:right="113"/>
              <w:jc w:val="center"/>
              <w:rPr>
                <w:rFonts w:ascii="GHEA Grapalat" w:hAnsi="GHEA Grapalat" w:cs="Arial"/>
                <w:sz w:val="20"/>
                <w:szCs w:val="20"/>
              </w:rPr>
            </w:pPr>
            <w:r w:rsidRPr="00EB6D1D">
              <w:rPr>
                <w:rFonts w:ascii="GHEA Grapalat" w:hAnsi="GHEA Grapalat"/>
                <w:sz w:val="20"/>
                <w:lang w:val="pt-BR"/>
              </w:rPr>
              <w:t>... %</w:t>
            </w:r>
          </w:p>
        </w:tc>
        <w:tc>
          <w:tcPr>
            <w:tcW w:w="649" w:type="dxa"/>
          </w:tcPr>
          <w:p w14:paraId="68CABC49" w14:textId="77777777" w:rsidR="0089078F" w:rsidRPr="00EB6D1D" w:rsidRDefault="0089078F" w:rsidP="00307313">
            <w:pPr>
              <w:jc w:val="center"/>
              <w:rPr>
                <w:rFonts w:ascii="GHEA Grapalat" w:hAnsi="GHEA Grapalat"/>
                <w:sz w:val="20"/>
                <w:lang w:val="pt-BR"/>
              </w:rPr>
            </w:pPr>
          </w:p>
          <w:p w14:paraId="44A6281E" w14:textId="77777777" w:rsidR="0089078F" w:rsidRPr="00EB6D1D" w:rsidRDefault="0089078F" w:rsidP="00307313">
            <w:pPr>
              <w:jc w:val="center"/>
              <w:rPr>
                <w:rFonts w:ascii="GHEA Grapalat" w:hAnsi="GHEA Grapalat"/>
                <w:sz w:val="20"/>
                <w:lang w:val="pt-BR"/>
              </w:rPr>
            </w:pPr>
          </w:p>
          <w:p w14:paraId="23F77D89" w14:textId="355DDA72" w:rsidR="0089078F" w:rsidRPr="00E96833" w:rsidRDefault="0089078F" w:rsidP="00307313">
            <w:pPr>
              <w:ind w:left="113" w:right="113"/>
              <w:jc w:val="center"/>
              <w:rPr>
                <w:rFonts w:ascii="GHEA Grapalat" w:hAnsi="GHEA Grapalat" w:cs="Arial"/>
                <w:sz w:val="20"/>
                <w:szCs w:val="20"/>
                <w:lang w:val="hy-AM"/>
              </w:rPr>
            </w:pPr>
            <w:r w:rsidRPr="00EB6D1D">
              <w:rPr>
                <w:rFonts w:ascii="GHEA Grapalat" w:hAnsi="GHEA Grapalat"/>
                <w:sz w:val="20"/>
                <w:lang w:val="pt-BR"/>
              </w:rPr>
              <w:t>... %</w:t>
            </w:r>
          </w:p>
        </w:tc>
        <w:tc>
          <w:tcPr>
            <w:tcW w:w="649" w:type="dxa"/>
          </w:tcPr>
          <w:p w14:paraId="3A5DCB74" w14:textId="77777777" w:rsidR="0089078F" w:rsidRPr="00EB6D1D" w:rsidRDefault="0089078F" w:rsidP="00307313">
            <w:pPr>
              <w:jc w:val="center"/>
              <w:rPr>
                <w:rFonts w:ascii="GHEA Grapalat" w:hAnsi="GHEA Grapalat"/>
                <w:sz w:val="20"/>
                <w:lang w:val="pt-BR"/>
              </w:rPr>
            </w:pPr>
          </w:p>
          <w:p w14:paraId="3B52F656" w14:textId="77777777" w:rsidR="0089078F" w:rsidRPr="00EB6D1D" w:rsidRDefault="0089078F" w:rsidP="00307313">
            <w:pPr>
              <w:jc w:val="center"/>
              <w:rPr>
                <w:rFonts w:ascii="GHEA Grapalat" w:hAnsi="GHEA Grapalat"/>
                <w:sz w:val="20"/>
                <w:lang w:val="pt-BR"/>
              </w:rPr>
            </w:pPr>
          </w:p>
          <w:p w14:paraId="6897C0DE" w14:textId="78C108DF" w:rsidR="0089078F" w:rsidRPr="00E96833" w:rsidRDefault="0089078F" w:rsidP="00307313">
            <w:pPr>
              <w:ind w:left="113" w:right="113"/>
              <w:jc w:val="center"/>
              <w:rPr>
                <w:rFonts w:ascii="GHEA Grapalat" w:hAnsi="GHEA Grapalat" w:cs="Arial"/>
                <w:sz w:val="20"/>
                <w:szCs w:val="20"/>
                <w:lang w:val="hy-AM"/>
              </w:rPr>
            </w:pPr>
            <w:r w:rsidRPr="00EB6D1D">
              <w:rPr>
                <w:rFonts w:ascii="GHEA Grapalat" w:hAnsi="GHEA Grapalat"/>
                <w:sz w:val="20"/>
                <w:lang w:val="pt-BR"/>
              </w:rPr>
              <w:t>... %</w:t>
            </w:r>
          </w:p>
        </w:tc>
        <w:tc>
          <w:tcPr>
            <w:tcW w:w="649" w:type="dxa"/>
          </w:tcPr>
          <w:p w14:paraId="2745CE02" w14:textId="77777777" w:rsidR="0089078F" w:rsidRPr="00EB6D1D" w:rsidRDefault="0089078F" w:rsidP="00307313">
            <w:pPr>
              <w:jc w:val="center"/>
              <w:rPr>
                <w:rFonts w:ascii="GHEA Grapalat" w:hAnsi="GHEA Grapalat"/>
                <w:sz w:val="20"/>
                <w:lang w:val="pt-BR"/>
              </w:rPr>
            </w:pPr>
          </w:p>
          <w:p w14:paraId="3BFCE99C" w14:textId="77777777" w:rsidR="0089078F" w:rsidRPr="00EB6D1D" w:rsidRDefault="0089078F" w:rsidP="00307313">
            <w:pPr>
              <w:jc w:val="center"/>
              <w:rPr>
                <w:rFonts w:ascii="GHEA Grapalat" w:hAnsi="GHEA Grapalat"/>
                <w:sz w:val="20"/>
                <w:lang w:val="pt-BR"/>
              </w:rPr>
            </w:pPr>
          </w:p>
          <w:p w14:paraId="20CEE529" w14:textId="709AD910" w:rsidR="0089078F" w:rsidRPr="00E96833" w:rsidRDefault="0089078F" w:rsidP="00307313">
            <w:pPr>
              <w:ind w:left="113" w:right="113"/>
              <w:jc w:val="center"/>
              <w:rPr>
                <w:rFonts w:ascii="GHEA Grapalat" w:hAnsi="GHEA Grapalat" w:cs="Arial"/>
                <w:sz w:val="20"/>
                <w:szCs w:val="20"/>
                <w:lang w:val="hy-AM"/>
              </w:rPr>
            </w:pPr>
            <w:r w:rsidRPr="00EB6D1D">
              <w:rPr>
                <w:rFonts w:ascii="GHEA Grapalat" w:hAnsi="GHEA Grapalat"/>
                <w:sz w:val="20"/>
                <w:lang w:val="pt-BR"/>
              </w:rPr>
              <w:t>... %</w:t>
            </w:r>
          </w:p>
        </w:tc>
        <w:tc>
          <w:tcPr>
            <w:tcW w:w="650" w:type="dxa"/>
          </w:tcPr>
          <w:p w14:paraId="5C872F21" w14:textId="77777777" w:rsidR="0089078F" w:rsidRPr="00EB6D1D" w:rsidRDefault="0089078F" w:rsidP="00307313">
            <w:pPr>
              <w:jc w:val="center"/>
              <w:rPr>
                <w:rFonts w:ascii="GHEA Grapalat" w:hAnsi="GHEA Grapalat"/>
                <w:sz w:val="20"/>
                <w:lang w:val="pt-BR"/>
              </w:rPr>
            </w:pPr>
          </w:p>
          <w:p w14:paraId="4927FFCC" w14:textId="77777777" w:rsidR="0089078F" w:rsidRPr="00EB6D1D" w:rsidRDefault="0089078F" w:rsidP="00307313">
            <w:pPr>
              <w:jc w:val="center"/>
              <w:rPr>
                <w:rFonts w:ascii="GHEA Grapalat" w:hAnsi="GHEA Grapalat"/>
                <w:sz w:val="20"/>
                <w:lang w:val="pt-BR"/>
              </w:rPr>
            </w:pPr>
          </w:p>
          <w:p w14:paraId="3C3A0793" w14:textId="1E8D03C9" w:rsidR="0089078F" w:rsidRPr="00E96833" w:rsidRDefault="0089078F" w:rsidP="00307313">
            <w:pPr>
              <w:ind w:left="113" w:right="113"/>
              <w:jc w:val="center"/>
              <w:rPr>
                <w:rFonts w:ascii="GHEA Grapalat" w:hAnsi="GHEA Grapalat" w:cs="Arial"/>
                <w:sz w:val="20"/>
                <w:szCs w:val="20"/>
              </w:rPr>
            </w:pPr>
            <w:r w:rsidRPr="00EB6D1D">
              <w:rPr>
                <w:rFonts w:ascii="GHEA Grapalat" w:hAnsi="GHEA Grapalat"/>
                <w:sz w:val="20"/>
                <w:lang w:val="pt-BR"/>
              </w:rPr>
              <w:t>... %</w:t>
            </w:r>
          </w:p>
        </w:tc>
        <w:tc>
          <w:tcPr>
            <w:tcW w:w="649" w:type="dxa"/>
          </w:tcPr>
          <w:p w14:paraId="2DF00EF6" w14:textId="77777777" w:rsidR="0089078F" w:rsidRPr="00EB6D1D" w:rsidRDefault="0089078F" w:rsidP="00307313">
            <w:pPr>
              <w:jc w:val="center"/>
              <w:rPr>
                <w:rFonts w:ascii="GHEA Grapalat" w:hAnsi="GHEA Grapalat"/>
                <w:sz w:val="20"/>
                <w:lang w:val="pt-BR"/>
              </w:rPr>
            </w:pPr>
          </w:p>
          <w:p w14:paraId="6D7AB022" w14:textId="77777777" w:rsidR="0089078F" w:rsidRPr="00EB6D1D" w:rsidRDefault="0089078F" w:rsidP="00307313">
            <w:pPr>
              <w:jc w:val="center"/>
              <w:rPr>
                <w:rFonts w:ascii="GHEA Grapalat" w:hAnsi="GHEA Grapalat"/>
                <w:sz w:val="20"/>
                <w:lang w:val="pt-BR"/>
              </w:rPr>
            </w:pPr>
          </w:p>
          <w:p w14:paraId="1941564A" w14:textId="16C3EE1B" w:rsidR="0089078F" w:rsidRPr="00E96833" w:rsidRDefault="0089078F" w:rsidP="00307313">
            <w:pPr>
              <w:ind w:left="113" w:right="113"/>
              <w:jc w:val="center"/>
              <w:rPr>
                <w:rFonts w:ascii="GHEA Grapalat" w:hAnsi="GHEA Grapalat" w:cs="Arial"/>
                <w:sz w:val="20"/>
                <w:szCs w:val="20"/>
                <w:lang w:val="hy-AM"/>
              </w:rPr>
            </w:pPr>
            <w:r w:rsidRPr="00EB6D1D">
              <w:rPr>
                <w:rFonts w:ascii="GHEA Grapalat" w:hAnsi="GHEA Grapalat"/>
                <w:sz w:val="20"/>
                <w:lang w:val="pt-BR"/>
              </w:rPr>
              <w:t>... %</w:t>
            </w:r>
          </w:p>
        </w:tc>
        <w:tc>
          <w:tcPr>
            <w:tcW w:w="649" w:type="dxa"/>
          </w:tcPr>
          <w:p w14:paraId="08EFD6B5" w14:textId="77777777" w:rsidR="0089078F" w:rsidRPr="00EB6D1D" w:rsidRDefault="0089078F" w:rsidP="00307313">
            <w:pPr>
              <w:jc w:val="center"/>
              <w:rPr>
                <w:rFonts w:ascii="GHEA Grapalat" w:hAnsi="GHEA Grapalat"/>
                <w:sz w:val="20"/>
                <w:lang w:val="pt-BR"/>
              </w:rPr>
            </w:pPr>
          </w:p>
          <w:p w14:paraId="740C92BA" w14:textId="77777777" w:rsidR="0089078F" w:rsidRPr="00EB6D1D" w:rsidRDefault="0089078F" w:rsidP="00307313">
            <w:pPr>
              <w:jc w:val="center"/>
              <w:rPr>
                <w:rFonts w:ascii="GHEA Grapalat" w:hAnsi="GHEA Grapalat"/>
                <w:sz w:val="20"/>
                <w:lang w:val="pt-BR"/>
              </w:rPr>
            </w:pPr>
          </w:p>
          <w:p w14:paraId="7A981E16" w14:textId="2165D385" w:rsidR="0089078F" w:rsidRPr="00E96833" w:rsidRDefault="0089078F" w:rsidP="00307313">
            <w:pPr>
              <w:ind w:left="113" w:right="113"/>
              <w:jc w:val="center"/>
              <w:rPr>
                <w:rFonts w:ascii="GHEA Grapalat" w:hAnsi="GHEA Grapalat" w:cs="Arial"/>
                <w:sz w:val="20"/>
                <w:szCs w:val="20"/>
                <w:lang w:val="hy-AM"/>
              </w:rPr>
            </w:pPr>
            <w:r w:rsidRPr="00EB6D1D">
              <w:rPr>
                <w:rFonts w:ascii="GHEA Grapalat" w:hAnsi="GHEA Grapalat"/>
                <w:sz w:val="20"/>
                <w:lang w:val="pt-BR"/>
              </w:rPr>
              <w:t>... %</w:t>
            </w:r>
          </w:p>
        </w:tc>
        <w:tc>
          <w:tcPr>
            <w:tcW w:w="649" w:type="dxa"/>
          </w:tcPr>
          <w:p w14:paraId="257F2D8D" w14:textId="77777777" w:rsidR="0089078F" w:rsidRPr="00EB6D1D" w:rsidRDefault="0089078F" w:rsidP="00307313">
            <w:pPr>
              <w:jc w:val="center"/>
              <w:rPr>
                <w:rFonts w:ascii="GHEA Grapalat" w:hAnsi="GHEA Grapalat"/>
                <w:sz w:val="20"/>
                <w:lang w:val="pt-BR"/>
              </w:rPr>
            </w:pPr>
          </w:p>
          <w:p w14:paraId="1B034408" w14:textId="77777777" w:rsidR="0089078F" w:rsidRPr="00EB6D1D" w:rsidRDefault="0089078F" w:rsidP="00307313">
            <w:pPr>
              <w:jc w:val="center"/>
              <w:rPr>
                <w:rFonts w:ascii="GHEA Grapalat" w:hAnsi="GHEA Grapalat"/>
                <w:sz w:val="20"/>
                <w:lang w:val="pt-BR"/>
              </w:rPr>
            </w:pPr>
          </w:p>
          <w:p w14:paraId="38C71D97" w14:textId="67559728" w:rsidR="0089078F" w:rsidRPr="00E96833" w:rsidRDefault="0089078F" w:rsidP="00307313">
            <w:pPr>
              <w:spacing w:line="360" w:lineRule="auto"/>
              <w:ind w:left="113" w:right="113"/>
              <w:jc w:val="center"/>
              <w:rPr>
                <w:rFonts w:ascii="GHEA Grapalat" w:hAnsi="GHEA Grapalat" w:cs="Arial"/>
                <w:sz w:val="20"/>
                <w:szCs w:val="20"/>
              </w:rPr>
            </w:pPr>
            <w:r w:rsidRPr="00EB6D1D">
              <w:rPr>
                <w:rFonts w:ascii="GHEA Grapalat" w:hAnsi="GHEA Grapalat"/>
                <w:sz w:val="20"/>
                <w:lang w:val="pt-BR"/>
              </w:rPr>
              <w:t>... %</w:t>
            </w:r>
          </w:p>
        </w:tc>
        <w:tc>
          <w:tcPr>
            <w:tcW w:w="649" w:type="dxa"/>
          </w:tcPr>
          <w:p w14:paraId="3E4F5485" w14:textId="77777777" w:rsidR="0089078F" w:rsidRPr="00EB6D1D" w:rsidRDefault="0089078F" w:rsidP="00307313">
            <w:pPr>
              <w:jc w:val="center"/>
              <w:rPr>
                <w:rFonts w:ascii="GHEA Grapalat" w:hAnsi="GHEA Grapalat"/>
                <w:sz w:val="20"/>
                <w:lang w:val="pt-BR"/>
              </w:rPr>
            </w:pPr>
          </w:p>
          <w:p w14:paraId="046A56CD" w14:textId="77777777" w:rsidR="0089078F" w:rsidRPr="00EB6D1D" w:rsidRDefault="0089078F" w:rsidP="00307313">
            <w:pPr>
              <w:jc w:val="center"/>
              <w:rPr>
                <w:rFonts w:ascii="GHEA Grapalat" w:hAnsi="GHEA Grapalat"/>
                <w:sz w:val="20"/>
                <w:lang w:val="pt-BR"/>
              </w:rPr>
            </w:pPr>
          </w:p>
          <w:p w14:paraId="49C6FD66" w14:textId="7E9099D6" w:rsidR="0089078F" w:rsidRPr="00E96833" w:rsidRDefault="0089078F" w:rsidP="00307313">
            <w:pPr>
              <w:ind w:left="113" w:right="113"/>
              <w:jc w:val="center"/>
              <w:rPr>
                <w:rFonts w:ascii="GHEA Grapalat" w:hAnsi="GHEA Grapalat" w:cs="Arial"/>
                <w:sz w:val="20"/>
                <w:szCs w:val="20"/>
                <w:lang w:val="hy-AM"/>
              </w:rPr>
            </w:pPr>
            <w:r w:rsidRPr="00EB6D1D">
              <w:rPr>
                <w:rFonts w:ascii="GHEA Grapalat" w:hAnsi="GHEA Grapalat"/>
                <w:sz w:val="20"/>
                <w:lang w:val="pt-BR"/>
              </w:rPr>
              <w:t>... %</w:t>
            </w:r>
          </w:p>
        </w:tc>
        <w:tc>
          <w:tcPr>
            <w:tcW w:w="649" w:type="dxa"/>
          </w:tcPr>
          <w:p w14:paraId="710C753F" w14:textId="77777777" w:rsidR="0089078F" w:rsidRPr="00EB6D1D" w:rsidRDefault="0089078F" w:rsidP="00307313">
            <w:pPr>
              <w:jc w:val="center"/>
              <w:rPr>
                <w:rFonts w:ascii="GHEA Grapalat" w:hAnsi="GHEA Grapalat"/>
                <w:sz w:val="20"/>
                <w:lang w:val="pt-BR"/>
              </w:rPr>
            </w:pPr>
          </w:p>
          <w:p w14:paraId="05FAE9A0" w14:textId="77777777" w:rsidR="0089078F" w:rsidRPr="00EB6D1D" w:rsidRDefault="0089078F" w:rsidP="00307313">
            <w:pPr>
              <w:jc w:val="center"/>
              <w:rPr>
                <w:rFonts w:ascii="GHEA Grapalat" w:hAnsi="GHEA Grapalat"/>
                <w:sz w:val="20"/>
                <w:lang w:val="pt-BR"/>
              </w:rPr>
            </w:pPr>
          </w:p>
          <w:p w14:paraId="71F42032" w14:textId="05E15CCB" w:rsidR="0089078F" w:rsidRPr="00E96833" w:rsidRDefault="0089078F" w:rsidP="00307313">
            <w:pPr>
              <w:ind w:left="113" w:right="113"/>
              <w:jc w:val="center"/>
              <w:rPr>
                <w:rFonts w:ascii="GHEA Grapalat" w:hAnsi="GHEA Grapalat" w:cs="Arial"/>
                <w:sz w:val="20"/>
                <w:szCs w:val="20"/>
                <w:lang w:val="hy-AM"/>
              </w:rPr>
            </w:pPr>
            <w:r w:rsidRPr="00EB6D1D">
              <w:rPr>
                <w:rFonts w:ascii="GHEA Grapalat" w:hAnsi="GHEA Grapalat"/>
                <w:sz w:val="20"/>
                <w:lang w:val="pt-BR"/>
              </w:rPr>
              <w:t>... %</w:t>
            </w:r>
          </w:p>
        </w:tc>
        <w:tc>
          <w:tcPr>
            <w:tcW w:w="650" w:type="dxa"/>
          </w:tcPr>
          <w:p w14:paraId="06085AEC" w14:textId="77777777" w:rsidR="0089078F" w:rsidRPr="00EB6D1D" w:rsidRDefault="0089078F" w:rsidP="00307313">
            <w:pPr>
              <w:jc w:val="center"/>
              <w:rPr>
                <w:rFonts w:ascii="GHEA Grapalat" w:hAnsi="GHEA Grapalat"/>
                <w:sz w:val="20"/>
                <w:lang w:val="pt-BR"/>
              </w:rPr>
            </w:pPr>
          </w:p>
          <w:p w14:paraId="0994C430" w14:textId="77777777" w:rsidR="0089078F" w:rsidRPr="00EB6D1D" w:rsidRDefault="0089078F" w:rsidP="00307313">
            <w:pPr>
              <w:jc w:val="center"/>
              <w:rPr>
                <w:rFonts w:ascii="GHEA Grapalat" w:hAnsi="GHEA Grapalat"/>
                <w:sz w:val="20"/>
                <w:lang w:val="pt-BR"/>
              </w:rPr>
            </w:pPr>
          </w:p>
          <w:p w14:paraId="3D841ED1" w14:textId="2B371E9C" w:rsidR="0089078F" w:rsidRPr="00E96833" w:rsidRDefault="0089078F" w:rsidP="00307313">
            <w:pPr>
              <w:ind w:left="113" w:right="113"/>
              <w:jc w:val="center"/>
              <w:rPr>
                <w:rFonts w:ascii="GHEA Grapalat" w:hAnsi="GHEA Grapalat" w:cs="Arial"/>
                <w:sz w:val="20"/>
                <w:szCs w:val="20"/>
                <w:lang w:val="hy-AM"/>
              </w:rPr>
            </w:pPr>
            <w:r w:rsidRPr="00EB6D1D">
              <w:rPr>
                <w:rFonts w:ascii="GHEA Grapalat" w:hAnsi="GHEA Grapalat"/>
                <w:sz w:val="20"/>
                <w:lang w:val="pt-BR"/>
              </w:rPr>
              <w:t>... %</w:t>
            </w:r>
          </w:p>
        </w:tc>
      </w:tr>
      <w:tr w:rsidR="0089078F" w14:paraId="31FE6F91" w14:textId="77777777" w:rsidTr="00307313">
        <w:trPr>
          <w:cantSplit/>
          <w:trHeight w:val="1263"/>
        </w:trPr>
        <w:tc>
          <w:tcPr>
            <w:tcW w:w="1350" w:type="dxa"/>
            <w:vAlign w:val="center"/>
          </w:tcPr>
          <w:p w14:paraId="132AC551" w14:textId="2014C207" w:rsidR="0089078F" w:rsidRPr="00987FEC" w:rsidRDefault="0089078F" w:rsidP="0089078F">
            <w:pPr>
              <w:jc w:val="center"/>
              <w:rPr>
                <w:rFonts w:ascii="GHEA Grapalat" w:hAnsi="GHEA Grapalat" w:cs="Sylfaen"/>
                <w:sz w:val="18"/>
                <w:lang w:val="hy-AM"/>
              </w:rPr>
            </w:pPr>
            <w:r>
              <w:rPr>
                <w:rFonts w:ascii="GHEA Grapalat" w:hAnsi="GHEA Grapalat" w:cs="Sylfaen"/>
                <w:sz w:val="18"/>
                <w:lang w:val="hy-AM"/>
              </w:rPr>
              <w:t>2</w:t>
            </w:r>
          </w:p>
        </w:tc>
        <w:tc>
          <w:tcPr>
            <w:tcW w:w="1890" w:type="dxa"/>
            <w:vAlign w:val="center"/>
          </w:tcPr>
          <w:p w14:paraId="6AE062A7" w14:textId="13FB1814" w:rsidR="0089078F" w:rsidRPr="0089078F" w:rsidRDefault="0089078F" w:rsidP="0089078F">
            <w:pPr>
              <w:tabs>
                <w:tab w:val="left" w:pos="6615"/>
              </w:tabs>
              <w:rPr>
                <w:rFonts w:ascii="GHEA Grapalat" w:hAnsi="GHEA Grapalat"/>
                <w:sz w:val="20"/>
                <w:szCs w:val="20"/>
              </w:rPr>
            </w:pPr>
            <w:r w:rsidRPr="0089078F">
              <w:rPr>
                <w:rFonts w:ascii="GHEA Grapalat" w:hAnsi="GHEA Grapalat"/>
                <w:sz w:val="20"/>
                <w:szCs w:val="20"/>
              </w:rPr>
              <w:t>37431290/505</w:t>
            </w:r>
          </w:p>
        </w:tc>
        <w:tc>
          <w:tcPr>
            <w:tcW w:w="3711" w:type="dxa"/>
            <w:tcBorders>
              <w:top w:val="single" w:sz="4" w:space="0" w:color="auto"/>
              <w:bottom w:val="single" w:sz="4" w:space="0" w:color="auto"/>
            </w:tcBorders>
            <w:vAlign w:val="center"/>
          </w:tcPr>
          <w:p w14:paraId="3D210CF4" w14:textId="773F2F26" w:rsidR="0089078F" w:rsidRPr="0089078F" w:rsidRDefault="0089078F" w:rsidP="0089078F">
            <w:pPr>
              <w:jc w:val="center"/>
              <w:rPr>
                <w:rFonts w:ascii="GHEA Grapalat" w:hAnsi="GHEA Grapalat"/>
                <w:bCs/>
                <w:iCs/>
                <w:sz w:val="20"/>
                <w:szCs w:val="20"/>
              </w:rPr>
            </w:pPr>
            <w:proofErr w:type="spellStart"/>
            <w:r w:rsidRPr="0089078F">
              <w:rPr>
                <w:rFonts w:ascii="GHEA Grapalat" w:hAnsi="GHEA Grapalat"/>
                <w:bCs/>
                <w:iCs/>
                <w:sz w:val="20"/>
                <w:szCs w:val="20"/>
              </w:rPr>
              <w:t>Մարզասարք</w:t>
            </w:r>
            <w:proofErr w:type="spellEnd"/>
            <w:r w:rsidRPr="0089078F">
              <w:rPr>
                <w:rFonts w:ascii="GHEA Grapalat" w:hAnsi="GHEA Grapalat"/>
                <w:bCs/>
                <w:iCs/>
                <w:sz w:val="20"/>
                <w:szCs w:val="20"/>
              </w:rPr>
              <w:t xml:space="preserve"> </w:t>
            </w:r>
            <w:proofErr w:type="spellStart"/>
            <w:r w:rsidR="00771A3C">
              <w:rPr>
                <w:rFonts w:ascii="GHEA Grapalat" w:hAnsi="GHEA Grapalat"/>
                <w:bCs/>
                <w:iCs/>
                <w:sz w:val="20"/>
                <w:szCs w:val="20"/>
              </w:rPr>
              <w:t>է</w:t>
            </w:r>
            <w:r w:rsidRPr="0089078F">
              <w:rPr>
                <w:rFonts w:ascii="GHEA Grapalat" w:hAnsi="GHEA Grapalat"/>
                <w:bCs/>
                <w:iCs/>
                <w:sz w:val="20"/>
                <w:szCs w:val="20"/>
              </w:rPr>
              <w:t>պլիպտիկ</w:t>
            </w:r>
            <w:proofErr w:type="spellEnd"/>
          </w:p>
          <w:p w14:paraId="3D35A3A5" w14:textId="22D76A98" w:rsidR="0089078F" w:rsidRPr="0089078F" w:rsidRDefault="0089078F" w:rsidP="0089078F">
            <w:pPr>
              <w:jc w:val="center"/>
              <w:rPr>
                <w:rFonts w:ascii="GHEA Grapalat" w:hAnsi="GHEA Grapalat" w:cs="Calibri"/>
                <w:color w:val="000000"/>
                <w:sz w:val="20"/>
                <w:szCs w:val="20"/>
                <w:lang w:eastAsia="ru-RU"/>
              </w:rPr>
            </w:pPr>
          </w:p>
        </w:tc>
        <w:tc>
          <w:tcPr>
            <w:tcW w:w="649" w:type="dxa"/>
          </w:tcPr>
          <w:p w14:paraId="1B58246C" w14:textId="77777777" w:rsidR="0089078F" w:rsidRPr="00EB6D1D" w:rsidRDefault="0089078F" w:rsidP="00307313">
            <w:pPr>
              <w:jc w:val="center"/>
              <w:rPr>
                <w:rFonts w:ascii="GHEA Grapalat" w:hAnsi="GHEA Grapalat"/>
                <w:sz w:val="20"/>
                <w:lang w:val="pt-BR"/>
              </w:rPr>
            </w:pPr>
          </w:p>
          <w:p w14:paraId="1F79F30A" w14:textId="77777777" w:rsidR="0089078F" w:rsidRPr="00EB6D1D" w:rsidRDefault="0089078F" w:rsidP="00307313">
            <w:pPr>
              <w:jc w:val="center"/>
              <w:rPr>
                <w:rFonts w:ascii="GHEA Grapalat" w:hAnsi="GHEA Grapalat"/>
                <w:sz w:val="20"/>
                <w:lang w:val="pt-BR"/>
              </w:rPr>
            </w:pPr>
          </w:p>
          <w:p w14:paraId="4DD3B7E6" w14:textId="246D9C21" w:rsidR="0089078F" w:rsidRPr="00E96833" w:rsidRDefault="0089078F" w:rsidP="00307313">
            <w:pPr>
              <w:ind w:left="113" w:right="113"/>
              <w:jc w:val="center"/>
              <w:rPr>
                <w:rFonts w:ascii="GHEA Grapalat" w:hAnsi="GHEA Grapalat" w:cs="Arial"/>
                <w:sz w:val="20"/>
                <w:szCs w:val="20"/>
                <w:lang w:val="hy-AM"/>
              </w:rPr>
            </w:pPr>
            <w:r w:rsidRPr="00EB6D1D">
              <w:rPr>
                <w:rFonts w:ascii="GHEA Grapalat" w:hAnsi="GHEA Grapalat"/>
                <w:sz w:val="20"/>
                <w:lang w:val="pt-BR"/>
              </w:rPr>
              <w:t>... %</w:t>
            </w:r>
          </w:p>
        </w:tc>
        <w:tc>
          <w:tcPr>
            <w:tcW w:w="649" w:type="dxa"/>
          </w:tcPr>
          <w:p w14:paraId="1C0B5B22" w14:textId="77777777" w:rsidR="0089078F" w:rsidRPr="00EB6D1D" w:rsidRDefault="0089078F" w:rsidP="00307313">
            <w:pPr>
              <w:jc w:val="center"/>
              <w:rPr>
                <w:rFonts w:ascii="GHEA Grapalat" w:hAnsi="GHEA Grapalat"/>
                <w:sz w:val="20"/>
                <w:lang w:val="pt-BR"/>
              </w:rPr>
            </w:pPr>
          </w:p>
          <w:p w14:paraId="7AB3E337" w14:textId="77777777" w:rsidR="0089078F" w:rsidRPr="00EB6D1D" w:rsidRDefault="0089078F" w:rsidP="00307313">
            <w:pPr>
              <w:jc w:val="center"/>
              <w:rPr>
                <w:rFonts w:ascii="GHEA Grapalat" w:hAnsi="GHEA Grapalat"/>
                <w:sz w:val="20"/>
                <w:lang w:val="pt-BR"/>
              </w:rPr>
            </w:pPr>
          </w:p>
          <w:p w14:paraId="4E42CCEB" w14:textId="6220BA34" w:rsidR="0089078F" w:rsidRPr="00E96833" w:rsidRDefault="0089078F" w:rsidP="00307313">
            <w:pPr>
              <w:ind w:left="113" w:right="113"/>
              <w:jc w:val="center"/>
              <w:rPr>
                <w:rFonts w:ascii="GHEA Grapalat" w:hAnsi="GHEA Grapalat" w:cs="Arial"/>
                <w:sz w:val="20"/>
                <w:szCs w:val="20"/>
                <w:lang w:val="hy-AM"/>
              </w:rPr>
            </w:pPr>
            <w:r w:rsidRPr="00EB6D1D">
              <w:rPr>
                <w:rFonts w:ascii="GHEA Grapalat" w:hAnsi="GHEA Grapalat"/>
                <w:sz w:val="20"/>
                <w:lang w:val="pt-BR"/>
              </w:rPr>
              <w:t>... %</w:t>
            </w:r>
          </w:p>
        </w:tc>
        <w:tc>
          <w:tcPr>
            <w:tcW w:w="649" w:type="dxa"/>
          </w:tcPr>
          <w:p w14:paraId="1C94353C" w14:textId="77777777" w:rsidR="0089078F" w:rsidRPr="00EB6D1D" w:rsidRDefault="0089078F" w:rsidP="00307313">
            <w:pPr>
              <w:jc w:val="center"/>
              <w:rPr>
                <w:rFonts w:ascii="GHEA Grapalat" w:hAnsi="GHEA Grapalat"/>
                <w:sz w:val="20"/>
                <w:lang w:val="pt-BR"/>
              </w:rPr>
            </w:pPr>
          </w:p>
          <w:p w14:paraId="7CCAF830" w14:textId="77777777" w:rsidR="0089078F" w:rsidRPr="00EB6D1D" w:rsidRDefault="0089078F" w:rsidP="00307313">
            <w:pPr>
              <w:jc w:val="center"/>
              <w:rPr>
                <w:rFonts w:ascii="GHEA Grapalat" w:hAnsi="GHEA Grapalat"/>
                <w:sz w:val="20"/>
                <w:lang w:val="pt-BR"/>
              </w:rPr>
            </w:pPr>
          </w:p>
          <w:p w14:paraId="73BC2F75" w14:textId="11A04EE3" w:rsidR="0089078F" w:rsidRDefault="0089078F" w:rsidP="00307313">
            <w:pPr>
              <w:ind w:left="113" w:right="113"/>
              <w:jc w:val="center"/>
              <w:rPr>
                <w:rFonts w:ascii="GHEA Grapalat" w:hAnsi="GHEA Grapalat" w:cs="Arial"/>
                <w:sz w:val="20"/>
                <w:szCs w:val="20"/>
              </w:rPr>
            </w:pPr>
            <w:r w:rsidRPr="00EB6D1D">
              <w:rPr>
                <w:rFonts w:ascii="GHEA Grapalat" w:hAnsi="GHEA Grapalat"/>
                <w:sz w:val="20"/>
                <w:lang w:val="pt-BR"/>
              </w:rPr>
              <w:t>... %</w:t>
            </w:r>
          </w:p>
        </w:tc>
        <w:tc>
          <w:tcPr>
            <w:tcW w:w="649" w:type="dxa"/>
          </w:tcPr>
          <w:p w14:paraId="4DFF2146" w14:textId="77777777" w:rsidR="0089078F" w:rsidRPr="00EB6D1D" w:rsidRDefault="0089078F" w:rsidP="00307313">
            <w:pPr>
              <w:jc w:val="center"/>
              <w:rPr>
                <w:rFonts w:ascii="GHEA Grapalat" w:hAnsi="GHEA Grapalat"/>
                <w:sz w:val="20"/>
                <w:lang w:val="pt-BR"/>
              </w:rPr>
            </w:pPr>
          </w:p>
          <w:p w14:paraId="4FAC46DB" w14:textId="77777777" w:rsidR="0089078F" w:rsidRPr="00EB6D1D" w:rsidRDefault="0089078F" w:rsidP="00307313">
            <w:pPr>
              <w:jc w:val="center"/>
              <w:rPr>
                <w:rFonts w:ascii="GHEA Grapalat" w:hAnsi="GHEA Grapalat"/>
                <w:sz w:val="20"/>
                <w:lang w:val="pt-BR"/>
              </w:rPr>
            </w:pPr>
          </w:p>
          <w:p w14:paraId="15757E6A" w14:textId="1F2723E4" w:rsidR="0089078F" w:rsidRDefault="0089078F" w:rsidP="00307313">
            <w:pPr>
              <w:ind w:left="113" w:right="113"/>
              <w:jc w:val="center"/>
              <w:rPr>
                <w:rFonts w:ascii="GHEA Grapalat" w:hAnsi="GHEA Grapalat" w:cs="Arial"/>
                <w:sz w:val="20"/>
                <w:szCs w:val="20"/>
                <w:lang w:val="hy-AM"/>
              </w:rPr>
            </w:pPr>
            <w:r w:rsidRPr="00EB6D1D">
              <w:rPr>
                <w:rFonts w:ascii="GHEA Grapalat" w:hAnsi="GHEA Grapalat"/>
                <w:sz w:val="20"/>
                <w:lang w:val="pt-BR"/>
              </w:rPr>
              <w:t>... %</w:t>
            </w:r>
          </w:p>
        </w:tc>
        <w:tc>
          <w:tcPr>
            <w:tcW w:w="649" w:type="dxa"/>
          </w:tcPr>
          <w:p w14:paraId="3B989D9F" w14:textId="77777777" w:rsidR="0089078F" w:rsidRPr="00EB6D1D" w:rsidRDefault="0089078F" w:rsidP="00307313">
            <w:pPr>
              <w:jc w:val="center"/>
              <w:rPr>
                <w:rFonts w:ascii="GHEA Grapalat" w:hAnsi="GHEA Grapalat"/>
                <w:sz w:val="20"/>
                <w:lang w:val="pt-BR"/>
              </w:rPr>
            </w:pPr>
          </w:p>
          <w:p w14:paraId="68E3B4A7" w14:textId="77777777" w:rsidR="0089078F" w:rsidRPr="00EB6D1D" w:rsidRDefault="0089078F" w:rsidP="00307313">
            <w:pPr>
              <w:jc w:val="center"/>
              <w:rPr>
                <w:rFonts w:ascii="GHEA Grapalat" w:hAnsi="GHEA Grapalat"/>
                <w:sz w:val="20"/>
                <w:lang w:val="pt-BR"/>
              </w:rPr>
            </w:pPr>
          </w:p>
          <w:p w14:paraId="577F52FE" w14:textId="029646FC" w:rsidR="0089078F" w:rsidRDefault="0089078F" w:rsidP="00307313">
            <w:pPr>
              <w:ind w:left="113" w:right="113"/>
              <w:jc w:val="center"/>
              <w:rPr>
                <w:rFonts w:ascii="GHEA Grapalat" w:hAnsi="GHEA Grapalat" w:cs="Arial"/>
                <w:sz w:val="20"/>
                <w:szCs w:val="20"/>
                <w:lang w:val="hy-AM"/>
              </w:rPr>
            </w:pPr>
            <w:r w:rsidRPr="00EB6D1D">
              <w:rPr>
                <w:rFonts w:ascii="GHEA Grapalat" w:hAnsi="GHEA Grapalat"/>
                <w:sz w:val="20"/>
                <w:lang w:val="pt-BR"/>
              </w:rPr>
              <w:t>... %</w:t>
            </w:r>
          </w:p>
        </w:tc>
        <w:tc>
          <w:tcPr>
            <w:tcW w:w="649" w:type="dxa"/>
          </w:tcPr>
          <w:p w14:paraId="5A2DDCA1" w14:textId="77777777" w:rsidR="0089078F" w:rsidRPr="00EB6D1D" w:rsidRDefault="0089078F" w:rsidP="00307313">
            <w:pPr>
              <w:jc w:val="center"/>
              <w:rPr>
                <w:rFonts w:ascii="GHEA Grapalat" w:hAnsi="GHEA Grapalat"/>
                <w:sz w:val="20"/>
                <w:lang w:val="pt-BR"/>
              </w:rPr>
            </w:pPr>
          </w:p>
          <w:p w14:paraId="2C75F757" w14:textId="77777777" w:rsidR="0089078F" w:rsidRPr="00EB6D1D" w:rsidRDefault="0089078F" w:rsidP="00307313">
            <w:pPr>
              <w:jc w:val="center"/>
              <w:rPr>
                <w:rFonts w:ascii="GHEA Grapalat" w:hAnsi="GHEA Grapalat"/>
                <w:sz w:val="20"/>
                <w:lang w:val="pt-BR"/>
              </w:rPr>
            </w:pPr>
          </w:p>
          <w:p w14:paraId="4A9FB3BD" w14:textId="449E8FD5" w:rsidR="0089078F" w:rsidRDefault="0089078F" w:rsidP="00307313">
            <w:pPr>
              <w:ind w:left="113" w:right="113"/>
              <w:jc w:val="center"/>
              <w:rPr>
                <w:rFonts w:ascii="GHEA Grapalat" w:hAnsi="GHEA Grapalat" w:cs="Arial"/>
                <w:sz w:val="20"/>
                <w:szCs w:val="20"/>
                <w:lang w:val="hy-AM"/>
              </w:rPr>
            </w:pPr>
            <w:r w:rsidRPr="00EB6D1D">
              <w:rPr>
                <w:rFonts w:ascii="GHEA Grapalat" w:hAnsi="GHEA Grapalat"/>
                <w:sz w:val="20"/>
                <w:lang w:val="pt-BR"/>
              </w:rPr>
              <w:t>... %</w:t>
            </w:r>
          </w:p>
        </w:tc>
        <w:tc>
          <w:tcPr>
            <w:tcW w:w="650" w:type="dxa"/>
          </w:tcPr>
          <w:p w14:paraId="1200C64F" w14:textId="77777777" w:rsidR="0089078F" w:rsidRPr="00EB6D1D" w:rsidRDefault="0089078F" w:rsidP="00307313">
            <w:pPr>
              <w:jc w:val="center"/>
              <w:rPr>
                <w:rFonts w:ascii="GHEA Grapalat" w:hAnsi="GHEA Grapalat"/>
                <w:sz w:val="20"/>
                <w:lang w:val="pt-BR"/>
              </w:rPr>
            </w:pPr>
          </w:p>
          <w:p w14:paraId="42C475B4" w14:textId="77777777" w:rsidR="0089078F" w:rsidRPr="00EB6D1D" w:rsidRDefault="0089078F" w:rsidP="00307313">
            <w:pPr>
              <w:jc w:val="center"/>
              <w:rPr>
                <w:rFonts w:ascii="GHEA Grapalat" w:hAnsi="GHEA Grapalat"/>
                <w:sz w:val="20"/>
                <w:lang w:val="pt-BR"/>
              </w:rPr>
            </w:pPr>
          </w:p>
          <w:p w14:paraId="6BBF2EDA" w14:textId="05E44C4B" w:rsidR="0089078F" w:rsidRDefault="0089078F" w:rsidP="00307313">
            <w:pPr>
              <w:ind w:left="113" w:right="113"/>
              <w:jc w:val="center"/>
              <w:rPr>
                <w:rFonts w:ascii="GHEA Grapalat" w:hAnsi="GHEA Grapalat" w:cs="Arial"/>
                <w:sz w:val="20"/>
                <w:szCs w:val="20"/>
              </w:rPr>
            </w:pPr>
            <w:r w:rsidRPr="00EB6D1D">
              <w:rPr>
                <w:rFonts w:ascii="GHEA Grapalat" w:hAnsi="GHEA Grapalat"/>
                <w:sz w:val="20"/>
                <w:lang w:val="pt-BR"/>
              </w:rPr>
              <w:t>... %</w:t>
            </w:r>
          </w:p>
        </w:tc>
        <w:tc>
          <w:tcPr>
            <w:tcW w:w="649" w:type="dxa"/>
          </w:tcPr>
          <w:p w14:paraId="224F7AD1" w14:textId="77777777" w:rsidR="0089078F" w:rsidRPr="00EB6D1D" w:rsidRDefault="0089078F" w:rsidP="00307313">
            <w:pPr>
              <w:jc w:val="center"/>
              <w:rPr>
                <w:rFonts w:ascii="GHEA Grapalat" w:hAnsi="GHEA Grapalat"/>
                <w:sz w:val="20"/>
                <w:lang w:val="pt-BR"/>
              </w:rPr>
            </w:pPr>
          </w:p>
          <w:p w14:paraId="5E2765C9" w14:textId="77777777" w:rsidR="0089078F" w:rsidRPr="00EB6D1D" w:rsidRDefault="0089078F" w:rsidP="00307313">
            <w:pPr>
              <w:jc w:val="center"/>
              <w:rPr>
                <w:rFonts w:ascii="GHEA Grapalat" w:hAnsi="GHEA Grapalat"/>
                <w:sz w:val="20"/>
                <w:lang w:val="pt-BR"/>
              </w:rPr>
            </w:pPr>
          </w:p>
          <w:p w14:paraId="20754F31" w14:textId="2878C343" w:rsidR="0089078F" w:rsidRDefault="0089078F" w:rsidP="00307313">
            <w:pPr>
              <w:ind w:left="113" w:right="113"/>
              <w:jc w:val="center"/>
              <w:rPr>
                <w:rFonts w:ascii="GHEA Grapalat" w:hAnsi="GHEA Grapalat" w:cs="Arial"/>
                <w:sz w:val="20"/>
                <w:szCs w:val="20"/>
                <w:lang w:val="hy-AM"/>
              </w:rPr>
            </w:pPr>
            <w:r w:rsidRPr="00EB6D1D">
              <w:rPr>
                <w:rFonts w:ascii="GHEA Grapalat" w:hAnsi="GHEA Grapalat"/>
                <w:sz w:val="20"/>
                <w:lang w:val="pt-BR"/>
              </w:rPr>
              <w:t>... %</w:t>
            </w:r>
          </w:p>
        </w:tc>
        <w:tc>
          <w:tcPr>
            <w:tcW w:w="649" w:type="dxa"/>
          </w:tcPr>
          <w:p w14:paraId="3BE7A2C1" w14:textId="77777777" w:rsidR="0089078F" w:rsidRPr="00EB6D1D" w:rsidRDefault="0089078F" w:rsidP="00307313">
            <w:pPr>
              <w:jc w:val="center"/>
              <w:rPr>
                <w:rFonts w:ascii="GHEA Grapalat" w:hAnsi="GHEA Grapalat"/>
                <w:sz w:val="20"/>
                <w:lang w:val="pt-BR"/>
              </w:rPr>
            </w:pPr>
          </w:p>
          <w:p w14:paraId="405B8F8B" w14:textId="77777777" w:rsidR="0089078F" w:rsidRPr="00EB6D1D" w:rsidRDefault="0089078F" w:rsidP="00307313">
            <w:pPr>
              <w:jc w:val="center"/>
              <w:rPr>
                <w:rFonts w:ascii="GHEA Grapalat" w:hAnsi="GHEA Grapalat"/>
                <w:sz w:val="20"/>
                <w:lang w:val="pt-BR"/>
              </w:rPr>
            </w:pPr>
          </w:p>
          <w:p w14:paraId="4F6BD727" w14:textId="139EA1A3" w:rsidR="0089078F" w:rsidRPr="004D6E76" w:rsidRDefault="0089078F" w:rsidP="00307313">
            <w:pPr>
              <w:ind w:left="113" w:right="113"/>
              <w:jc w:val="center"/>
              <w:rPr>
                <w:rFonts w:ascii="GHEA Grapalat" w:hAnsi="GHEA Grapalat" w:cs="Arial"/>
                <w:sz w:val="20"/>
                <w:szCs w:val="20"/>
                <w:lang w:val="hy-AM"/>
              </w:rPr>
            </w:pPr>
            <w:r w:rsidRPr="00EB6D1D">
              <w:rPr>
                <w:rFonts w:ascii="GHEA Grapalat" w:hAnsi="GHEA Grapalat"/>
                <w:sz w:val="20"/>
                <w:lang w:val="pt-BR"/>
              </w:rPr>
              <w:t>... %</w:t>
            </w:r>
          </w:p>
        </w:tc>
        <w:tc>
          <w:tcPr>
            <w:tcW w:w="649" w:type="dxa"/>
          </w:tcPr>
          <w:p w14:paraId="47ABB166" w14:textId="77777777" w:rsidR="0089078F" w:rsidRPr="00EB6D1D" w:rsidRDefault="0089078F" w:rsidP="00307313">
            <w:pPr>
              <w:jc w:val="center"/>
              <w:rPr>
                <w:rFonts w:ascii="GHEA Grapalat" w:hAnsi="GHEA Grapalat"/>
                <w:sz w:val="20"/>
                <w:lang w:val="pt-BR"/>
              </w:rPr>
            </w:pPr>
          </w:p>
          <w:p w14:paraId="20C15EF6" w14:textId="77777777" w:rsidR="0089078F" w:rsidRPr="00EB6D1D" w:rsidRDefault="0089078F" w:rsidP="00307313">
            <w:pPr>
              <w:jc w:val="center"/>
              <w:rPr>
                <w:rFonts w:ascii="GHEA Grapalat" w:hAnsi="GHEA Grapalat"/>
                <w:sz w:val="20"/>
                <w:lang w:val="pt-BR"/>
              </w:rPr>
            </w:pPr>
          </w:p>
          <w:p w14:paraId="7729D087" w14:textId="3564D318" w:rsidR="0089078F" w:rsidRPr="004D6E76" w:rsidRDefault="0089078F" w:rsidP="00307313">
            <w:pPr>
              <w:spacing w:line="360" w:lineRule="auto"/>
              <w:ind w:left="113" w:right="113"/>
              <w:jc w:val="center"/>
              <w:rPr>
                <w:rFonts w:ascii="GHEA Grapalat" w:hAnsi="GHEA Grapalat" w:cs="Arial"/>
                <w:sz w:val="20"/>
                <w:szCs w:val="20"/>
                <w:lang w:val="hy-AM"/>
              </w:rPr>
            </w:pPr>
            <w:r w:rsidRPr="00EB6D1D">
              <w:rPr>
                <w:rFonts w:ascii="GHEA Grapalat" w:hAnsi="GHEA Grapalat"/>
                <w:sz w:val="20"/>
                <w:lang w:val="pt-BR"/>
              </w:rPr>
              <w:t>... %</w:t>
            </w:r>
          </w:p>
        </w:tc>
        <w:tc>
          <w:tcPr>
            <w:tcW w:w="649" w:type="dxa"/>
          </w:tcPr>
          <w:p w14:paraId="7802FD62" w14:textId="77777777" w:rsidR="0089078F" w:rsidRPr="00EB6D1D" w:rsidRDefault="0089078F" w:rsidP="00307313">
            <w:pPr>
              <w:jc w:val="center"/>
              <w:rPr>
                <w:rFonts w:ascii="GHEA Grapalat" w:hAnsi="GHEA Grapalat"/>
                <w:sz w:val="20"/>
                <w:lang w:val="pt-BR"/>
              </w:rPr>
            </w:pPr>
          </w:p>
          <w:p w14:paraId="25BF8540" w14:textId="77777777" w:rsidR="0089078F" w:rsidRPr="00EB6D1D" w:rsidRDefault="0089078F" w:rsidP="00307313">
            <w:pPr>
              <w:jc w:val="center"/>
              <w:rPr>
                <w:rFonts w:ascii="GHEA Grapalat" w:hAnsi="GHEA Grapalat"/>
                <w:sz w:val="20"/>
                <w:lang w:val="pt-BR"/>
              </w:rPr>
            </w:pPr>
          </w:p>
          <w:p w14:paraId="1A31B153" w14:textId="3F67AA69" w:rsidR="0089078F" w:rsidRPr="004D6E76" w:rsidRDefault="0089078F" w:rsidP="00307313">
            <w:pPr>
              <w:ind w:left="113" w:right="113"/>
              <w:jc w:val="center"/>
              <w:rPr>
                <w:rFonts w:ascii="GHEA Grapalat" w:hAnsi="GHEA Grapalat" w:cs="Arial"/>
                <w:sz w:val="20"/>
                <w:szCs w:val="20"/>
                <w:lang w:val="hy-AM"/>
              </w:rPr>
            </w:pPr>
            <w:r w:rsidRPr="00EB6D1D">
              <w:rPr>
                <w:rFonts w:ascii="GHEA Grapalat" w:hAnsi="GHEA Grapalat"/>
                <w:sz w:val="20"/>
                <w:lang w:val="pt-BR"/>
              </w:rPr>
              <w:t>... %</w:t>
            </w:r>
          </w:p>
        </w:tc>
        <w:tc>
          <w:tcPr>
            <w:tcW w:w="649" w:type="dxa"/>
          </w:tcPr>
          <w:p w14:paraId="070166E6" w14:textId="77777777" w:rsidR="0089078F" w:rsidRPr="00EB6D1D" w:rsidRDefault="0089078F" w:rsidP="00307313">
            <w:pPr>
              <w:jc w:val="center"/>
              <w:rPr>
                <w:rFonts w:ascii="GHEA Grapalat" w:hAnsi="GHEA Grapalat"/>
                <w:sz w:val="20"/>
                <w:lang w:val="pt-BR"/>
              </w:rPr>
            </w:pPr>
          </w:p>
          <w:p w14:paraId="5BD5367B" w14:textId="77777777" w:rsidR="0089078F" w:rsidRPr="00EB6D1D" w:rsidRDefault="0089078F" w:rsidP="00307313">
            <w:pPr>
              <w:jc w:val="center"/>
              <w:rPr>
                <w:rFonts w:ascii="GHEA Grapalat" w:hAnsi="GHEA Grapalat"/>
                <w:sz w:val="20"/>
                <w:lang w:val="pt-BR"/>
              </w:rPr>
            </w:pPr>
          </w:p>
          <w:p w14:paraId="7F6C6E60" w14:textId="1D97FDFA" w:rsidR="0089078F" w:rsidRPr="004D6E76" w:rsidRDefault="0089078F" w:rsidP="00307313">
            <w:pPr>
              <w:ind w:left="113" w:right="113"/>
              <w:jc w:val="center"/>
              <w:rPr>
                <w:rFonts w:ascii="GHEA Grapalat" w:hAnsi="GHEA Grapalat" w:cs="Arial"/>
                <w:sz w:val="20"/>
                <w:szCs w:val="20"/>
                <w:lang w:val="hy-AM"/>
              </w:rPr>
            </w:pPr>
            <w:r w:rsidRPr="00EB6D1D">
              <w:rPr>
                <w:rFonts w:ascii="GHEA Grapalat" w:hAnsi="GHEA Grapalat"/>
                <w:sz w:val="20"/>
                <w:lang w:val="pt-BR"/>
              </w:rPr>
              <w:t>... %</w:t>
            </w:r>
          </w:p>
        </w:tc>
        <w:tc>
          <w:tcPr>
            <w:tcW w:w="650" w:type="dxa"/>
          </w:tcPr>
          <w:p w14:paraId="6AF72BDF" w14:textId="77777777" w:rsidR="0089078F" w:rsidRPr="00EB6D1D" w:rsidRDefault="0089078F" w:rsidP="00307313">
            <w:pPr>
              <w:jc w:val="center"/>
              <w:rPr>
                <w:rFonts w:ascii="GHEA Grapalat" w:hAnsi="GHEA Grapalat"/>
                <w:sz w:val="20"/>
                <w:lang w:val="pt-BR"/>
              </w:rPr>
            </w:pPr>
          </w:p>
          <w:p w14:paraId="275AF1DD" w14:textId="77777777" w:rsidR="0089078F" w:rsidRPr="00EB6D1D" w:rsidRDefault="0089078F" w:rsidP="00307313">
            <w:pPr>
              <w:jc w:val="center"/>
              <w:rPr>
                <w:rFonts w:ascii="GHEA Grapalat" w:hAnsi="GHEA Grapalat"/>
                <w:sz w:val="20"/>
                <w:lang w:val="pt-BR"/>
              </w:rPr>
            </w:pPr>
          </w:p>
          <w:p w14:paraId="7DD36609" w14:textId="66FD7BD5" w:rsidR="0089078F" w:rsidRPr="004D6E76" w:rsidRDefault="0089078F" w:rsidP="00307313">
            <w:pPr>
              <w:ind w:left="113" w:right="113"/>
              <w:jc w:val="center"/>
              <w:rPr>
                <w:rFonts w:ascii="GHEA Grapalat" w:hAnsi="GHEA Grapalat" w:cs="Arial"/>
                <w:sz w:val="20"/>
                <w:szCs w:val="20"/>
                <w:lang w:val="hy-AM"/>
              </w:rPr>
            </w:pPr>
            <w:r w:rsidRPr="00EB6D1D">
              <w:rPr>
                <w:rFonts w:ascii="GHEA Grapalat" w:hAnsi="GHEA Grapalat"/>
                <w:sz w:val="20"/>
                <w:lang w:val="pt-BR"/>
              </w:rPr>
              <w:t>... %</w:t>
            </w:r>
          </w:p>
        </w:tc>
      </w:tr>
      <w:tr w:rsidR="0089078F" w14:paraId="76FF63DE" w14:textId="77777777" w:rsidTr="00307313">
        <w:trPr>
          <w:cantSplit/>
          <w:trHeight w:val="1083"/>
        </w:trPr>
        <w:tc>
          <w:tcPr>
            <w:tcW w:w="1350" w:type="dxa"/>
            <w:vAlign w:val="center"/>
          </w:tcPr>
          <w:p w14:paraId="1D8549B4" w14:textId="3FCCCD0B" w:rsidR="0089078F" w:rsidRPr="00987FEC" w:rsidRDefault="0089078F" w:rsidP="0089078F">
            <w:pPr>
              <w:jc w:val="center"/>
              <w:rPr>
                <w:rFonts w:ascii="GHEA Grapalat" w:hAnsi="GHEA Grapalat" w:cs="Sylfaen"/>
                <w:sz w:val="18"/>
                <w:lang w:val="hy-AM"/>
              </w:rPr>
            </w:pPr>
            <w:r>
              <w:rPr>
                <w:rFonts w:ascii="GHEA Grapalat" w:hAnsi="GHEA Grapalat" w:cs="Sylfaen"/>
                <w:sz w:val="18"/>
                <w:lang w:val="hy-AM"/>
              </w:rPr>
              <w:t>3</w:t>
            </w:r>
          </w:p>
        </w:tc>
        <w:tc>
          <w:tcPr>
            <w:tcW w:w="1890" w:type="dxa"/>
            <w:vAlign w:val="center"/>
          </w:tcPr>
          <w:p w14:paraId="1D693DEF" w14:textId="108C126A" w:rsidR="0089078F" w:rsidRPr="0089078F" w:rsidRDefault="0089078F" w:rsidP="0089078F">
            <w:pPr>
              <w:tabs>
                <w:tab w:val="left" w:pos="6615"/>
              </w:tabs>
              <w:rPr>
                <w:rFonts w:ascii="GHEA Grapalat" w:hAnsi="GHEA Grapalat"/>
                <w:sz w:val="20"/>
                <w:szCs w:val="20"/>
              </w:rPr>
            </w:pPr>
            <w:r w:rsidRPr="0089078F">
              <w:rPr>
                <w:rFonts w:ascii="GHEA Grapalat" w:hAnsi="GHEA Grapalat"/>
                <w:sz w:val="20"/>
                <w:szCs w:val="20"/>
              </w:rPr>
              <w:t>37431190/503</w:t>
            </w:r>
          </w:p>
        </w:tc>
        <w:tc>
          <w:tcPr>
            <w:tcW w:w="3711" w:type="dxa"/>
            <w:tcBorders>
              <w:top w:val="single" w:sz="4" w:space="0" w:color="auto"/>
              <w:bottom w:val="single" w:sz="4" w:space="0" w:color="auto"/>
            </w:tcBorders>
            <w:vAlign w:val="center"/>
          </w:tcPr>
          <w:p w14:paraId="08FC6C74" w14:textId="77777777" w:rsidR="0089078F" w:rsidRPr="0089078F" w:rsidRDefault="0089078F" w:rsidP="0089078F">
            <w:pPr>
              <w:jc w:val="center"/>
              <w:rPr>
                <w:rFonts w:ascii="GHEA Grapalat" w:hAnsi="GHEA Grapalat"/>
                <w:bCs/>
                <w:iCs/>
                <w:sz w:val="20"/>
                <w:szCs w:val="20"/>
              </w:rPr>
            </w:pPr>
            <w:proofErr w:type="spellStart"/>
            <w:r w:rsidRPr="0089078F">
              <w:rPr>
                <w:rFonts w:ascii="GHEA Grapalat" w:hAnsi="GHEA Grapalat"/>
                <w:bCs/>
                <w:iCs/>
                <w:sz w:val="20"/>
                <w:szCs w:val="20"/>
              </w:rPr>
              <w:t>Մարզասարք</w:t>
            </w:r>
            <w:proofErr w:type="spellEnd"/>
            <w:r w:rsidRPr="0089078F">
              <w:rPr>
                <w:rFonts w:ascii="GHEA Grapalat" w:hAnsi="GHEA Grapalat"/>
                <w:bCs/>
                <w:iCs/>
                <w:sz w:val="20"/>
                <w:szCs w:val="20"/>
              </w:rPr>
              <w:t xml:space="preserve"> </w:t>
            </w:r>
            <w:proofErr w:type="spellStart"/>
            <w:r w:rsidRPr="0089078F">
              <w:rPr>
                <w:rFonts w:ascii="GHEA Grapalat" w:hAnsi="GHEA Grapalat"/>
                <w:bCs/>
                <w:iCs/>
                <w:sz w:val="20"/>
                <w:szCs w:val="20"/>
              </w:rPr>
              <w:t>հեծանիվ</w:t>
            </w:r>
            <w:proofErr w:type="spellEnd"/>
          </w:p>
          <w:p w14:paraId="6979AE7F" w14:textId="68AB26CD" w:rsidR="0089078F" w:rsidRPr="0089078F" w:rsidRDefault="0089078F" w:rsidP="0089078F">
            <w:pPr>
              <w:jc w:val="center"/>
              <w:rPr>
                <w:rFonts w:ascii="GHEA Grapalat" w:hAnsi="GHEA Grapalat" w:cs="Calibri"/>
                <w:color w:val="000000"/>
                <w:sz w:val="20"/>
                <w:szCs w:val="20"/>
                <w:lang w:eastAsia="ru-RU"/>
              </w:rPr>
            </w:pPr>
          </w:p>
        </w:tc>
        <w:tc>
          <w:tcPr>
            <w:tcW w:w="649" w:type="dxa"/>
          </w:tcPr>
          <w:p w14:paraId="6E0B4B3A" w14:textId="77777777" w:rsidR="0089078F" w:rsidRPr="00EB6D1D" w:rsidRDefault="0089078F" w:rsidP="00307313">
            <w:pPr>
              <w:jc w:val="center"/>
              <w:rPr>
                <w:rFonts w:ascii="GHEA Grapalat" w:hAnsi="GHEA Grapalat"/>
                <w:sz w:val="20"/>
                <w:lang w:val="pt-BR"/>
              </w:rPr>
            </w:pPr>
          </w:p>
          <w:p w14:paraId="4251F538" w14:textId="77777777" w:rsidR="0089078F" w:rsidRPr="00EB6D1D" w:rsidRDefault="0089078F" w:rsidP="00307313">
            <w:pPr>
              <w:jc w:val="center"/>
              <w:rPr>
                <w:rFonts w:ascii="GHEA Grapalat" w:hAnsi="GHEA Grapalat"/>
                <w:sz w:val="20"/>
                <w:lang w:val="pt-BR"/>
              </w:rPr>
            </w:pPr>
          </w:p>
          <w:p w14:paraId="7C283292" w14:textId="5D3936A4" w:rsidR="0089078F" w:rsidRPr="00E96833" w:rsidRDefault="0089078F" w:rsidP="00307313">
            <w:pPr>
              <w:ind w:left="113" w:right="113"/>
              <w:jc w:val="center"/>
              <w:rPr>
                <w:rFonts w:ascii="GHEA Grapalat" w:hAnsi="GHEA Grapalat" w:cs="Arial"/>
                <w:sz w:val="20"/>
                <w:szCs w:val="20"/>
                <w:lang w:val="hy-AM"/>
              </w:rPr>
            </w:pPr>
            <w:r w:rsidRPr="00EB6D1D">
              <w:rPr>
                <w:rFonts w:ascii="GHEA Grapalat" w:hAnsi="GHEA Grapalat"/>
                <w:sz w:val="20"/>
                <w:lang w:val="pt-BR"/>
              </w:rPr>
              <w:t>... %</w:t>
            </w:r>
          </w:p>
        </w:tc>
        <w:tc>
          <w:tcPr>
            <w:tcW w:w="649" w:type="dxa"/>
          </w:tcPr>
          <w:p w14:paraId="76F20E7C" w14:textId="77777777" w:rsidR="0089078F" w:rsidRPr="00EB6D1D" w:rsidRDefault="0089078F" w:rsidP="00307313">
            <w:pPr>
              <w:jc w:val="center"/>
              <w:rPr>
                <w:rFonts w:ascii="GHEA Grapalat" w:hAnsi="GHEA Grapalat"/>
                <w:sz w:val="20"/>
                <w:lang w:val="pt-BR"/>
              </w:rPr>
            </w:pPr>
          </w:p>
          <w:p w14:paraId="3F22B43E" w14:textId="77777777" w:rsidR="0089078F" w:rsidRPr="00EB6D1D" w:rsidRDefault="0089078F" w:rsidP="00307313">
            <w:pPr>
              <w:jc w:val="center"/>
              <w:rPr>
                <w:rFonts w:ascii="GHEA Grapalat" w:hAnsi="GHEA Grapalat"/>
                <w:sz w:val="20"/>
                <w:lang w:val="pt-BR"/>
              </w:rPr>
            </w:pPr>
          </w:p>
          <w:p w14:paraId="2D291595" w14:textId="3169787B" w:rsidR="0089078F" w:rsidRPr="00E96833" w:rsidRDefault="0089078F" w:rsidP="00307313">
            <w:pPr>
              <w:ind w:left="113" w:right="113"/>
              <w:jc w:val="center"/>
              <w:rPr>
                <w:rFonts w:ascii="GHEA Grapalat" w:hAnsi="GHEA Grapalat" w:cs="Arial"/>
                <w:sz w:val="20"/>
                <w:szCs w:val="20"/>
                <w:lang w:val="hy-AM"/>
              </w:rPr>
            </w:pPr>
            <w:r w:rsidRPr="00EB6D1D">
              <w:rPr>
                <w:rFonts w:ascii="GHEA Grapalat" w:hAnsi="GHEA Grapalat"/>
                <w:sz w:val="20"/>
                <w:lang w:val="pt-BR"/>
              </w:rPr>
              <w:t>... %</w:t>
            </w:r>
          </w:p>
        </w:tc>
        <w:tc>
          <w:tcPr>
            <w:tcW w:w="649" w:type="dxa"/>
          </w:tcPr>
          <w:p w14:paraId="363FC4E0" w14:textId="77777777" w:rsidR="0089078F" w:rsidRPr="00EB6D1D" w:rsidRDefault="0089078F" w:rsidP="00307313">
            <w:pPr>
              <w:jc w:val="center"/>
              <w:rPr>
                <w:rFonts w:ascii="GHEA Grapalat" w:hAnsi="GHEA Grapalat"/>
                <w:sz w:val="20"/>
                <w:lang w:val="pt-BR"/>
              </w:rPr>
            </w:pPr>
          </w:p>
          <w:p w14:paraId="47709613" w14:textId="77777777" w:rsidR="0089078F" w:rsidRPr="00EB6D1D" w:rsidRDefault="0089078F" w:rsidP="00307313">
            <w:pPr>
              <w:jc w:val="center"/>
              <w:rPr>
                <w:rFonts w:ascii="GHEA Grapalat" w:hAnsi="GHEA Grapalat"/>
                <w:sz w:val="20"/>
                <w:lang w:val="pt-BR"/>
              </w:rPr>
            </w:pPr>
          </w:p>
          <w:p w14:paraId="1C2DC96D" w14:textId="453A226E" w:rsidR="0089078F" w:rsidRDefault="0089078F" w:rsidP="00307313">
            <w:pPr>
              <w:ind w:left="113" w:right="113"/>
              <w:jc w:val="center"/>
              <w:rPr>
                <w:rFonts w:ascii="GHEA Grapalat" w:hAnsi="GHEA Grapalat" w:cs="Arial"/>
                <w:sz w:val="20"/>
                <w:szCs w:val="20"/>
              </w:rPr>
            </w:pPr>
            <w:r w:rsidRPr="00EB6D1D">
              <w:rPr>
                <w:rFonts w:ascii="GHEA Grapalat" w:hAnsi="GHEA Grapalat"/>
                <w:sz w:val="20"/>
                <w:lang w:val="pt-BR"/>
              </w:rPr>
              <w:t>... %</w:t>
            </w:r>
          </w:p>
        </w:tc>
        <w:tc>
          <w:tcPr>
            <w:tcW w:w="649" w:type="dxa"/>
          </w:tcPr>
          <w:p w14:paraId="6247B365" w14:textId="77777777" w:rsidR="0089078F" w:rsidRPr="00EB6D1D" w:rsidRDefault="0089078F" w:rsidP="00307313">
            <w:pPr>
              <w:jc w:val="center"/>
              <w:rPr>
                <w:rFonts w:ascii="GHEA Grapalat" w:hAnsi="GHEA Grapalat"/>
                <w:sz w:val="20"/>
                <w:lang w:val="pt-BR"/>
              </w:rPr>
            </w:pPr>
          </w:p>
          <w:p w14:paraId="73BA16EF" w14:textId="77777777" w:rsidR="0089078F" w:rsidRPr="00EB6D1D" w:rsidRDefault="0089078F" w:rsidP="00307313">
            <w:pPr>
              <w:jc w:val="center"/>
              <w:rPr>
                <w:rFonts w:ascii="GHEA Grapalat" w:hAnsi="GHEA Grapalat"/>
                <w:sz w:val="20"/>
                <w:lang w:val="pt-BR"/>
              </w:rPr>
            </w:pPr>
          </w:p>
          <w:p w14:paraId="23951B56" w14:textId="450EC895" w:rsidR="0089078F" w:rsidRDefault="0089078F" w:rsidP="00307313">
            <w:pPr>
              <w:ind w:left="113" w:right="113"/>
              <w:jc w:val="center"/>
              <w:rPr>
                <w:rFonts w:ascii="GHEA Grapalat" w:hAnsi="GHEA Grapalat" w:cs="Arial"/>
                <w:sz w:val="20"/>
                <w:szCs w:val="20"/>
                <w:lang w:val="hy-AM"/>
              </w:rPr>
            </w:pPr>
            <w:r w:rsidRPr="00EB6D1D">
              <w:rPr>
                <w:rFonts w:ascii="GHEA Grapalat" w:hAnsi="GHEA Grapalat"/>
                <w:sz w:val="20"/>
                <w:lang w:val="pt-BR"/>
              </w:rPr>
              <w:t>... %</w:t>
            </w:r>
          </w:p>
        </w:tc>
        <w:tc>
          <w:tcPr>
            <w:tcW w:w="649" w:type="dxa"/>
          </w:tcPr>
          <w:p w14:paraId="6331DC69" w14:textId="77777777" w:rsidR="0089078F" w:rsidRPr="00EB6D1D" w:rsidRDefault="0089078F" w:rsidP="00307313">
            <w:pPr>
              <w:jc w:val="center"/>
              <w:rPr>
                <w:rFonts w:ascii="GHEA Grapalat" w:hAnsi="GHEA Grapalat"/>
                <w:sz w:val="20"/>
                <w:lang w:val="pt-BR"/>
              </w:rPr>
            </w:pPr>
          </w:p>
          <w:p w14:paraId="0AE191A6" w14:textId="77777777" w:rsidR="0089078F" w:rsidRPr="00EB6D1D" w:rsidRDefault="0089078F" w:rsidP="00307313">
            <w:pPr>
              <w:jc w:val="center"/>
              <w:rPr>
                <w:rFonts w:ascii="GHEA Grapalat" w:hAnsi="GHEA Grapalat"/>
                <w:sz w:val="20"/>
                <w:lang w:val="pt-BR"/>
              </w:rPr>
            </w:pPr>
          </w:p>
          <w:p w14:paraId="2A4689AF" w14:textId="0A9D3731" w:rsidR="0089078F" w:rsidRDefault="0089078F" w:rsidP="00307313">
            <w:pPr>
              <w:ind w:left="113" w:right="113"/>
              <w:jc w:val="center"/>
              <w:rPr>
                <w:rFonts w:ascii="GHEA Grapalat" w:hAnsi="GHEA Grapalat" w:cs="Arial"/>
                <w:sz w:val="20"/>
                <w:szCs w:val="20"/>
                <w:lang w:val="hy-AM"/>
              </w:rPr>
            </w:pPr>
            <w:r w:rsidRPr="00EB6D1D">
              <w:rPr>
                <w:rFonts w:ascii="GHEA Grapalat" w:hAnsi="GHEA Grapalat"/>
                <w:sz w:val="20"/>
                <w:lang w:val="pt-BR"/>
              </w:rPr>
              <w:t>... %</w:t>
            </w:r>
          </w:p>
        </w:tc>
        <w:tc>
          <w:tcPr>
            <w:tcW w:w="649" w:type="dxa"/>
          </w:tcPr>
          <w:p w14:paraId="4C5B1AE2" w14:textId="77777777" w:rsidR="0089078F" w:rsidRPr="00EB6D1D" w:rsidRDefault="0089078F" w:rsidP="00307313">
            <w:pPr>
              <w:jc w:val="center"/>
              <w:rPr>
                <w:rFonts w:ascii="GHEA Grapalat" w:hAnsi="GHEA Grapalat"/>
                <w:sz w:val="20"/>
                <w:lang w:val="pt-BR"/>
              </w:rPr>
            </w:pPr>
          </w:p>
          <w:p w14:paraId="5E231FE6" w14:textId="77777777" w:rsidR="0089078F" w:rsidRPr="00EB6D1D" w:rsidRDefault="0089078F" w:rsidP="00307313">
            <w:pPr>
              <w:jc w:val="center"/>
              <w:rPr>
                <w:rFonts w:ascii="GHEA Grapalat" w:hAnsi="GHEA Grapalat"/>
                <w:sz w:val="20"/>
                <w:lang w:val="pt-BR"/>
              </w:rPr>
            </w:pPr>
          </w:p>
          <w:p w14:paraId="6F1CD770" w14:textId="048BA58E" w:rsidR="0089078F" w:rsidRDefault="0089078F" w:rsidP="00307313">
            <w:pPr>
              <w:ind w:left="113" w:right="113"/>
              <w:jc w:val="center"/>
              <w:rPr>
                <w:rFonts w:ascii="GHEA Grapalat" w:hAnsi="GHEA Grapalat" w:cs="Arial"/>
                <w:sz w:val="20"/>
                <w:szCs w:val="20"/>
                <w:lang w:val="hy-AM"/>
              </w:rPr>
            </w:pPr>
            <w:r w:rsidRPr="00EB6D1D">
              <w:rPr>
                <w:rFonts w:ascii="GHEA Grapalat" w:hAnsi="GHEA Grapalat"/>
                <w:sz w:val="20"/>
                <w:lang w:val="pt-BR"/>
              </w:rPr>
              <w:t>... %</w:t>
            </w:r>
          </w:p>
        </w:tc>
        <w:tc>
          <w:tcPr>
            <w:tcW w:w="650" w:type="dxa"/>
          </w:tcPr>
          <w:p w14:paraId="7C5AFABF" w14:textId="77777777" w:rsidR="0089078F" w:rsidRPr="00EB6D1D" w:rsidRDefault="0089078F" w:rsidP="00307313">
            <w:pPr>
              <w:jc w:val="center"/>
              <w:rPr>
                <w:rFonts w:ascii="GHEA Grapalat" w:hAnsi="GHEA Grapalat"/>
                <w:sz w:val="20"/>
                <w:lang w:val="pt-BR"/>
              </w:rPr>
            </w:pPr>
          </w:p>
          <w:p w14:paraId="49525A23" w14:textId="77777777" w:rsidR="0089078F" w:rsidRPr="00EB6D1D" w:rsidRDefault="0089078F" w:rsidP="00307313">
            <w:pPr>
              <w:jc w:val="center"/>
              <w:rPr>
                <w:rFonts w:ascii="GHEA Grapalat" w:hAnsi="GHEA Grapalat"/>
                <w:sz w:val="20"/>
                <w:lang w:val="pt-BR"/>
              </w:rPr>
            </w:pPr>
          </w:p>
          <w:p w14:paraId="4081CDDC" w14:textId="7758C827" w:rsidR="0089078F" w:rsidRDefault="0089078F" w:rsidP="00307313">
            <w:pPr>
              <w:ind w:left="113" w:right="113"/>
              <w:jc w:val="center"/>
              <w:rPr>
                <w:rFonts w:ascii="GHEA Grapalat" w:hAnsi="GHEA Grapalat" w:cs="Arial"/>
                <w:sz w:val="20"/>
                <w:szCs w:val="20"/>
              </w:rPr>
            </w:pPr>
            <w:r w:rsidRPr="00EB6D1D">
              <w:rPr>
                <w:rFonts w:ascii="GHEA Grapalat" w:hAnsi="GHEA Grapalat"/>
                <w:sz w:val="20"/>
                <w:lang w:val="pt-BR"/>
              </w:rPr>
              <w:t>... %</w:t>
            </w:r>
          </w:p>
        </w:tc>
        <w:tc>
          <w:tcPr>
            <w:tcW w:w="649" w:type="dxa"/>
          </w:tcPr>
          <w:p w14:paraId="24037F66" w14:textId="77777777" w:rsidR="0089078F" w:rsidRPr="00EB6D1D" w:rsidRDefault="0089078F" w:rsidP="00307313">
            <w:pPr>
              <w:jc w:val="center"/>
              <w:rPr>
                <w:rFonts w:ascii="GHEA Grapalat" w:hAnsi="GHEA Grapalat"/>
                <w:sz w:val="20"/>
                <w:lang w:val="pt-BR"/>
              </w:rPr>
            </w:pPr>
          </w:p>
          <w:p w14:paraId="353B3004" w14:textId="77777777" w:rsidR="0089078F" w:rsidRPr="00EB6D1D" w:rsidRDefault="0089078F" w:rsidP="00307313">
            <w:pPr>
              <w:jc w:val="center"/>
              <w:rPr>
                <w:rFonts w:ascii="GHEA Grapalat" w:hAnsi="GHEA Grapalat"/>
                <w:sz w:val="20"/>
                <w:lang w:val="pt-BR"/>
              </w:rPr>
            </w:pPr>
          </w:p>
          <w:p w14:paraId="4EC35999" w14:textId="3AADD9A1" w:rsidR="0089078F" w:rsidRDefault="0089078F" w:rsidP="00307313">
            <w:pPr>
              <w:ind w:left="113" w:right="113"/>
              <w:jc w:val="center"/>
              <w:rPr>
                <w:rFonts w:ascii="GHEA Grapalat" w:hAnsi="GHEA Grapalat" w:cs="Arial"/>
                <w:sz w:val="20"/>
                <w:szCs w:val="20"/>
                <w:lang w:val="hy-AM"/>
              </w:rPr>
            </w:pPr>
            <w:r w:rsidRPr="00EB6D1D">
              <w:rPr>
                <w:rFonts w:ascii="GHEA Grapalat" w:hAnsi="GHEA Grapalat"/>
                <w:sz w:val="20"/>
                <w:lang w:val="pt-BR"/>
              </w:rPr>
              <w:t>... %</w:t>
            </w:r>
          </w:p>
        </w:tc>
        <w:tc>
          <w:tcPr>
            <w:tcW w:w="649" w:type="dxa"/>
          </w:tcPr>
          <w:p w14:paraId="3A82B69A" w14:textId="77777777" w:rsidR="0089078F" w:rsidRPr="00EB6D1D" w:rsidRDefault="0089078F" w:rsidP="00307313">
            <w:pPr>
              <w:jc w:val="center"/>
              <w:rPr>
                <w:rFonts w:ascii="GHEA Grapalat" w:hAnsi="GHEA Grapalat"/>
                <w:sz w:val="20"/>
                <w:lang w:val="pt-BR"/>
              </w:rPr>
            </w:pPr>
          </w:p>
          <w:p w14:paraId="43A405DD" w14:textId="77777777" w:rsidR="0089078F" w:rsidRPr="00EB6D1D" w:rsidRDefault="0089078F" w:rsidP="00307313">
            <w:pPr>
              <w:jc w:val="center"/>
              <w:rPr>
                <w:rFonts w:ascii="GHEA Grapalat" w:hAnsi="GHEA Grapalat"/>
                <w:sz w:val="20"/>
                <w:lang w:val="pt-BR"/>
              </w:rPr>
            </w:pPr>
          </w:p>
          <w:p w14:paraId="375112E8" w14:textId="0681D9E9" w:rsidR="0089078F" w:rsidRPr="004D6E76" w:rsidRDefault="0089078F" w:rsidP="00307313">
            <w:pPr>
              <w:ind w:left="113" w:right="113"/>
              <w:jc w:val="center"/>
              <w:rPr>
                <w:rFonts w:ascii="GHEA Grapalat" w:hAnsi="GHEA Grapalat" w:cs="Arial"/>
                <w:sz w:val="20"/>
                <w:szCs w:val="20"/>
                <w:lang w:val="hy-AM"/>
              </w:rPr>
            </w:pPr>
            <w:r w:rsidRPr="00EB6D1D">
              <w:rPr>
                <w:rFonts w:ascii="GHEA Grapalat" w:hAnsi="GHEA Grapalat"/>
                <w:sz w:val="20"/>
                <w:lang w:val="pt-BR"/>
              </w:rPr>
              <w:t>... %</w:t>
            </w:r>
          </w:p>
        </w:tc>
        <w:tc>
          <w:tcPr>
            <w:tcW w:w="649" w:type="dxa"/>
          </w:tcPr>
          <w:p w14:paraId="3E918554" w14:textId="77777777" w:rsidR="0089078F" w:rsidRPr="00EB6D1D" w:rsidRDefault="0089078F" w:rsidP="00307313">
            <w:pPr>
              <w:jc w:val="center"/>
              <w:rPr>
                <w:rFonts w:ascii="GHEA Grapalat" w:hAnsi="GHEA Grapalat"/>
                <w:sz w:val="20"/>
                <w:lang w:val="pt-BR"/>
              </w:rPr>
            </w:pPr>
          </w:p>
          <w:p w14:paraId="6FB4BE81" w14:textId="77777777" w:rsidR="0089078F" w:rsidRPr="00EB6D1D" w:rsidRDefault="0089078F" w:rsidP="00307313">
            <w:pPr>
              <w:jc w:val="center"/>
              <w:rPr>
                <w:rFonts w:ascii="GHEA Grapalat" w:hAnsi="GHEA Grapalat"/>
                <w:sz w:val="20"/>
                <w:lang w:val="pt-BR"/>
              </w:rPr>
            </w:pPr>
          </w:p>
          <w:p w14:paraId="3C4F1D55" w14:textId="03FD56A6" w:rsidR="0089078F" w:rsidRPr="004D6E76" w:rsidRDefault="0089078F" w:rsidP="00307313">
            <w:pPr>
              <w:spacing w:line="360" w:lineRule="auto"/>
              <w:ind w:left="113" w:right="113"/>
              <w:jc w:val="center"/>
              <w:rPr>
                <w:rFonts w:ascii="GHEA Grapalat" w:hAnsi="GHEA Grapalat" w:cs="Arial"/>
                <w:sz w:val="20"/>
                <w:szCs w:val="20"/>
                <w:lang w:val="hy-AM"/>
              </w:rPr>
            </w:pPr>
            <w:r w:rsidRPr="00EB6D1D">
              <w:rPr>
                <w:rFonts w:ascii="GHEA Grapalat" w:hAnsi="GHEA Grapalat"/>
                <w:sz w:val="20"/>
                <w:lang w:val="pt-BR"/>
              </w:rPr>
              <w:t>... %</w:t>
            </w:r>
          </w:p>
        </w:tc>
        <w:tc>
          <w:tcPr>
            <w:tcW w:w="649" w:type="dxa"/>
          </w:tcPr>
          <w:p w14:paraId="28F1D47B" w14:textId="77777777" w:rsidR="0089078F" w:rsidRPr="00EB6D1D" w:rsidRDefault="0089078F" w:rsidP="00307313">
            <w:pPr>
              <w:jc w:val="center"/>
              <w:rPr>
                <w:rFonts w:ascii="GHEA Grapalat" w:hAnsi="GHEA Grapalat"/>
                <w:sz w:val="20"/>
                <w:lang w:val="pt-BR"/>
              </w:rPr>
            </w:pPr>
          </w:p>
          <w:p w14:paraId="607132AC" w14:textId="77777777" w:rsidR="0089078F" w:rsidRPr="00EB6D1D" w:rsidRDefault="0089078F" w:rsidP="00307313">
            <w:pPr>
              <w:jc w:val="center"/>
              <w:rPr>
                <w:rFonts w:ascii="GHEA Grapalat" w:hAnsi="GHEA Grapalat"/>
                <w:sz w:val="20"/>
                <w:lang w:val="pt-BR"/>
              </w:rPr>
            </w:pPr>
          </w:p>
          <w:p w14:paraId="4225118F" w14:textId="71B1CEF7" w:rsidR="0089078F" w:rsidRPr="004D6E76" w:rsidRDefault="0089078F" w:rsidP="00307313">
            <w:pPr>
              <w:ind w:left="113" w:right="113"/>
              <w:jc w:val="center"/>
              <w:rPr>
                <w:rFonts w:ascii="GHEA Grapalat" w:hAnsi="GHEA Grapalat" w:cs="Arial"/>
                <w:sz w:val="20"/>
                <w:szCs w:val="20"/>
                <w:lang w:val="hy-AM"/>
              </w:rPr>
            </w:pPr>
            <w:r w:rsidRPr="00EB6D1D">
              <w:rPr>
                <w:rFonts w:ascii="GHEA Grapalat" w:hAnsi="GHEA Grapalat"/>
                <w:sz w:val="20"/>
                <w:lang w:val="pt-BR"/>
              </w:rPr>
              <w:t>... %</w:t>
            </w:r>
          </w:p>
        </w:tc>
        <w:tc>
          <w:tcPr>
            <w:tcW w:w="649" w:type="dxa"/>
          </w:tcPr>
          <w:p w14:paraId="4D5DDBCE" w14:textId="77777777" w:rsidR="0089078F" w:rsidRPr="00EB6D1D" w:rsidRDefault="0089078F" w:rsidP="00307313">
            <w:pPr>
              <w:jc w:val="center"/>
              <w:rPr>
                <w:rFonts w:ascii="GHEA Grapalat" w:hAnsi="GHEA Grapalat"/>
                <w:sz w:val="20"/>
                <w:lang w:val="pt-BR"/>
              </w:rPr>
            </w:pPr>
          </w:p>
          <w:p w14:paraId="24C65444" w14:textId="77777777" w:rsidR="0089078F" w:rsidRPr="00EB6D1D" w:rsidRDefault="0089078F" w:rsidP="00307313">
            <w:pPr>
              <w:jc w:val="center"/>
              <w:rPr>
                <w:rFonts w:ascii="GHEA Grapalat" w:hAnsi="GHEA Grapalat"/>
                <w:sz w:val="20"/>
                <w:lang w:val="pt-BR"/>
              </w:rPr>
            </w:pPr>
          </w:p>
          <w:p w14:paraId="231F5FF6" w14:textId="679B73CA" w:rsidR="0089078F" w:rsidRPr="004D6E76" w:rsidRDefault="0089078F" w:rsidP="00307313">
            <w:pPr>
              <w:ind w:left="113" w:right="113"/>
              <w:jc w:val="center"/>
              <w:rPr>
                <w:rFonts w:ascii="GHEA Grapalat" w:hAnsi="GHEA Grapalat" w:cs="Arial"/>
                <w:sz w:val="20"/>
                <w:szCs w:val="20"/>
                <w:lang w:val="hy-AM"/>
              </w:rPr>
            </w:pPr>
            <w:r w:rsidRPr="00EB6D1D">
              <w:rPr>
                <w:rFonts w:ascii="GHEA Grapalat" w:hAnsi="GHEA Grapalat"/>
                <w:sz w:val="20"/>
                <w:lang w:val="pt-BR"/>
              </w:rPr>
              <w:t>... %</w:t>
            </w:r>
          </w:p>
        </w:tc>
        <w:tc>
          <w:tcPr>
            <w:tcW w:w="650" w:type="dxa"/>
          </w:tcPr>
          <w:p w14:paraId="51B60A56" w14:textId="77777777" w:rsidR="0089078F" w:rsidRPr="00EB6D1D" w:rsidRDefault="0089078F" w:rsidP="00307313">
            <w:pPr>
              <w:jc w:val="center"/>
              <w:rPr>
                <w:rFonts w:ascii="GHEA Grapalat" w:hAnsi="GHEA Grapalat"/>
                <w:sz w:val="20"/>
                <w:lang w:val="pt-BR"/>
              </w:rPr>
            </w:pPr>
          </w:p>
          <w:p w14:paraId="4FB76C0B" w14:textId="77777777" w:rsidR="0089078F" w:rsidRPr="00EB6D1D" w:rsidRDefault="0089078F" w:rsidP="00307313">
            <w:pPr>
              <w:jc w:val="center"/>
              <w:rPr>
                <w:rFonts w:ascii="GHEA Grapalat" w:hAnsi="GHEA Grapalat"/>
                <w:sz w:val="20"/>
                <w:lang w:val="pt-BR"/>
              </w:rPr>
            </w:pPr>
          </w:p>
          <w:p w14:paraId="05B11F03" w14:textId="4AB8C3ED" w:rsidR="0089078F" w:rsidRPr="004D6E76" w:rsidRDefault="0089078F" w:rsidP="00307313">
            <w:pPr>
              <w:ind w:left="113" w:right="113"/>
              <w:jc w:val="center"/>
              <w:rPr>
                <w:rFonts w:ascii="GHEA Grapalat" w:hAnsi="GHEA Grapalat" w:cs="Arial"/>
                <w:sz w:val="20"/>
                <w:szCs w:val="20"/>
                <w:lang w:val="hy-AM"/>
              </w:rPr>
            </w:pPr>
            <w:r w:rsidRPr="00EB6D1D">
              <w:rPr>
                <w:rFonts w:ascii="GHEA Grapalat" w:hAnsi="GHEA Grapalat"/>
                <w:sz w:val="20"/>
                <w:lang w:val="pt-BR"/>
              </w:rPr>
              <w:t>... %</w:t>
            </w:r>
          </w:p>
        </w:tc>
      </w:tr>
      <w:tr w:rsidR="00307313" w14:paraId="355F6E0C" w14:textId="77777777" w:rsidTr="00307313">
        <w:trPr>
          <w:cantSplit/>
          <w:trHeight w:val="984"/>
        </w:trPr>
        <w:tc>
          <w:tcPr>
            <w:tcW w:w="1350" w:type="dxa"/>
            <w:vAlign w:val="center"/>
          </w:tcPr>
          <w:p w14:paraId="0F1A4EF4" w14:textId="290DA318" w:rsidR="00307313" w:rsidRDefault="00307313" w:rsidP="00957DB5">
            <w:pPr>
              <w:jc w:val="center"/>
              <w:rPr>
                <w:rFonts w:ascii="GHEA Grapalat" w:hAnsi="GHEA Grapalat" w:cs="Sylfaen"/>
                <w:sz w:val="18"/>
                <w:lang w:val="hy-AM"/>
              </w:rPr>
            </w:pPr>
            <w:r>
              <w:rPr>
                <w:rFonts w:ascii="GHEA Grapalat" w:hAnsi="GHEA Grapalat" w:cs="Sylfaen"/>
                <w:sz w:val="18"/>
                <w:lang w:val="hy-AM"/>
              </w:rPr>
              <w:t>4</w:t>
            </w:r>
          </w:p>
        </w:tc>
        <w:tc>
          <w:tcPr>
            <w:tcW w:w="1890" w:type="dxa"/>
            <w:vAlign w:val="center"/>
          </w:tcPr>
          <w:p w14:paraId="7F53A547" w14:textId="7D642FAF" w:rsidR="00307313" w:rsidRPr="0089078F" w:rsidRDefault="00307313" w:rsidP="00957DB5">
            <w:pPr>
              <w:tabs>
                <w:tab w:val="left" w:pos="6615"/>
              </w:tabs>
              <w:rPr>
                <w:rFonts w:ascii="GHEA Grapalat" w:hAnsi="GHEA Grapalat"/>
                <w:sz w:val="20"/>
                <w:szCs w:val="20"/>
                <w:lang w:val="hy-AM"/>
              </w:rPr>
            </w:pPr>
            <w:r w:rsidRPr="0089078F">
              <w:rPr>
                <w:rFonts w:ascii="GHEA Grapalat" w:hAnsi="GHEA Grapalat"/>
                <w:sz w:val="20"/>
                <w:szCs w:val="20"/>
              </w:rPr>
              <w:t>37431300/503</w:t>
            </w:r>
          </w:p>
        </w:tc>
        <w:tc>
          <w:tcPr>
            <w:tcW w:w="3711" w:type="dxa"/>
            <w:tcBorders>
              <w:top w:val="single" w:sz="4" w:space="0" w:color="auto"/>
              <w:bottom w:val="single" w:sz="4" w:space="0" w:color="auto"/>
            </w:tcBorders>
            <w:vAlign w:val="center"/>
          </w:tcPr>
          <w:p w14:paraId="46F88F4D" w14:textId="3A6E83C5" w:rsidR="00307313" w:rsidRPr="0089078F" w:rsidRDefault="00307313" w:rsidP="00957DB5">
            <w:pPr>
              <w:jc w:val="center"/>
              <w:rPr>
                <w:rFonts w:ascii="GHEA Grapalat" w:hAnsi="GHEA Grapalat"/>
                <w:sz w:val="20"/>
                <w:szCs w:val="20"/>
                <w:lang w:val="hy-AM"/>
              </w:rPr>
            </w:pPr>
            <w:r w:rsidRPr="0089078F">
              <w:rPr>
                <w:rFonts w:ascii="GHEA Grapalat" w:hAnsi="GHEA Grapalat"/>
                <w:bCs/>
                <w:iCs/>
                <w:sz w:val="20"/>
                <w:szCs w:val="20"/>
              </w:rPr>
              <w:t xml:space="preserve"> </w:t>
            </w:r>
            <w:proofErr w:type="spellStart"/>
            <w:r w:rsidRPr="0089078F">
              <w:rPr>
                <w:rFonts w:ascii="GHEA Grapalat" w:hAnsi="GHEA Grapalat"/>
                <w:bCs/>
                <w:iCs/>
                <w:sz w:val="20"/>
                <w:szCs w:val="20"/>
              </w:rPr>
              <w:t>Մարզասարք</w:t>
            </w:r>
            <w:proofErr w:type="spellEnd"/>
            <w:r w:rsidRPr="0089078F">
              <w:rPr>
                <w:rFonts w:ascii="GHEA Grapalat" w:hAnsi="GHEA Grapalat"/>
                <w:bCs/>
                <w:iCs/>
                <w:sz w:val="20"/>
                <w:szCs w:val="20"/>
              </w:rPr>
              <w:t xml:space="preserve"> </w:t>
            </w:r>
            <w:proofErr w:type="spellStart"/>
            <w:r>
              <w:rPr>
                <w:rFonts w:ascii="GHEA Grapalat" w:hAnsi="GHEA Grapalat"/>
                <w:bCs/>
                <w:iCs/>
                <w:sz w:val="20"/>
                <w:szCs w:val="20"/>
              </w:rPr>
              <w:t>ձ</w:t>
            </w:r>
            <w:r w:rsidRPr="0089078F">
              <w:rPr>
                <w:rFonts w:ascii="GHEA Grapalat" w:hAnsi="GHEA Grapalat"/>
                <w:bCs/>
                <w:iCs/>
                <w:sz w:val="20"/>
                <w:szCs w:val="20"/>
              </w:rPr>
              <w:t>եռքերի</w:t>
            </w:r>
            <w:proofErr w:type="spellEnd"/>
            <w:r w:rsidRPr="0089078F">
              <w:rPr>
                <w:rFonts w:ascii="GHEA Grapalat" w:hAnsi="GHEA Grapalat"/>
                <w:bCs/>
                <w:iCs/>
                <w:sz w:val="20"/>
                <w:szCs w:val="20"/>
              </w:rPr>
              <w:t xml:space="preserve"> </w:t>
            </w:r>
            <w:proofErr w:type="spellStart"/>
            <w:r w:rsidRPr="0089078F">
              <w:rPr>
                <w:rFonts w:ascii="GHEA Grapalat" w:hAnsi="GHEA Grapalat"/>
                <w:bCs/>
                <w:iCs/>
                <w:sz w:val="20"/>
                <w:szCs w:val="20"/>
              </w:rPr>
              <w:t>հեռացում</w:t>
            </w:r>
            <w:proofErr w:type="spellEnd"/>
          </w:p>
        </w:tc>
        <w:tc>
          <w:tcPr>
            <w:tcW w:w="649" w:type="dxa"/>
          </w:tcPr>
          <w:p w14:paraId="28F0345C" w14:textId="77777777" w:rsidR="00307313" w:rsidRPr="00EB6D1D" w:rsidRDefault="00307313" w:rsidP="00307313">
            <w:pPr>
              <w:jc w:val="center"/>
              <w:rPr>
                <w:rFonts w:ascii="GHEA Grapalat" w:hAnsi="GHEA Grapalat"/>
                <w:sz w:val="20"/>
                <w:lang w:val="pt-BR"/>
              </w:rPr>
            </w:pPr>
          </w:p>
          <w:p w14:paraId="221572EC" w14:textId="77777777" w:rsidR="00307313" w:rsidRPr="00EB6D1D" w:rsidRDefault="00307313" w:rsidP="00307313">
            <w:pPr>
              <w:jc w:val="center"/>
              <w:rPr>
                <w:rFonts w:ascii="GHEA Grapalat" w:hAnsi="GHEA Grapalat"/>
                <w:sz w:val="20"/>
                <w:lang w:val="pt-BR"/>
              </w:rPr>
            </w:pPr>
          </w:p>
          <w:p w14:paraId="489E5636" w14:textId="2BE67A20" w:rsidR="00307313" w:rsidRPr="00EB6D1D" w:rsidRDefault="00307313" w:rsidP="00307313">
            <w:pPr>
              <w:jc w:val="center"/>
              <w:rPr>
                <w:rFonts w:ascii="GHEA Grapalat" w:hAnsi="GHEA Grapalat"/>
                <w:sz w:val="20"/>
                <w:lang w:val="pt-BR"/>
              </w:rPr>
            </w:pPr>
            <w:r w:rsidRPr="00EB6D1D">
              <w:rPr>
                <w:rFonts w:ascii="GHEA Grapalat" w:hAnsi="GHEA Grapalat"/>
                <w:sz w:val="20"/>
                <w:lang w:val="pt-BR"/>
              </w:rPr>
              <w:t>... %</w:t>
            </w:r>
          </w:p>
        </w:tc>
        <w:tc>
          <w:tcPr>
            <w:tcW w:w="649" w:type="dxa"/>
          </w:tcPr>
          <w:p w14:paraId="43E7EA2A" w14:textId="77777777" w:rsidR="00307313" w:rsidRPr="00EB6D1D" w:rsidRDefault="00307313" w:rsidP="00307313">
            <w:pPr>
              <w:jc w:val="center"/>
              <w:rPr>
                <w:rFonts w:ascii="GHEA Grapalat" w:hAnsi="GHEA Grapalat"/>
                <w:sz w:val="20"/>
                <w:lang w:val="pt-BR"/>
              </w:rPr>
            </w:pPr>
          </w:p>
          <w:p w14:paraId="330F28DC" w14:textId="77777777" w:rsidR="00307313" w:rsidRPr="00EB6D1D" w:rsidRDefault="00307313" w:rsidP="00307313">
            <w:pPr>
              <w:jc w:val="center"/>
              <w:rPr>
                <w:rFonts w:ascii="GHEA Grapalat" w:hAnsi="GHEA Grapalat"/>
                <w:sz w:val="20"/>
                <w:lang w:val="pt-BR"/>
              </w:rPr>
            </w:pPr>
          </w:p>
          <w:p w14:paraId="7D5E3C44" w14:textId="679F48C0" w:rsidR="00307313" w:rsidRPr="00EB6D1D" w:rsidRDefault="00307313" w:rsidP="00307313">
            <w:pPr>
              <w:jc w:val="center"/>
              <w:rPr>
                <w:rFonts w:ascii="GHEA Grapalat" w:hAnsi="GHEA Grapalat"/>
                <w:sz w:val="20"/>
                <w:lang w:val="pt-BR"/>
              </w:rPr>
            </w:pPr>
            <w:r w:rsidRPr="00EB6D1D">
              <w:rPr>
                <w:rFonts w:ascii="GHEA Grapalat" w:hAnsi="GHEA Grapalat"/>
                <w:sz w:val="20"/>
                <w:lang w:val="pt-BR"/>
              </w:rPr>
              <w:t>... %</w:t>
            </w:r>
          </w:p>
        </w:tc>
        <w:tc>
          <w:tcPr>
            <w:tcW w:w="649" w:type="dxa"/>
          </w:tcPr>
          <w:p w14:paraId="64B6DCDE" w14:textId="77777777" w:rsidR="00307313" w:rsidRPr="00EB6D1D" w:rsidRDefault="00307313" w:rsidP="00307313">
            <w:pPr>
              <w:jc w:val="center"/>
              <w:rPr>
                <w:rFonts w:ascii="GHEA Grapalat" w:hAnsi="GHEA Grapalat"/>
                <w:sz w:val="20"/>
                <w:lang w:val="pt-BR"/>
              </w:rPr>
            </w:pPr>
          </w:p>
          <w:p w14:paraId="564418CC" w14:textId="77777777" w:rsidR="00307313" w:rsidRPr="00EB6D1D" w:rsidRDefault="00307313" w:rsidP="00307313">
            <w:pPr>
              <w:jc w:val="center"/>
              <w:rPr>
                <w:rFonts w:ascii="GHEA Grapalat" w:hAnsi="GHEA Grapalat"/>
                <w:sz w:val="20"/>
                <w:lang w:val="pt-BR"/>
              </w:rPr>
            </w:pPr>
          </w:p>
          <w:p w14:paraId="233AF710" w14:textId="0D783662" w:rsidR="00307313" w:rsidRPr="00EB6D1D" w:rsidRDefault="00307313" w:rsidP="00307313">
            <w:pPr>
              <w:jc w:val="center"/>
              <w:rPr>
                <w:rFonts w:ascii="GHEA Grapalat" w:hAnsi="GHEA Grapalat"/>
                <w:sz w:val="20"/>
                <w:lang w:val="pt-BR"/>
              </w:rPr>
            </w:pPr>
            <w:r w:rsidRPr="00EB6D1D">
              <w:rPr>
                <w:rFonts w:ascii="GHEA Grapalat" w:hAnsi="GHEA Grapalat"/>
                <w:sz w:val="20"/>
                <w:lang w:val="pt-BR"/>
              </w:rPr>
              <w:t>... %</w:t>
            </w:r>
          </w:p>
        </w:tc>
        <w:tc>
          <w:tcPr>
            <w:tcW w:w="649" w:type="dxa"/>
          </w:tcPr>
          <w:p w14:paraId="57CB1322" w14:textId="77777777" w:rsidR="00307313" w:rsidRPr="00EB6D1D" w:rsidRDefault="00307313" w:rsidP="00307313">
            <w:pPr>
              <w:jc w:val="center"/>
              <w:rPr>
                <w:rFonts w:ascii="GHEA Grapalat" w:hAnsi="GHEA Grapalat"/>
                <w:sz w:val="20"/>
                <w:lang w:val="pt-BR"/>
              </w:rPr>
            </w:pPr>
          </w:p>
          <w:p w14:paraId="24A9EEC6" w14:textId="77777777" w:rsidR="00307313" w:rsidRPr="00EB6D1D" w:rsidRDefault="00307313" w:rsidP="00307313">
            <w:pPr>
              <w:jc w:val="center"/>
              <w:rPr>
                <w:rFonts w:ascii="GHEA Grapalat" w:hAnsi="GHEA Grapalat"/>
                <w:sz w:val="20"/>
                <w:lang w:val="pt-BR"/>
              </w:rPr>
            </w:pPr>
          </w:p>
          <w:p w14:paraId="2824EC1E" w14:textId="2639D93B" w:rsidR="00307313" w:rsidRPr="00EB6D1D" w:rsidRDefault="00307313" w:rsidP="00307313">
            <w:pPr>
              <w:jc w:val="center"/>
              <w:rPr>
                <w:rFonts w:ascii="GHEA Grapalat" w:hAnsi="GHEA Grapalat"/>
                <w:sz w:val="20"/>
                <w:lang w:val="pt-BR"/>
              </w:rPr>
            </w:pPr>
            <w:r w:rsidRPr="00EB6D1D">
              <w:rPr>
                <w:rFonts w:ascii="GHEA Grapalat" w:hAnsi="GHEA Grapalat"/>
                <w:sz w:val="20"/>
                <w:lang w:val="pt-BR"/>
              </w:rPr>
              <w:t>... %</w:t>
            </w:r>
          </w:p>
        </w:tc>
        <w:tc>
          <w:tcPr>
            <w:tcW w:w="649" w:type="dxa"/>
          </w:tcPr>
          <w:p w14:paraId="144F61DC" w14:textId="77777777" w:rsidR="00307313" w:rsidRPr="00EB6D1D" w:rsidRDefault="00307313" w:rsidP="00307313">
            <w:pPr>
              <w:jc w:val="center"/>
              <w:rPr>
                <w:rFonts w:ascii="GHEA Grapalat" w:hAnsi="GHEA Grapalat"/>
                <w:sz w:val="20"/>
                <w:lang w:val="pt-BR"/>
              </w:rPr>
            </w:pPr>
          </w:p>
          <w:p w14:paraId="4469FBF4" w14:textId="77777777" w:rsidR="00307313" w:rsidRPr="00EB6D1D" w:rsidRDefault="00307313" w:rsidP="00307313">
            <w:pPr>
              <w:jc w:val="center"/>
              <w:rPr>
                <w:rFonts w:ascii="GHEA Grapalat" w:hAnsi="GHEA Grapalat"/>
                <w:sz w:val="20"/>
                <w:lang w:val="pt-BR"/>
              </w:rPr>
            </w:pPr>
          </w:p>
          <w:p w14:paraId="2B83036E" w14:textId="30F3A0F9" w:rsidR="00307313" w:rsidRPr="00EB6D1D" w:rsidRDefault="00307313" w:rsidP="00307313">
            <w:pPr>
              <w:jc w:val="center"/>
              <w:rPr>
                <w:rFonts w:ascii="GHEA Grapalat" w:hAnsi="GHEA Grapalat"/>
                <w:sz w:val="20"/>
                <w:lang w:val="pt-BR"/>
              </w:rPr>
            </w:pPr>
            <w:r w:rsidRPr="00EB6D1D">
              <w:rPr>
                <w:rFonts w:ascii="GHEA Grapalat" w:hAnsi="GHEA Grapalat"/>
                <w:sz w:val="20"/>
                <w:lang w:val="pt-BR"/>
              </w:rPr>
              <w:t>... %</w:t>
            </w:r>
          </w:p>
        </w:tc>
        <w:tc>
          <w:tcPr>
            <w:tcW w:w="649" w:type="dxa"/>
          </w:tcPr>
          <w:p w14:paraId="0D73486D" w14:textId="77777777" w:rsidR="00307313" w:rsidRPr="00EB6D1D" w:rsidRDefault="00307313" w:rsidP="00307313">
            <w:pPr>
              <w:jc w:val="center"/>
              <w:rPr>
                <w:rFonts w:ascii="GHEA Grapalat" w:hAnsi="GHEA Grapalat"/>
                <w:sz w:val="20"/>
                <w:lang w:val="pt-BR"/>
              </w:rPr>
            </w:pPr>
          </w:p>
          <w:p w14:paraId="1AAE3A84" w14:textId="77777777" w:rsidR="00307313" w:rsidRPr="00EB6D1D" w:rsidRDefault="00307313" w:rsidP="00307313">
            <w:pPr>
              <w:jc w:val="center"/>
              <w:rPr>
                <w:rFonts w:ascii="GHEA Grapalat" w:hAnsi="GHEA Grapalat"/>
                <w:sz w:val="20"/>
                <w:lang w:val="pt-BR"/>
              </w:rPr>
            </w:pPr>
          </w:p>
          <w:p w14:paraId="5C276634" w14:textId="2907A748" w:rsidR="00307313" w:rsidRPr="00EB6D1D" w:rsidRDefault="00307313" w:rsidP="00307313">
            <w:pPr>
              <w:jc w:val="center"/>
              <w:rPr>
                <w:rFonts w:ascii="GHEA Grapalat" w:hAnsi="GHEA Grapalat"/>
                <w:sz w:val="20"/>
                <w:lang w:val="pt-BR"/>
              </w:rPr>
            </w:pPr>
            <w:r w:rsidRPr="00EB6D1D">
              <w:rPr>
                <w:rFonts w:ascii="GHEA Grapalat" w:hAnsi="GHEA Grapalat"/>
                <w:sz w:val="20"/>
                <w:lang w:val="pt-BR"/>
              </w:rPr>
              <w:t>... %</w:t>
            </w:r>
          </w:p>
        </w:tc>
        <w:tc>
          <w:tcPr>
            <w:tcW w:w="650" w:type="dxa"/>
          </w:tcPr>
          <w:p w14:paraId="25A93A04" w14:textId="77777777" w:rsidR="00307313" w:rsidRPr="00EB6D1D" w:rsidRDefault="00307313" w:rsidP="00307313">
            <w:pPr>
              <w:jc w:val="center"/>
              <w:rPr>
                <w:rFonts w:ascii="GHEA Grapalat" w:hAnsi="GHEA Grapalat"/>
                <w:sz w:val="20"/>
                <w:lang w:val="pt-BR"/>
              </w:rPr>
            </w:pPr>
          </w:p>
          <w:p w14:paraId="68238285" w14:textId="77777777" w:rsidR="00307313" w:rsidRPr="00EB6D1D" w:rsidRDefault="00307313" w:rsidP="00307313">
            <w:pPr>
              <w:jc w:val="center"/>
              <w:rPr>
                <w:rFonts w:ascii="GHEA Grapalat" w:hAnsi="GHEA Grapalat"/>
                <w:sz w:val="20"/>
                <w:lang w:val="pt-BR"/>
              </w:rPr>
            </w:pPr>
          </w:p>
          <w:p w14:paraId="6E88D186" w14:textId="355304B4" w:rsidR="00307313" w:rsidRPr="00EB6D1D" w:rsidRDefault="00307313" w:rsidP="00307313">
            <w:pPr>
              <w:jc w:val="center"/>
              <w:rPr>
                <w:rFonts w:ascii="GHEA Grapalat" w:hAnsi="GHEA Grapalat"/>
                <w:sz w:val="20"/>
                <w:lang w:val="pt-BR"/>
              </w:rPr>
            </w:pPr>
            <w:r w:rsidRPr="00EB6D1D">
              <w:rPr>
                <w:rFonts w:ascii="GHEA Grapalat" w:hAnsi="GHEA Grapalat"/>
                <w:sz w:val="20"/>
                <w:lang w:val="pt-BR"/>
              </w:rPr>
              <w:t>... %</w:t>
            </w:r>
          </w:p>
        </w:tc>
        <w:tc>
          <w:tcPr>
            <w:tcW w:w="649" w:type="dxa"/>
          </w:tcPr>
          <w:p w14:paraId="4CE845CE" w14:textId="77777777" w:rsidR="00307313" w:rsidRPr="00EB6D1D" w:rsidRDefault="00307313" w:rsidP="00307313">
            <w:pPr>
              <w:jc w:val="center"/>
              <w:rPr>
                <w:rFonts w:ascii="GHEA Grapalat" w:hAnsi="GHEA Grapalat"/>
                <w:sz w:val="20"/>
                <w:lang w:val="pt-BR"/>
              </w:rPr>
            </w:pPr>
          </w:p>
          <w:p w14:paraId="05CAD691" w14:textId="77777777" w:rsidR="00307313" w:rsidRPr="00EB6D1D" w:rsidRDefault="00307313" w:rsidP="00307313">
            <w:pPr>
              <w:jc w:val="center"/>
              <w:rPr>
                <w:rFonts w:ascii="GHEA Grapalat" w:hAnsi="GHEA Grapalat"/>
                <w:sz w:val="20"/>
                <w:lang w:val="pt-BR"/>
              </w:rPr>
            </w:pPr>
          </w:p>
          <w:p w14:paraId="11DAEC75" w14:textId="51962D46" w:rsidR="00307313" w:rsidRPr="00EB6D1D" w:rsidRDefault="00307313" w:rsidP="00307313">
            <w:pPr>
              <w:jc w:val="center"/>
              <w:rPr>
                <w:rFonts w:ascii="GHEA Grapalat" w:hAnsi="GHEA Grapalat"/>
                <w:sz w:val="20"/>
                <w:lang w:val="pt-BR"/>
              </w:rPr>
            </w:pPr>
            <w:r w:rsidRPr="00EB6D1D">
              <w:rPr>
                <w:rFonts w:ascii="GHEA Grapalat" w:hAnsi="GHEA Grapalat"/>
                <w:sz w:val="20"/>
                <w:lang w:val="pt-BR"/>
              </w:rPr>
              <w:t>... %</w:t>
            </w:r>
          </w:p>
        </w:tc>
        <w:tc>
          <w:tcPr>
            <w:tcW w:w="649" w:type="dxa"/>
          </w:tcPr>
          <w:p w14:paraId="0953C3E7" w14:textId="77777777" w:rsidR="00307313" w:rsidRPr="00EB6D1D" w:rsidRDefault="00307313" w:rsidP="00307313">
            <w:pPr>
              <w:jc w:val="center"/>
              <w:rPr>
                <w:rFonts w:ascii="GHEA Grapalat" w:hAnsi="GHEA Grapalat"/>
                <w:sz w:val="20"/>
                <w:lang w:val="pt-BR"/>
              </w:rPr>
            </w:pPr>
          </w:p>
          <w:p w14:paraId="6D8F36DA" w14:textId="77777777" w:rsidR="00307313" w:rsidRPr="00EB6D1D" w:rsidRDefault="00307313" w:rsidP="00307313">
            <w:pPr>
              <w:jc w:val="center"/>
              <w:rPr>
                <w:rFonts w:ascii="GHEA Grapalat" w:hAnsi="GHEA Grapalat"/>
                <w:sz w:val="20"/>
                <w:lang w:val="pt-BR"/>
              </w:rPr>
            </w:pPr>
          </w:p>
          <w:p w14:paraId="16ADF1D7" w14:textId="2A384368" w:rsidR="00307313" w:rsidRPr="00EB6D1D" w:rsidRDefault="00307313" w:rsidP="00307313">
            <w:pPr>
              <w:jc w:val="center"/>
              <w:rPr>
                <w:rFonts w:ascii="GHEA Grapalat" w:hAnsi="GHEA Grapalat"/>
                <w:sz w:val="20"/>
                <w:lang w:val="pt-BR"/>
              </w:rPr>
            </w:pPr>
            <w:r w:rsidRPr="00EB6D1D">
              <w:rPr>
                <w:rFonts w:ascii="GHEA Grapalat" w:hAnsi="GHEA Grapalat"/>
                <w:sz w:val="20"/>
                <w:lang w:val="pt-BR"/>
              </w:rPr>
              <w:t>... %</w:t>
            </w:r>
          </w:p>
        </w:tc>
        <w:tc>
          <w:tcPr>
            <w:tcW w:w="649" w:type="dxa"/>
          </w:tcPr>
          <w:p w14:paraId="4B7EAA26" w14:textId="77777777" w:rsidR="00307313" w:rsidRPr="00EB6D1D" w:rsidRDefault="00307313" w:rsidP="00307313">
            <w:pPr>
              <w:jc w:val="center"/>
              <w:rPr>
                <w:rFonts w:ascii="GHEA Grapalat" w:hAnsi="GHEA Grapalat"/>
                <w:sz w:val="20"/>
                <w:lang w:val="pt-BR"/>
              </w:rPr>
            </w:pPr>
          </w:p>
          <w:p w14:paraId="55524494" w14:textId="77777777" w:rsidR="00307313" w:rsidRPr="00EB6D1D" w:rsidRDefault="00307313" w:rsidP="00307313">
            <w:pPr>
              <w:jc w:val="center"/>
              <w:rPr>
                <w:rFonts w:ascii="GHEA Grapalat" w:hAnsi="GHEA Grapalat"/>
                <w:sz w:val="20"/>
                <w:lang w:val="pt-BR"/>
              </w:rPr>
            </w:pPr>
          </w:p>
          <w:p w14:paraId="2A237476" w14:textId="501DB443" w:rsidR="00307313" w:rsidRPr="00EB6D1D" w:rsidRDefault="00307313" w:rsidP="00307313">
            <w:pPr>
              <w:jc w:val="center"/>
              <w:rPr>
                <w:rFonts w:ascii="GHEA Grapalat" w:hAnsi="GHEA Grapalat"/>
                <w:sz w:val="20"/>
                <w:lang w:val="pt-BR"/>
              </w:rPr>
            </w:pPr>
            <w:r w:rsidRPr="00EB6D1D">
              <w:rPr>
                <w:rFonts w:ascii="GHEA Grapalat" w:hAnsi="GHEA Grapalat"/>
                <w:sz w:val="20"/>
                <w:lang w:val="pt-BR"/>
              </w:rPr>
              <w:t>... %</w:t>
            </w:r>
          </w:p>
        </w:tc>
        <w:tc>
          <w:tcPr>
            <w:tcW w:w="649" w:type="dxa"/>
          </w:tcPr>
          <w:p w14:paraId="1E9947A8" w14:textId="77777777" w:rsidR="00307313" w:rsidRPr="00EB6D1D" w:rsidRDefault="00307313" w:rsidP="00307313">
            <w:pPr>
              <w:jc w:val="center"/>
              <w:rPr>
                <w:rFonts w:ascii="GHEA Grapalat" w:hAnsi="GHEA Grapalat"/>
                <w:sz w:val="20"/>
                <w:lang w:val="pt-BR"/>
              </w:rPr>
            </w:pPr>
          </w:p>
          <w:p w14:paraId="795EBF49" w14:textId="77777777" w:rsidR="00307313" w:rsidRPr="00EB6D1D" w:rsidRDefault="00307313" w:rsidP="00307313">
            <w:pPr>
              <w:jc w:val="center"/>
              <w:rPr>
                <w:rFonts w:ascii="GHEA Grapalat" w:hAnsi="GHEA Grapalat"/>
                <w:sz w:val="20"/>
                <w:lang w:val="pt-BR"/>
              </w:rPr>
            </w:pPr>
          </w:p>
          <w:p w14:paraId="2D37A4EA" w14:textId="42DD49C2" w:rsidR="00307313" w:rsidRPr="00EB6D1D" w:rsidRDefault="00307313" w:rsidP="00307313">
            <w:pPr>
              <w:jc w:val="center"/>
              <w:rPr>
                <w:rFonts w:ascii="GHEA Grapalat" w:hAnsi="GHEA Grapalat"/>
                <w:sz w:val="20"/>
                <w:lang w:val="pt-BR"/>
              </w:rPr>
            </w:pPr>
            <w:r w:rsidRPr="00EB6D1D">
              <w:rPr>
                <w:rFonts w:ascii="GHEA Grapalat" w:hAnsi="GHEA Grapalat"/>
                <w:sz w:val="20"/>
                <w:lang w:val="pt-BR"/>
              </w:rPr>
              <w:t>... %</w:t>
            </w:r>
          </w:p>
        </w:tc>
        <w:tc>
          <w:tcPr>
            <w:tcW w:w="649" w:type="dxa"/>
          </w:tcPr>
          <w:p w14:paraId="3E63633B" w14:textId="77777777" w:rsidR="00307313" w:rsidRPr="00EB6D1D" w:rsidRDefault="00307313" w:rsidP="00307313">
            <w:pPr>
              <w:jc w:val="center"/>
              <w:rPr>
                <w:rFonts w:ascii="GHEA Grapalat" w:hAnsi="GHEA Grapalat"/>
                <w:sz w:val="20"/>
                <w:lang w:val="pt-BR"/>
              </w:rPr>
            </w:pPr>
          </w:p>
          <w:p w14:paraId="05E29A6A" w14:textId="77777777" w:rsidR="00307313" w:rsidRPr="00EB6D1D" w:rsidRDefault="00307313" w:rsidP="00307313">
            <w:pPr>
              <w:jc w:val="center"/>
              <w:rPr>
                <w:rFonts w:ascii="GHEA Grapalat" w:hAnsi="GHEA Grapalat"/>
                <w:sz w:val="20"/>
                <w:lang w:val="pt-BR"/>
              </w:rPr>
            </w:pPr>
          </w:p>
          <w:p w14:paraId="4ABE7AE0" w14:textId="614A8F06" w:rsidR="00307313" w:rsidRPr="00EB6D1D" w:rsidRDefault="00307313" w:rsidP="00307313">
            <w:pPr>
              <w:jc w:val="center"/>
              <w:rPr>
                <w:rFonts w:ascii="GHEA Grapalat" w:hAnsi="GHEA Grapalat"/>
                <w:sz w:val="20"/>
                <w:lang w:val="pt-BR"/>
              </w:rPr>
            </w:pPr>
            <w:r w:rsidRPr="00EB6D1D">
              <w:rPr>
                <w:rFonts w:ascii="GHEA Grapalat" w:hAnsi="GHEA Grapalat"/>
                <w:sz w:val="20"/>
                <w:lang w:val="pt-BR"/>
              </w:rPr>
              <w:t>... %</w:t>
            </w:r>
          </w:p>
        </w:tc>
        <w:tc>
          <w:tcPr>
            <w:tcW w:w="650" w:type="dxa"/>
          </w:tcPr>
          <w:p w14:paraId="045DD411" w14:textId="77777777" w:rsidR="00307313" w:rsidRPr="00EB6D1D" w:rsidRDefault="00307313" w:rsidP="00307313">
            <w:pPr>
              <w:jc w:val="center"/>
              <w:rPr>
                <w:rFonts w:ascii="GHEA Grapalat" w:hAnsi="GHEA Grapalat"/>
                <w:sz w:val="20"/>
                <w:lang w:val="pt-BR"/>
              </w:rPr>
            </w:pPr>
          </w:p>
          <w:p w14:paraId="1E9D3F75" w14:textId="77777777" w:rsidR="00307313" w:rsidRPr="00EB6D1D" w:rsidRDefault="00307313" w:rsidP="00307313">
            <w:pPr>
              <w:jc w:val="center"/>
              <w:rPr>
                <w:rFonts w:ascii="GHEA Grapalat" w:hAnsi="GHEA Grapalat"/>
                <w:sz w:val="20"/>
                <w:lang w:val="pt-BR"/>
              </w:rPr>
            </w:pPr>
          </w:p>
          <w:p w14:paraId="087CC35D" w14:textId="11983696" w:rsidR="00307313" w:rsidRPr="00EB6D1D" w:rsidRDefault="00307313" w:rsidP="00307313">
            <w:pPr>
              <w:jc w:val="center"/>
              <w:rPr>
                <w:rFonts w:ascii="GHEA Grapalat" w:hAnsi="GHEA Grapalat"/>
                <w:sz w:val="20"/>
                <w:lang w:val="pt-BR"/>
              </w:rPr>
            </w:pPr>
            <w:r w:rsidRPr="00EB6D1D">
              <w:rPr>
                <w:rFonts w:ascii="GHEA Grapalat" w:hAnsi="GHEA Grapalat"/>
                <w:sz w:val="20"/>
                <w:lang w:val="pt-BR"/>
              </w:rPr>
              <w:t>... %</w:t>
            </w:r>
          </w:p>
        </w:tc>
      </w:tr>
      <w:tr w:rsidR="00307313" w14:paraId="01523FB0" w14:textId="241D38B6" w:rsidTr="00307313">
        <w:trPr>
          <w:cantSplit/>
          <w:trHeight w:val="1020"/>
        </w:trPr>
        <w:tc>
          <w:tcPr>
            <w:tcW w:w="1350" w:type="dxa"/>
            <w:vAlign w:val="center"/>
          </w:tcPr>
          <w:p w14:paraId="1114F6BE" w14:textId="4B620181" w:rsidR="00307313" w:rsidRDefault="00307313" w:rsidP="00957DB5">
            <w:pPr>
              <w:jc w:val="center"/>
              <w:rPr>
                <w:rFonts w:ascii="GHEA Grapalat" w:hAnsi="GHEA Grapalat" w:cs="Sylfaen"/>
                <w:sz w:val="18"/>
                <w:lang w:val="hy-AM"/>
              </w:rPr>
            </w:pPr>
            <w:r>
              <w:rPr>
                <w:rFonts w:ascii="GHEA Grapalat" w:hAnsi="GHEA Grapalat" w:cs="Sylfaen"/>
                <w:sz w:val="18"/>
                <w:lang w:val="hy-AM"/>
              </w:rPr>
              <w:t>5</w:t>
            </w:r>
          </w:p>
        </w:tc>
        <w:tc>
          <w:tcPr>
            <w:tcW w:w="1890" w:type="dxa"/>
            <w:vAlign w:val="center"/>
          </w:tcPr>
          <w:p w14:paraId="6C4A8A92" w14:textId="5CD1CEA1" w:rsidR="00307313" w:rsidRPr="0089078F" w:rsidRDefault="00307313" w:rsidP="00957DB5">
            <w:pPr>
              <w:tabs>
                <w:tab w:val="left" w:pos="6615"/>
              </w:tabs>
              <w:rPr>
                <w:rFonts w:ascii="GHEA Grapalat" w:hAnsi="GHEA Grapalat"/>
                <w:sz w:val="20"/>
                <w:szCs w:val="20"/>
                <w:lang w:val="hy-AM"/>
              </w:rPr>
            </w:pPr>
            <w:r w:rsidRPr="0089078F">
              <w:rPr>
                <w:rFonts w:ascii="GHEA Grapalat" w:hAnsi="GHEA Grapalat"/>
                <w:sz w:val="20"/>
                <w:szCs w:val="20"/>
              </w:rPr>
              <w:t>37431290/506</w:t>
            </w:r>
          </w:p>
        </w:tc>
        <w:tc>
          <w:tcPr>
            <w:tcW w:w="3711" w:type="dxa"/>
            <w:tcBorders>
              <w:top w:val="single" w:sz="4" w:space="0" w:color="auto"/>
              <w:bottom w:val="single" w:sz="4" w:space="0" w:color="auto"/>
            </w:tcBorders>
            <w:vAlign w:val="center"/>
          </w:tcPr>
          <w:p w14:paraId="02B3020C" w14:textId="31BF0330" w:rsidR="00307313" w:rsidRPr="0089078F" w:rsidRDefault="00307313" w:rsidP="00957DB5">
            <w:pPr>
              <w:jc w:val="center"/>
              <w:rPr>
                <w:rFonts w:ascii="GHEA Grapalat" w:hAnsi="GHEA Grapalat"/>
                <w:sz w:val="20"/>
                <w:szCs w:val="20"/>
                <w:lang w:val="hy-AM"/>
              </w:rPr>
            </w:pPr>
            <w:proofErr w:type="spellStart"/>
            <w:r w:rsidRPr="0089078F">
              <w:rPr>
                <w:rFonts w:ascii="GHEA Grapalat" w:hAnsi="GHEA Grapalat"/>
                <w:bCs/>
                <w:iCs/>
                <w:sz w:val="20"/>
                <w:szCs w:val="20"/>
              </w:rPr>
              <w:t>Մարզասարք</w:t>
            </w:r>
            <w:proofErr w:type="spellEnd"/>
            <w:r w:rsidRPr="0089078F">
              <w:rPr>
                <w:rFonts w:ascii="GHEA Grapalat" w:hAnsi="GHEA Grapalat"/>
                <w:bCs/>
                <w:iCs/>
                <w:sz w:val="20"/>
                <w:szCs w:val="20"/>
              </w:rPr>
              <w:t xml:space="preserve"> </w:t>
            </w:r>
            <w:proofErr w:type="spellStart"/>
            <w:r>
              <w:rPr>
                <w:rFonts w:ascii="GHEA Grapalat" w:hAnsi="GHEA Grapalat"/>
                <w:bCs/>
                <w:iCs/>
                <w:sz w:val="20"/>
                <w:szCs w:val="20"/>
              </w:rPr>
              <w:t>կ</w:t>
            </w:r>
            <w:r w:rsidRPr="0089078F">
              <w:rPr>
                <w:rFonts w:ascii="GHEA Grapalat" w:hAnsi="GHEA Grapalat"/>
                <w:bCs/>
                <w:iCs/>
                <w:sz w:val="20"/>
                <w:szCs w:val="20"/>
              </w:rPr>
              <w:t>րկնակի</w:t>
            </w:r>
            <w:proofErr w:type="spellEnd"/>
            <w:r w:rsidRPr="0089078F">
              <w:rPr>
                <w:rFonts w:ascii="GHEA Grapalat" w:hAnsi="GHEA Grapalat"/>
                <w:bCs/>
                <w:iCs/>
                <w:sz w:val="20"/>
                <w:szCs w:val="20"/>
              </w:rPr>
              <w:t xml:space="preserve"> </w:t>
            </w:r>
            <w:proofErr w:type="spellStart"/>
            <w:r w:rsidRPr="0089078F">
              <w:rPr>
                <w:rFonts w:ascii="GHEA Grapalat" w:hAnsi="GHEA Grapalat"/>
                <w:bCs/>
                <w:iCs/>
                <w:sz w:val="20"/>
                <w:szCs w:val="20"/>
              </w:rPr>
              <w:t>դահուկներ</w:t>
            </w:r>
            <w:proofErr w:type="spellEnd"/>
            <w:r w:rsidRPr="0089078F">
              <w:rPr>
                <w:rFonts w:ascii="GHEA Grapalat" w:hAnsi="GHEA Grapalat"/>
                <w:sz w:val="20"/>
                <w:szCs w:val="20"/>
                <w:lang w:val="hy-AM"/>
              </w:rPr>
              <w:t xml:space="preserve"> </w:t>
            </w:r>
          </w:p>
        </w:tc>
        <w:tc>
          <w:tcPr>
            <w:tcW w:w="649" w:type="dxa"/>
          </w:tcPr>
          <w:p w14:paraId="1E698EF2" w14:textId="77777777" w:rsidR="00307313" w:rsidRPr="00EB6D1D" w:rsidRDefault="00307313" w:rsidP="00307313">
            <w:pPr>
              <w:jc w:val="center"/>
              <w:rPr>
                <w:rFonts w:ascii="GHEA Grapalat" w:hAnsi="GHEA Grapalat"/>
                <w:sz w:val="20"/>
                <w:lang w:val="pt-BR"/>
              </w:rPr>
            </w:pPr>
          </w:p>
          <w:p w14:paraId="529D94E2" w14:textId="77777777" w:rsidR="00307313" w:rsidRPr="00EB6D1D" w:rsidRDefault="00307313" w:rsidP="00307313">
            <w:pPr>
              <w:jc w:val="center"/>
              <w:rPr>
                <w:rFonts w:ascii="GHEA Grapalat" w:hAnsi="GHEA Grapalat"/>
                <w:sz w:val="20"/>
                <w:lang w:val="pt-BR"/>
              </w:rPr>
            </w:pPr>
          </w:p>
          <w:p w14:paraId="28623557" w14:textId="02657A12" w:rsidR="00307313" w:rsidRPr="00EB6D1D" w:rsidRDefault="00307313" w:rsidP="00307313">
            <w:pPr>
              <w:jc w:val="center"/>
              <w:rPr>
                <w:rFonts w:ascii="GHEA Grapalat" w:hAnsi="GHEA Grapalat"/>
                <w:sz w:val="20"/>
                <w:lang w:val="pt-BR"/>
              </w:rPr>
            </w:pPr>
            <w:r w:rsidRPr="00EB6D1D">
              <w:rPr>
                <w:rFonts w:ascii="GHEA Grapalat" w:hAnsi="GHEA Grapalat"/>
                <w:sz w:val="20"/>
                <w:lang w:val="pt-BR"/>
              </w:rPr>
              <w:t>... %</w:t>
            </w:r>
          </w:p>
        </w:tc>
        <w:tc>
          <w:tcPr>
            <w:tcW w:w="649" w:type="dxa"/>
          </w:tcPr>
          <w:p w14:paraId="0A08C176" w14:textId="77777777" w:rsidR="00307313" w:rsidRPr="00EB6D1D" w:rsidRDefault="00307313" w:rsidP="00307313">
            <w:pPr>
              <w:jc w:val="center"/>
              <w:rPr>
                <w:rFonts w:ascii="GHEA Grapalat" w:hAnsi="GHEA Grapalat"/>
                <w:sz w:val="20"/>
                <w:lang w:val="pt-BR"/>
              </w:rPr>
            </w:pPr>
          </w:p>
          <w:p w14:paraId="0CF272D6" w14:textId="77777777" w:rsidR="00307313" w:rsidRPr="00EB6D1D" w:rsidRDefault="00307313" w:rsidP="00307313">
            <w:pPr>
              <w:jc w:val="center"/>
              <w:rPr>
                <w:rFonts w:ascii="GHEA Grapalat" w:hAnsi="GHEA Grapalat"/>
                <w:sz w:val="20"/>
                <w:lang w:val="pt-BR"/>
              </w:rPr>
            </w:pPr>
          </w:p>
          <w:p w14:paraId="5AA5202D" w14:textId="4C2C313B" w:rsidR="00307313" w:rsidRPr="00EB6D1D" w:rsidRDefault="00307313" w:rsidP="00307313">
            <w:pPr>
              <w:jc w:val="center"/>
              <w:rPr>
                <w:rFonts w:ascii="GHEA Grapalat" w:hAnsi="GHEA Grapalat"/>
                <w:sz w:val="20"/>
                <w:lang w:val="pt-BR"/>
              </w:rPr>
            </w:pPr>
            <w:r w:rsidRPr="00EB6D1D">
              <w:rPr>
                <w:rFonts w:ascii="GHEA Grapalat" w:hAnsi="GHEA Grapalat"/>
                <w:sz w:val="20"/>
                <w:lang w:val="pt-BR"/>
              </w:rPr>
              <w:t>... %</w:t>
            </w:r>
          </w:p>
        </w:tc>
        <w:tc>
          <w:tcPr>
            <w:tcW w:w="649" w:type="dxa"/>
          </w:tcPr>
          <w:p w14:paraId="5669898A" w14:textId="77777777" w:rsidR="00307313" w:rsidRPr="00EB6D1D" w:rsidRDefault="00307313" w:rsidP="00307313">
            <w:pPr>
              <w:jc w:val="center"/>
              <w:rPr>
                <w:rFonts w:ascii="GHEA Grapalat" w:hAnsi="GHEA Grapalat"/>
                <w:sz w:val="20"/>
                <w:lang w:val="pt-BR"/>
              </w:rPr>
            </w:pPr>
          </w:p>
          <w:p w14:paraId="29CE55AA" w14:textId="77777777" w:rsidR="00307313" w:rsidRPr="00EB6D1D" w:rsidRDefault="00307313" w:rsidP="00307313">
            <w:pPr>
              <w:jc w:val="center"/>
              <w:rPr>
                <w:rFonts w:ascii="GHEA Grapalat" w:hAnsi="GHEA Grapalat"/>
                <w:sz w:val="20"/>
                <w:lang w:val="pt-BR"/>
              </w:rPr>
            </w:pPr>
          </w:p>
          <w:p w14:paraId="0BD03977" w14:textId="6BB92F20" w:rsidR="00307313" w:rsidRPr="00EB6D1D" w:rsidRDefault="00307313" w:rsidP="00307313">
            <w:pPr>
              <w:jc w:val="center"/>
              <w:rPr>
                <w:rFonts w:ascii="GHEA Grapalat" w:hAnsi="GHEA Grapalat"/>
                <w:sz w:val="20"/>
                <w:lang w:val="pt-BR"/>
              </w:rPr>
            </w:pPr>
            <w:r w:rsidRPr="00EB6D1D">
              <w:rPr>
                <w:rFonts w:ascii="GHEA Grapalat" w:hAnsi="GHEA Grapalat"/>
                <w:sz w:val="20"/>
                <w:lang w:val="pt-BR"/>
              </w:rPr>
              <w:t>... %</w:t>
            </w:r>
          </w:p>
        </w:tc>
        <w:tc>
          <w:tcPr>
            <w:tcW w:w="649" w:type="dxa"/>
          </w:tcPr>
          <w:p w14:paraId="3A51CCB2" w14:textId="77777777" w:rsidR="00307313" w:rsidRPr="00EB6D1D" w:rsidRDefault="00307313" w:rsidP="00307313">
            <w:pPr>
              <w:jc w:val="center"/>
              <w:rPr>
                <w:rFonts w:ascii="GHEA Grapalat" w:hAnsi="GHEA Grapalat"/>
                <w:sz w:val="20"/>
                <w:lang w:val="pt-BR"/>
              </w:rPr>
            </w:pPr>
          </w:p>
          <w:p w14:paraId="6F269C0F" w14:textId="77777777" w:rsidR="00307313" w:rsidRPr="00EB6D1D" w:rsidRDefault="00307313" w:rsidP="00307313">
            <w:pPr>
              <w:jc w:val="center"/>
              <w:rPr>
                <w:rFonts w:ascii="GHEA Grapalat" w:hAnsi="GHEA Grapalat"/>
                <w:sz w:val="20"/>
                <w:lang w:val="pt-BR"/>
              </w:rPr>
            </w:pPr>
          </w:p>
          <w:p w14:paraId="4E3938E9" w14:textId="373DCBA8" w:rsidR="00307313" w:rsidRPr="00EB6D1D" w:rsidRDefault="00307313" w:rsidP="00307313">
            <w:pPr>
              <w:jc w:val="center"/>
              <w:rPr>
                <w:rFonts w:ascii="GHEA Grapalat" w:hAnsi="GHEA Grapalat"/>
                <w:sz w:val="20"/>
                <w:lang w:val="pt-BR"/>
              </w:rPr>
            </w:pPr>
            <w:r w:rsidRPr="00EB6D1D">
              <w:rPr>
                <w:rFonts w:ascii="GHEA Grapalat" w:hAnsi="GHEA Grapalat"/>
                <w:sz w:val="20"/>
                <w:lang w:val="pt-BR"/>
              </w:rPr>
              <w:t>... %</w:t>
            </w:r>
          </w:p>
        </w:tc>
        <w:tc>
          <w:tcPr>
            <w:tcW w:w="649" w:type="dxa"/>
          </w:tcPr>
          <w:p w14:paraId="58BACE90" w14:textId="77777777" w:rsidR="00307313" w:rsidRPr="00EB6D1D" w:rsidRDefault="00307313" w:rsidP="00307313">
            <w:pPr>
              <w:jc w:val="center"/>
              <w:rPr>
                <w:rFonts w:ascii="GHEA Grapalat" w:hAnsi="GHEA Grapalat"/>
                <w:sz w:val="20"/>
                <w:lang w:val="pt-BR"/>
              </w:rPr>
            </w:pPr>
          </w:p>
          <w:p w14:paraId="11933EAF" w14:textId="77777777" w:rsidR="00307313" w:rsidRPr="00EB6D1D" w:rsidRDefault="00307313" w:rsidP="00307313">
            <w:pPr>
              <w:jc w:val="center"/>
              <w:rPr>
                <w:rFonts w:ascii="GHEA Grapalat" w:hAnsi="GHEA Grapalat"/>
                <w:sz w:val="20"/>
                <w:lang w:val="pt-BR"/>
              </w:rPr>
            </w:pPr>
          </w:p>
          <w:p w14:paraId="044922B5" w14:textId="58D88748" w:rsidR="00307313" w:rsidRPr="00EB6D1D" w:rsidRDefault="00307313" w:rsidP="00307313">
            <w:pPr>
              <w:jc w:val="center"/>
              <w:rPr>
                <w:rFonts w:ascii="GHEA Grapalat" w:hAnsi="GHEA Grapalat"/>
                <w:sz w:val="20"/>
                <w:lang w:val="pt-BR"/>
              </w:rPr>
            </w:pPr>
            <w:r w:rsidRPr="00EB6D1D">
              <w:rPr>
                <w:rFonts w:ascii="GHEA Grapalat" w:hAnsi="GHEA Grapalat"/>
                <w:sz w:val="20"/>
                <w:lang w:val="pt-BR"/>
              </w:rPr>
              <w:t>... %</w:t>
            </w:r>
          </w:p>
        </w:tc>
        <w:tc>
          <w:tcPr>
            <w:tcW w:w="649" w:type="dxa"/>
          </w:tcPr>
          <w:p w14:paraId="05CAA87B" w14:textId="77777777" w:rsidR="00307313" w:rsidRPr="00EB6D1D" w:rsidRDefault="00307313" w:rsidP="00307313">
            <w:pPr>
              <w:jc w:val="center"/>
              <w:rPr>
                <w:rFonts w:ascii="GHEA Grapalat" w:hAnsi="GHEA Grapalat"/>
                <w:sz w:val="20"/>
                <w:lang w:val="pt-BR"/>
              </w:rPr>
            </w:pPr>
          </w:p>
          <w:p w14:paraId="4AAE298F" w14:textId="77777777" w:rsidR="00307313" w:rsidRPr="00EB6D1D" w:rsidRDefault="00307313" w:rsidP="00307313">
            <w:pPr>
              <w:jc w:val="center"/>
              <w:rPr>
                <w:rFonts w:ascii="GHEA Grapalat" w:hAnsi="GHEA Grapalat"/>
                <w:sz w:val="20"/>
                <w:lang w:val="pt-BR"/>
              </w:rPr>
            </w:pPr>
          </w:p>
          <w:p w14:paraId="04C527FD" w14:textId="167D399B" w:rsidR="00307313" w:rsidRPr="00EB6D1D" w:rsidRDefault="00307313" w:rsidP="00307313">
            <w:pPr>
              <w:jc w:val="center"/>
              <w:rPr>
                <w:rFonts w:ascii="GHEA Grapalat" w:hAnsi="GHEA Grapalat"/>
                <w:sz w:val="20"/>
                <w:lang w:val="pt-BR"/>
              </w:rPr>
            </w:pPr>
            <w:r w:rsidRPr="00EB6D1D">
              <w:rPr>
                <w:rFonts w:ascii="GHEA Grapalat" w:hAnsi="GHEA Grapalat"/>
                <w:sz w:val="20"/>
                <w:lang w:val="pt-BR"/>
              </w:rPr>
              <w:t>... %</w:t>
            </w:r>
          </w:p>
        </w:tc>
        <w:tc>
          <w:tcPr>
            <w:tcW w:w="650" w:type="dxa"/>
          </w:tcPr>
          <w:p w14:paraId="5D179CF0" w14:textId="77777777" w:rsidR="00307313" w:rsidRPr="00EB6D1D" w:rsidRDefault="00307313" w:rsidP="00307313">
            <w:pPr>
              <w:jc w:val="center"/>
              <w:rPr>
                <w:rFonts w:ascii="GHEA Grapalat" w:hAnsi="GHEA Grapalat"/>
                <w:sz w:val="20"/>
                <w:lang w:val="pt-BR"/>
              </w:rPr>
            </w:pPr>
          </w:p>
          <w:p w14:paraId="6DEC94C7" w14:textId="77777777" w:rsidR="00307313" w:rsidRPr="00EB6D1D" w:rsidRDefault="00307313" w:rsidP="00307313">
            <w:pPr>
              <w:jc w:val="center"/>
              <w:rPr>
                <w:rFonts w:ascii="GHEA Grapalat" w:hAnsi="GHEA Grapalat"/>
                <w:sz w:val="20"/>
                <w:lang w:val="pt-BR"/>
              </w:rPr>
            </w:pPr>
          </w:p>
          <w:p w14:paraId="1A9BCB29" w14:textId="28147E38" w:rsidR="00307313" w:rsidRPr="00EB6D1D" w:rsidRDefault="00307313" w:rsidP="00307313">
            <w:pPr>
              <w:jc w:val="center"/>
              <w:rPr>
                <w:rFonts w:ascii="GHEA Grapalat" w:hAnsi="GHEA Grapalat"/>
                <w:sz w:val="20"/>
                <w:lang w:val="pt-BR"/>
              </w:rPr>
            </w:pPr>
            <w:r w:rsidRPr="00EB6D1D">
              <w:rPr>
                <w:rFonts w:ascii="GHEA Grapalat" w:hAnsi="GHEA Grapalat"/>
                <w:sz w:val="20"/>
                <w:lang w:val="pt-BR"/>
              </w:rPr>
              <w:t>... %</w:t>
            </w:r>
          </w:p>
        </w:tc>
        <w:tc>
          <w:tcPr>
            <w:tcW w:w="649" w:type="dxa"/>
          </w:tcPr>
          <w:p w14:paraId="353B01C9" w14:textId="77777777" w:rsidR="00307313" w:rsidRPr="00EB6D1D" w:rsidRDefault="00307313" w:rsidP="00307313">
            <w:pPr>
              <w:jc w:val="center"/>
              <w:rPr>
                <w:rFonts w:ascii="GHEA Grapalat" w:hAnsi="GHEA Grapalat"/>
                <w:sz w:val="20"/>
                <w:lang w:val="pt-BR"/>
              </w:rPr>
            </w:pPr>
          </w:p>
          <w:p w14:paraId="33C054E3" w14:textId="77777777" w:rsidR="00307313" w:rsidRPr="00EB6D1D" w:rsidRDefault="00307313" w:rsidP="00307313">
            <w:pPr>
              <w:jc w:val="center"/>
              <w:rPr>
                <w:rFonts w:ascii="GHEA Grapalat" w:hAnsi="GHEA Grapalat"/>
                <w:sz w:val="20"/>
                <w:lang w:val="pt-BR"/>
              </w:rPr>
            </w:pPr>
          </w:p>
          <w:p w14:paraId="65CDAADA" w14:textId="74854C46" w:rsidR="00307313" w:rsidRPr="00EB6D1D" w:rsidRDefault="00307313" w:rsidP="00307313">
            <w:pPr>
              <w:jc w:val="center"/>
              <w:rPr>
                <w:rFonts w:ascii="GHEA Grapalat" w:hAnsi="GHEA Grapalat"/>
                <w:sz w:val="20"/>
                <w:lang w:val="pt-BR"/>
              </w:rPr>
            </w:pPr>
            <w:r w:rsidRPr="00EB6D1D">
              <w:rPr>
                <w:rFonts w:ascii="GHEA Grapalat" w:hAnsi="GHEA Grapalat"/>
                <w:sz w:val="20"/>
                <w:lang w:val="pt-BR"/>
              </w:rPr>
              <w:t>... %</w:t>
            </w:r>
          </w:p>
        </w:tc>
        <w:tc>
          <w:tcPr>
            <w:tcW w:w="649" w:type="dxa"/>
          </w:tcPr>
          <w:p w14:paraId="38CC0208" w14:textId="77777777" w:rsidR="00307313" w:rsidRPr="00EB6D1D" w:rsidRDefault="00307313" w:rsidP="00307313">
            <w:pPr>
              <w:jc w:val="center"/>
              <w:rPr>
                <w:rFonts w:ascii="GHEA Grapalat" w:hAnsi="GHEA Grapalat"/>
                <w:sz w:val="20"/>
                <w:lang w:val="pt-BR"/>
              </w:rPr>
            </w:pPr>
          </w:p>
          <w:p w14:paraId="0576B644" w14:textId="77777777" w:rsidR="00307313" w:rsidRPr="00EB6D1D" w:rsidRDefault="00307313" w:rsidP="00307313">
            <w:pPr>
              <w:jc w:val="center"/>
              <w:rPr>
                <w:rFonts w:ascii="GHEA Grapalat" w:hAnsi="GHEA Grapalat"/>
                <w:sz w:val="20"/>
                <w:lang w:val="pt-BR"/>
              </w:rPr>
            </w:pPr>
          </w:p>
          <w:p w14:paraId="1E204790" w14:textId="363AFB83" w:rsidR="00307313" w:rsidRPr="00EB6D1D" w:rsidRDefault="00307313" w:rsidP="00307313">
            <w:pPr>
              <w:jc w:val="center"/>
              <w:rPr>
                <w:rFonts w:ascii="GHEA Grapalat" w:hAnsi="GHEA Grapalat"/>
                <w:sz w:val="20"/>
                <w:lang w:val="pt-BR"/>
              </w:rPr>
            </w:pPr>
            <w:r w:rsidRPr="00EB6D1D">
              <w:rPr>
                <w:rFonts w:ascii="GHEA Grapalat" w:hAnsi="GHEA Grapalat"/>
                <w:sz w:val="20"/>
                <w:lang w:val="pt-BR"/>
              </w:rPr>
              <w:t>... %</w:t>
            </w:r>
          </w:p>
        </w:tc>
        <w:tc>
          <w:tcPr>
            <w:tcW w:w="649" w:type="dxa"/>
          </w:tcPr>
          <w:p w14:paraId="0FCF9BE5" w14:textId="77777777" w:rsidR="00307313" w:rsidRPr="00EB6D1D" w:rsidRDefault="00307313" w:rsidP="00307313">
            <w:pPr>
              <w:jc w:val="center"/>
              <w:rPr>
                <w:rFonts w:ascii="GHEA Grapalat" w:hAnsi="GHEA Grapalat"/>
                <w:sz w:val="20"/>
                <w:lang w:val="pt-BR"/>
              </w:rPr>
            </w:pPr>
          </w:p>
          <w:p w14:paraId="2A9C68B9" w14:textId="77777777" w:rsidR="00307313" w:rsidRPr="00EB6D1D" w:rsidRDefault="00307313" w:rsidP="00307313">
            <w:pPr>
              <w:jc w:val="center"/>
              <w:rPr>
                <w:rFonts w:ascii="GHEA Grapalat" w:hAnsi="GHEA Grapalat"/>
                <w:sz w:val="20"/>
                <w:lang w:val="pt-BR"/>
              </w:rPr>
            </w:pPr>
          </w:p>
          <w:p w14:paraId="57661509" w14:textId="4D6A5474" w:rsidR="00307313" w:rsidRPr="00EB6D1D" w:rsidRDefault="00307313" w:rsidP="00307313">
            <w:pPr>
              <w:jc w:val="center"/>
              <w:rPr>
                <w:rFonts w:ascii="GHEA Grapalat" w:hAnsi="GHEA Grapalat"/>
                <w:sz w:val="20"/>
                <w:lang w:val="pt-BR"/>
              </w:rPr>
            </w:pPr>
            <w:r w:rsidRPr="00EB6D1D">
              <w:rPr>
                <w:rFonts w:ascii="GHEA Grapalat" w:hAnsi="GHEA Grapalat"/>
                <w:sz w:val="20"/>
                <w:lang w:val="pt-BR"/>
              </w:rPr>
              <w:t>... %</w:t>
            </w:r>
          </w:p>
        </w:tc>
        <w:tc>
          <w:tcPr>
            <w:tcW w:w="649" w:type="dxa"/>
          </w:tcPr>
          <w:p w14:paraId="0336B86A" w14:textId="77777777" w:rsidR="00307313" w:rsidRPr="00EB6D1D" w:rsidRDefault="00307313" w:rsidP="00307313">
            <w:pPr>
              <w:jc w:val="center"/>
              <w:rPr>
                <w:rFonts w:ascii="GHEA Grapalat" w:hAnsi="GHEA Grapalat"/>
                <w:sz w:val="20"/>
                <w:lang w:val="pt-BR"/>
              </w:rPr>
            </w:pPr>
          </w:p>
          <w:p w14:paraId="654D7EEA" w14:textId="77777777" w:rsidR="00307313" w:rsidRPr="00EB6D1D" w:rsidRDefault="00307313" w:rsidP="00307313">
            <w:pPr>
              <w:jc w:val="center"/>
              <w:rPr>
                <w:rFonts w:ascii="GHEA Grapalat" w:hAnsi="GHEA Grapalat"/>
                <w:sz w:val="20"/>
                <w:lang w:val="pt-BR"/>
              </w:rPr>
            </w:pPr>
          </w:p>
          <w:p w14:paraId="0241DD2E" w14:textId="690AD0FE" w:rsidR="00307313" w:rsidRPr="00EB6D1D" w:rsidRDefault="00307313" w:rsidP="00307313">
            <w:pPr>
              <w:jc w:val="center"/>
              <w:rPr>
                <w:rFonts w:ascii="GHEA Grapalat" w:hAnsi="GHEA Grapalat"/>
                <w:sz w:val="20"/>
                <w:lang w:val="pt-BR"/>
              </w:rPr>
            </w:pPr>
            <w:r w:rsidRPr="00EB6D1D">
              <w:rPr>
                <w:rFonts w:ascii="GHEA Grapalat" w:hAnsi="GHEA Grapalat"/>
                <w:sz w:val="20"/>
                <w:lang w:val="pt-BR"/>
              </w:rPr>
              <w:t>... %</w:t>
            </w:r>
          </w:p>
        </w:tc>
        <w:tc>
          <w:tcPr>
            <w:tcW w:w="649" w:type="dxa"/>
          </w:tcPr>
          <w:p w14:paraId="5F008606" w14:textId="77777777" w:rsidR="00307313" w:rsidRPr="00EB6D1D" w:rsidRDefault="00307313" w:rsidP="00307313">
            <w:pPr>
              <w:jc w:val="center"/>
              <w:rPr>
                <w:rFonts w:ascii="GHEA Grapalat" w:hAnsi="GHEA Grapalat"/>
                <w:sz w:val="20"/>
                <w:lang w:val="pt-BR"/>
              </w:rPr>
            </w:pPr>
          </w:p>
          <w:p w14:paraId="322287A5" w14:textId="77777777" w:rsidR="00307313" w:rsidRPr="00EB6D1D" w:rsidRDefault="00307313" w:rsidP="00307313">
            <w:pPr>
              <w:jc w:val="center"/>
              <w:rPr>
                <w:rFonts w:ascii="GHEA Grapalat" w:hAnsi="GHEA Grapalat"/>
                <w:sz w:val="20"/>
                <w:lang w:val="pt-BR"/>
              </w:rPr>
            </w:pPr>
          </w:p>
          <w:p w14:paraId="33CED832" w14:textId="71BA9B42" w:rsidR="00307313" w:rsidRPr="00EB6D1D" w:rsidRDefault="00307313" w:rsidP="00307313">
            <w:pPr>
              <w:jc w:val="center"/>
              <w:rPr>
                <w:rFonts w:ascii="GHEA Grapalat" w:hAnsi="GHEA Grapalat"/>
                <w:sz w:val="20"/>
                <w:lang w:val="pt-BR"/>
              </w:rPr>
            </w:pPr>
            <w:r w:rsidRPr="00EB6D1D">
              <w:rPr>
                <w:rFonts w:ascii="GHEA Grapalat" w:hAnsi="GHEA Grapalat"/>
                <w:sz w:val="20"/>
                <w:lang w:val="pt-BR"/>
              </w:rPr>
              <w:t>... %</w:t>
            </w:r>
          </w:p>
        </w:tc>
        <w:tc>
          <w:tcPr>
            <w:tcW w:w="650" w:type="dxa"/>
          </w:tcPr>
          <w:p w14:paraId="08DF6F1F" w14:textId="77777777" w:rsidR="00307313" w:rsidRPr="00EB6D1D" w:rsidRDefault="00307313" w:rsidP="00307313">
            <w:pPr>
              <w:jc w:val="center"/>
              <w:rPr>
                <w:rFonts w:ascii="GHEA Grapalat" w:hAnsi="GHEA Grapalat"/>
                <w:sz w:val="20"/>
                <w:lang w:val="pt-BR"/>
              </w:rPr>
            </w:pPr>
          </w:p>
          <w:p w14:paraId="7EB6BBD8" w14:textId="77777777" w:rsidR="00307313" w:rsidRPr="00EB6D1D" w:rsidRDefault="00307313" w:rsidP="00307313">
            <w:pPr>
              <w:jc w:val="center"/>
              <w:rPr>
                <w:rFonts w:ascii="GHEA Grapalat" w:hAnsi="GHEA Grapalat"/>
                <w:sz w:val="20"/>
                <w:lang w:val="pt-BR"/>
              </w:rPr>
            </w:pPr>
          </w:p>
          <w:p w14:paraId="2148CFA2" w14:textId="43514787" w:rsidR="00307313" w:rsidRPr="00EB6D1D" w:rsidRDefault="00307313" w:rsidP="00307313">
            <w:pPr>
              <w:jc w:val="center"/>
              <w:rPr>
                <w:rFonts w:ascii="GHEA Grapalat" w:hAnsi="GHEA Grapalat"/>
                <w:sz w:val="20"/>
                <w:lang w:val="pt-BR"/>
              </w:rPr>
            </w:pPr>
            <w:r w:rsidRPr="00EB6D1D">
              <w:rPr>
                <w:rFonts w:ascii="GHEA Grapalat" w:hAnsi="GHEA Grapalat"/>
                <w:sz w:val="20"/>
                <w:lang w:val="pt-BR"/>
              </w:rPr>
              <w:t>... %</w:t>
            </w:r>
          </w:p>
        </w:tc>
      </w:tr>
    </w:tbl>
    <w:p w14:paraId="2DA2820B" w14:textId="6634E9AE" w:rsidR="00071D1C" w:rsidRPr="005E1F72" w:rsidRDefault="00071D1C" w:rsidP="00EF3662">
      <w:pPr>
        <w:rPr>
          <w:rFonts w:ascii="GHEA Grapalat" w:hAnsi="GHEA Grapalat" w:cs="Sylfaen"/>
          <w:i/>
          <w:sz w:val="18"/>
          <w:szCs w:val="18"/>
          <w:lang w:val="pt-BR"/>
        </w:rPr>
      </w:pPr>
      <w:r w:rsidRPr="005E1F72">
        <w:rPr>
          <w:rFonts w:ascii="GHEA Grapalat" w:hAnsi="GHEA Grapalat"/>
          <w:i/>
          <w:sz w:val="18"/>
          <w:szCs w:val="18"/>
        </w:rPr>
        <w:t xml:space="preserve">* </w:t>
      </w:r>
      <w:r w:rsidRPr="005E1F72">
        <w:rPr>
          <w:rFonts w:ascii="GHEA Grapalat" w:hAnsi="GHEA Grapalat" w:cs="Sylfaen"/>
          <w:i/>
          <w:sz w:val="18"/>
          <w:szCs w:val="18"/>
          <w:lang w:val="pt-BR"/>
        </w:rPr>
        <w:t>Վճարման</w:t>
      </w:r>
      <w:r w:rsidRPr="005E1F72">
        <w:rPr>
          <w:rFonts w:ascii="GHEA Grapalat" w:hAnsi="GHEA Grapalat" w:cs="Times Armenian"/>
          <w:i/>
          <w:sz w:val="18"/>
          <w:szCs w:val="18"/>
        </w:rPr>
        <w:t xml:space="preserve"> </w:t>
      </w:r>
      <w:r w:rsidRPr="005E1F72">
        <w:rPr>
          <w:rFonts w:ascii="GHEA Grapalat" w:hAnsi="GHEA Grapalat" w:cs="Sylfaen"/>
          <w:i/>
          <w:sz w:val="18"/>
          <w:szCs w:val="18"/>
          <w:lang w:val="pt-BR"/>
        </w:rPr>
        <w:t>ենթակա</w:t>
      </w:r>
      <w:r w:rsidRPr="005E1F72">
        <w:rPr>
          <w:rFonts w:ascii="GHEA Grapalat" w:hAnsi="GHEA Grapalat" w:cs="Times Armenian"/>
          <w:i/>
          <w:sz w:val="18"/>
          <w:szCs w:val="18"/>
        </w:rPr>
        <w:t xml:space="preserve"> </w:t>
      </w:r>
      <w:r w:rsidRPr="005E1F72">
        <w:rPr>
          <w:rFonts w:ascii="GHEA Grapalat" w:hAnsi="GHEA Grapalat" w:cs="Sylfaen"/>
          <w:i/>
          <w:sz w:val="18"/>
          <w:szCs w:val="18"/>
          <w:lang w:val="pt-BR"/>
        </w:rPr>
        <w:t>գումարները</w:t>
      </w:r>
      <w:r w:rsidRPr="005E1F72">
        <w:rPr>
          <w:rFonts w:ascii="GHEA Grapalat" w:hAnsi="GHEA Grapalat" w:cs="Times Armenian"/>
          <w:i/>
          <w:sz w:val="18"/>
          <w:szCs w:val="18"/>
        </w:rPr>
        <w:t xml:space="preserve"> </w:t>
      </w:r>
      <w:r w:rsidRPr="005E1F72">
        <w:rPr>
          <w:rFonts w:ascii="GHEA Grapalat" w:hAnsi="GHEA Grapalat" w:cs="Sylfaen"/>
          <w:i/>
          <w:sz w:val="18"/>
          <w:szCs w:val="18"/>
          <w:lang w:val="pt-BR"/>
        </w:rPr>
        <w:t>ներկայացվում են աճողական</w:t>
      </w:r>
      <w:r w:rsidRPr="005E1F72">
        <w:rPr>
          <w:rFonts w:ascii="GHEA Grapalat" w:hAnsi="GHEA Grapalat" w:cs="Times Armenian"/>
          <w:i/>
          <w:sz w:val="18"/>
          <w:szCs w:val="18"/>
        </w:rPr>
        <w:t xml:space="preserve"> </w:t>
      </w:r>
      <w:r w:rsidRPr="005E1F72">
        <w:rPr>
          <w:rFonts w:ascii="GHEA Grapalat" w:hAnsi="GHEA Grapalat" w:cs="Sylfaen"/>
          <w:i/>
          <w:sz w:val="18"/>
          <w:szCs w:val="18"/>
          <w:lang w:val="pt-BR"/>
        </w:rPr>
        <w:t>կարգով</w:t>
      </w:r>
      <w:r w:rsidR="00700C81" w:rsidRPr="005E1F72">
        <w:rPr>
          <w:rFonts w:ascii="GHEA Grapalat" w:hAnsi="GHEA Grapalat" w:cs="Sylfaen"/>
          <w:i/>
          <w:sz w:val="18"/>
          <w:szCs w:val="18"/>
          <w:lang w:val="pt-BR"/>
        </w:rPr>
        <w:t xml:space="preserve">: </w:t>
      </w:r>
    </w:p>
    <w:p w14:paraId="4E639EEF" w14:textId="77777777" w:rsidR="00071D1C" w:rsidRPr="005E1F72" w:rsidRDefault="00071D1C" w:rsidP="00EF3662">
      <w:pPr>
        <w:rPr>
          <w:rFonts w:ascii="GHEA Grapalat" w:hAnsi="GHEA Grapalat"/>
          <w:i/>
          <w:sz w:val="18"/>
          <w:szCs w:val="18"/>
          <w:lang w:val="pt-BR"/>
        </w:rPr>
      </w:pPr>
      <w:r w:rsidRPr="005E1F72">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D526D7" w14:textId="77777777" w:rsidR="00071D1C" w:rsidRDefault="00071D1C" w:rsidP="00EF3662">
      <w:pPr>
        <w:jc w:val="center"/>
        <w:rPr>
          <w:rFonts w:ascii="GHEA Grapalat" w:hAnsi="GHEA Grapalat"/>
          <w:sz w:val="20"/>
          <w:lang w:val="es-ES"/>
        </w:rPr>
      </w:pPr>
    </w:p>
    <w:p w14:paraId="10D25F0C" w14:textId="77777777" w:rsidR="00F63ECD" w:rsidRDefault="00F63ECD" w:rsidP="00EF3662">
      <w:pPr>
        <w:jc w:val="center"/>
        <w:rPr>
          <w:rFonts w:ascii="GHEA Grapalat" w:hAnsi="GHEA Grapalat"/>
          <w:sz w:val="20"/>
          <w:lang w:val="es-ES"/>
        </w:rPr>
      </w:pPr>
    </w:p>
    <w:p w14:paraId="7CC2DB9A" w14:textId="77777777" w:rsidR="00F63ECD" w:rsidRPr="005E1F72" w:rsidRDefault="00F63ECD" w:rsidP="00EF3662">
      <w:pPr>
        <w:jc w:val="center"/>
        <w:rPr>
          <w:rFonts w:ascii="GHEA Grapalat" w:hAnsi="GHEA Grapalat"/>
          <w:sz w:val="20"/>
          <w:lang w:val="es-ES"/>
        </w:rPr>
      </w:pPr>
    </w:p>
    <w:p w14:paraId="323FF526" w14:textId="77777777" w:rsidR="00071D1C" w:rsidRPr="005E1F72"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5E1F72" w14:paraId="56F18F3D" w14:textId="77777777" w:rsidTr="00E22E51">
        <w:trPr>
          <w:jc w:val="center"/>
        </w:trPr>
        <w:tc>
          <w:tcPr>
            <w:tcW w:w="4536" w:type="dxa"/>
          </w:tcPr>
          <w:p w14:paraId="5AAC93FC" w14:textId="77777777" w:rsidR="00071D1C" w:rsidRPr="005E1F72" w:rsidRDefault="00071D1C" w:rsidP="00EF3662">
            <w:pPr>
              <w:jc w:val="center"/>
              <w:rPr>
                <w:rFonts w:ascii="GHEA Grapalat" w:hAnsi="GHEA Grapalat" w:cs="Sylfaen"/>
                <w:b/>
                <w:bCs/>
                <w:lang w:val="nb-NO"/>
              </w:rPr>
            </w:pPr>
            <w:r w:rsidRPr="005E1F72">
              <w:rPr>
                <w:rFonts w:ascii="GHEA Grapalat" w:hAnsi="GHEA Grapalat" w:cs="Sylfaen"/>
                <w:b/>
                <w:bCs/>
                <w:lang w:val="nb-NO"/>
              </w:rPr>
              <w:t>ԳՆՈՐԴ</w:t>
            </w:r>
          </w:p>
          <w:p w14:paraId="4A3454B6" w14:textId="77777777" w:rsidR="00071D1C" w:rsidRPr="005E1F72" w:rsidRDefault="00071D1C" w:rsidP="00EF3662">
            <w:pPr>
              <w:rPr>
                <w:rFonts w:ascii="GHEA Grapalat" w:hAnsi="GHEA Grapalat"/>
                <w:lang w:val="ru-RU"/>
              </w:rPr>
            </w:pPr>
          </w:p>
          <w:p w14:paraId="54A296B1" w14:textId="77777777" w:rsidR="00071D1C" w:rsidRPr="005E1F72" w:rsidRDefault="00071D1C" w:rsidP="00EF3662">
            <w:pPr>
              <w:jc w:val="center"/>
              <w:rPr>
                <w:rFonts w:ascii="GHEA Grapalat" w:hAnsi="GHEA Grapalat"/>
                <w:lang w:val="ru-RU"/>
              </w:rPr>
            </w:pPr>
            <w:r w:rsidRPr="005E1F72">
              <w:rPr>
                <w:rFonts w:ascii="GHEA Grapalat" w:hAnsi="GHEA Grapalat"/>
                <w:lang w:val="ru-RU"/>
              </w:rPr>
              <w:t>---------------------------------</w:t>
            </w:r>
          </w:p>
          <w:p w14:paraId="7C7BF690" w14:textId="77777777" w:rsidR="00071D1C" w:rsidRPr="005E1F72" w:rsidRDefault="00071D1C" w:rsidP="00EF3662">
            <w:pPr>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ru-RU"/>
              </w:rPr>
              <w:t>ստորագրություն</w:t>
            </w:r>
            <w:r w:rsidRPr="005E1F72">
              <w:rPr>
                <w:rFonts w:ascii="GHEA Grapalat" w:hAnsi="GHEA Grapalat"/>
                <w:sz w:val="18"/>
                <w:szCs w:val="18"/>
              </w:rPr>
              <w:t>/</w:t>
            </w:r>
          </w:p>
          <w:p w14:paraId="3AAEF297" w14:textId="77777777" w:rsidR="00071D1C" w:rsidRPr="005E1F72" w:rsidRDefault="00071D1C" w:rsidP="00EF3662">
            <w:pPr>
              <w:jc w:val="center"/>
              <w:rPr>
                <w:rFonts w:ascii="GHEA Grapalat" w:hAnsi="GHEA Grapalat"/>
                <w:sz w:val="18"/>
                <w:szCs w:val="18"/>
                <w:lang w:val="ru-RU"/>
              </w:rPr>
            </w:pPr>
            <w:r w:rsidRPr="005E1F72">
              <w:rPr>
                <w:rFonts w:ascii="GHEA Grapalat" w:hAnsi="GHEA Grapalat" w:cs="Sylfaen"/>
                <w:sz w:val="18"/>
                <w:szCs w:val="18"/>
                <w:lang w:val="ru-RU"/>
              </w:rPr>
              <w:t>Կ</w:t>
            </w:r>
            <w:r w:rsidRPr="005E1F72">
              <w:rPr>
                <w:rFonts w:ascii="GHEA Grapalat" w:hAnsi="GHEA Grapalat"/>
                <w:sz w:val="18"/>
                <w:szCs w:val="18"/>
                <w:lang w:val="ru-RU"/>
              </w:rPr>
              <w:t>.</w:t>
            </w:r>
            <w:r w:rsidRPr="005E1F72">
              <w:rPr>
                <w:rFonts w:ascii="GHEA Grapalat" w:hAnsi="GHEA Grapalat" w:cs="Sylfaen"/>
                <w:sz w:val="18"/>
                <w:szCs w:val="18"/>
                <w:lang w:val="ru-RU"/>
              </w:rPr>
              <w:t>Տ</w:t>
            </w:r>
          </w:p>
        </w:tc>
        <w:tc>
          <w:tcPr>
            <w:tcW w:w="760" w:type="dxa"/>
          </w:tcPr>
          <w:p w14:paraId="649D637E" w14:textId="77777777" w:rsidR="00071D1C" w:rsidRPr="005E1F72" w:rsidRDefault="00071D1C" w:rsidP="00EF3662">
            <w:pPr>
              <w:jc w:val="center"/>
              <w:rPr>
                <w:rFonts w:ascii="GHEA Grapalat" w:hAnsi="GHEA Grapalat"/>
                <w:lang w:val="ru-RU"/>
              </w:rPr>
            </w:pPr>
          </w:p>
        </w:tc>
        <w:tc>
          <w:tcPr>
            <w:tcW w:w="4343" w:type="dxa"/>
          </w:tcPr>
          <w:p w14:paraId="04FED469" w14:textId="77777777" w:rsidR="00071D1C" w:rsidRPr="005E1F72" w:rsidRDefault="00071D1C" w:rsidP="00EF3662">
            <w:pPr>
              <w:jc w:val="center"/>
              <w:rPr>
                <w:rFonts w:ascii="GHEA Grapalat" w:hAnsi="GHEA Grapalat" w:cs="Sylfaen"/>
                <w:b/>
                <w:bCs/>
                <w:lang w:val="ru-RU"/>
              </w:rPr>
            </w:pPr>
            <w:r w:rsidRPr="005E1F72">
              <w:rPr>
                <w:rFonts w:ascii="GHEA Grapalat" w:hAnsi="GHEA Grapalat" w:cs="Sylfaen"/>
                <w:b/>
                <w:bCs/>
                <w:lang w:val="pt-BR"/>
              </w:rPr>
              <w:t>ՎԱՃԱՌՈՂ</w:t>
            </w:r>
          </w:p>
          <w:p w14:paraId="65DC3FD5" w14:textId="77777777" w:rsidR="00071D1C" w:rsidRPr="005E1F72" w:rsidRDefault="00071D1C" w:rsidP="00EF3662">
            <w:pPr>
              <w:jc w:val="center"/>
              <w:rPr>
                <w:rFonts w:ascii="GHEA Grapalat" w:hAnsi="GHEA Grapalat"/>
                <w:lang w:val="ru-RU"/>
              </w:rPr>
            </w:pPr>
          </w:p>
          <w:p w14:paraId="4D89AC1D" w14:textId="77777777" w:rsidR="00071D1C" w:rsidRPr="005E1F72" w:rsidRDefault="00071D1C" w:rsidP="00EF3662">
            <w:pPr>
              <w:jc w:val="center"/>
              <w:rPr>
                <w:rFonts w:ascii="GHEA Grapalat" w:hAnsi="GHEA Grapalat"/>
                <w:lang w:val="ru-RU"/>
              </w:rPr>
            </w:pPr>
            <w:r w:rsidRPr="005E1F72">
              <w:rPr>
                <w:rFonts w:ascii="GHEA Grapalat" w:hAnsi="GHEA Grapalat"/>
                <w:lang w:val="ru-RU"/>
              </w:rPr>
              <w:t>---------------------------------</w:t>
            </w:r>
          </w:p>
          <w:p w14:paraId="359CB74B" w14:textId="77777777" w:rsidR="00071D1C" w:rsidRPr="005E1F72" w:rsidRDefault="00071D1C" w:rsidP="00EF3662">
            <w:pPr>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ru-RU"/>
              </w:rPr>
              <w:t>ստորագրություն</w:t>
            </w:r>
            <w:r w:rsidRPr="005E1F72">
              <w:rPr>
                <w:rFonts w:ascii="GHEA Grapalat" w:hAnsi="GHEA Grapalat"/>
                <w:sz w:val="18"/>
                <w:szCs w:val="18"/>
              </w:rPr>
              <w:t>/</w:t>
            </w:r>
          </w:p>
          <w:p w14:paraId="58307B28" w14:textId="77777777" w:rsidR="00071D1C" w:rsidRPr="005E1F72" w:rsidRDefault="00071D1C" w:rsidP="00EF3662">
            <w:pPr>
              <w:jc w:val="center"/>
              <w:rPr>
                <w:rFonts w:ascii="GHEA Grapalat" w:hAnsi="GHEA Grapalat"/>
                <w:sz w:val="22"/>
                <w:szCs w:val="22"/>
                <w:lang w:val="ru-RU"/>
              </w:rPr>
            </w:pPr>
            <w:r w:rsidRPr="005E1F72">
              <w:rPr>
                <w:rFonts w:ascii="GHEA Grapalat" w:hAnsi="GHEA Grapalat" w:cs="Sylfaen"/>
                <w:sz w:val="18"/>
                <w:szCs w:val="18"/>
                <w:lang w:val="ru-RU"/>
              </w:rPr>
              <w:t>Կ</w:t>
            </w:r>
            <w:r w:rsidRPr="005E1F72">
              <w:rPr>
                <w:rFonts w:ascii="GHEA Grapalat" w:hAnsi="GHEA Grapalat"/>
                <w:sz w:val="18"/>
                <w:szCs w:val="18"/>
                <w:lang w:val="ru-RU"/>
              </w:rPr>
              <w:t>.</w:t>
            </w:r>
            <w:r w:rsidRPr="005E1F72">
              <w:rPr>
                <w:rFonts w:ascii="GHEA Grapalat" w:hAnsi="GHEA Grapalat" w:cs="Sylfaen"/>
                <w:sz w:val="18"/>
                <w:szCs w:val="18"/>
                <w:lang w:val="ru-RU"/>
              </w:rPr>
              <w:t>Տ</w:t>
            </w:r>
          </w:p>
        </w:tc>
      </w:tr>
    </w:tbl>
    <w:p w14:paraId="0C10EB9C" w14:textId="77777777" w:rsidR="00071D1C" w:rsidRPr="004A5F2A" w:rsidRDefault="00071D1C" w:rsidP="00EF3662">
      <w:pPr>
        <w:rPr>
          <w:rFonts w:ascii="GHEA Grapalat" w:hAnsi="GHEA Grapalat"/>
          <w:b/>
          <w:sz w:val="20"/>
          <w:lang w:val="ru-RU"/>
        </w:rPr>
        <w:sectPr w:rsidR="00071D1C" w:rsidRPr="004A5F2A" w:rsidSect="00BC273E">
          <w:footnotePr>
            <w:pos w:val="beneathText"/>
          </w:footnotePr>
          <w:pgSz w:w="16838" w:h="11906" w:orient="landscape" w:code="9"/>
          <w:pgMar w:top="662" w:right="533" w:bottom="0" w:left="720" w:header="562" w:footer="562" w:gutter="0"/>
          <w:cols w:space="720"/>
          <w:docGrid w:linePitch="326"/>
        </w:sectPr>
      </w:pPr>
    </w:p>
    <w:p w14:paraId="002B67FD" w14:textId="77777777" w:rsidR="00071D1C" w:rsidRPr="005E1F72" w:rsidRDefault="00071D1C" w:rsidP="00EF3662">
      <w:pPr>
        <w:rPr>
          <w:rFonts w:ascii="GHEA Grapalat" w:hAnsi="GHEA Grapalat"/>
          <w:sz w:val="20"/>
          <w:lang w:val="ru-RU"/>
        </w:rPr>
      </w:pPr>
    </w:p>
    <w:p w14:paraId="1C40FDC0" w14:textId="77777777" w:rsidR="00071D1C" w:rsidRPr="00AF6B78" w:rsidRDefault="00071D1C" w:rsidP="00EF3662">
      <w:pPr>
        <w:jc w:val="right"/>
        <w:rPr>
          <w:rFonts w:ascii="GHEA Grapalat" w:hAnsi="GHEA Grapalat"/>
          <w:i/>
          <w:sz w:val="18"/>
          <w:lang w:val="ru-RU"/>
        </w:rPr>
      </w:pPr>
      <w:r w:rsidRPr="005E1F72">
        <w:rPr>
          <w:rFonts w:ascii="GHEA Grapalat" w:hAnsi="GHEA Grapalat"/>
          <w:i/>
          <w:sz w:val="18"/>
          <w:lang w:val="hy-AM"/>
        </w:rPr>
        <w:t xml:space="preserve">Հավելված N </w:t>
      </w:r>
      <w:r w:rsidRPr="00AF6B78">
        <w:rPr>
          <w:rFonts w:ascii="GHEA Grapalat" w:hAnsi="GHEA Grapalat"/>
          <w:i/>
          <w:sz w:val="18"/>
          <w:lang w:val="ru-RU"/>
        </w:rPr>
        <w:t>3</w:t>
      </w:r>
    </w:p>
    <w:p w14:paraId="04536202"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              20  թ. կնքված </w:t>
      </w:r>
    </w:p>
    <w:p w14:paraId="0DE38B85"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14:paraId="6D6C27E8" w14:textId="77777777" w:rsidR="00071D1C" w:rsidRPr="00AF6B78" w:rsidRDefault="00071D1C" w:rsidP="00EF3662">
      <w:pPr>
        <w:ind w:left="-142" w:firstLine="142"/>
        <w:jc w:val="center"/>
        <w:rPr>
          <w:rFonts w:ascii="GHEA Grapalat" w:hAnsi="GHEA Grapalat" w:cs="Sylfaen"/>
          <w:b/>
          <w:lang w:val="ru-RU"/>
        </w:rPr>
      </w:pPr>
    </w:p>
    <w:p w14:paraId="6943F121" w14:textId="77777777" w:rsidR="0038400D" w:rsidRPr="00AF6B78"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3F2AD9" w14:paraId="01DA9805" w14:textId="77777777" w:rsidTr="007A2020">
        <w:trPr>
          <w:tblCellSpacing w:w="7" w:type="dxa"/>
          <w:jc w:val="center"/>
        </w:trPr>
        <w:tc>
          <w:tcPr>
            <w:tcW w:w="0" w:type="auto"/>
            <w:vAlign w:val="center"/>
          </w:tcPr>
          <w:p w14:paraId="6E8676F2" w14:textId="77777777" w:rsidR="0038400D" w:rsidRPr="005E1F72" w:rsidRDefault="002F13C9" w:rsidP="007A2020">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06EB6A80" wp14:editId="106153F2">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06E7D2"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38400D" w:rsidRPr="005E1F72">
              <w:rPr>
                <w:rFonts w:ascii="GHEA Grapalat" w:hAnsi="GHEA Grapalat"/>
                <w:iCs/>
                <w:color w:val="000000"/>
                <w:sz w:val="21"/>
                <w:szCs w:val="21"/>
              </w:rPr>
              <w:t>Պայմանագրի</w:t>
            </w:r>
            <w:proofErr w:type="spellEnd"/>
            <w:r w:rsidR="0038400D" w:rsidRPr="005E1F72">
              <w:rPr>
                <w:rFonts w:ascii="GHEA Grapalat" w:hAnsi="GHEA Grapalat"/>
                <w:iCs/>
                <w:color w:val="000000"/>
                <w:sz w:val="21"/>
                <w:szCs w:val="21"/>
                <w:lang w:val="pt-BR"/>
              </w:rPr>
              <w:t xml:space="preserve"> </w:t>
            </w:r>
            <w:proofErr w:type="spellStart"/>
            <w:r w:rsidR="0038400D" w:rsidRPr="005E1F72">
              <w:rPr>
                <w:rFonts w:ascii="GHEA Grapalat" w:hAnsi="GHEA Grapalat"/>
                <w:iCs/>
                <w:color w:val="000000"/>
                <w:sz w:val="21"/>
                <w:szCs w:val="21"/>
              </w:rPr>
              <w:t>կողմ</w:t>
            </w:r>
            <w:proofErr w:type="spellEnd"/>
            <w:r w:rsidR="0038400D" w:rsidRPr="005E1F72">
              <w:rPr>
                <w:rFonts w:ascii="GHEA Grapalat" w:hAnsi="GHEA Grapalat"/>
                <w:iCs/>
                <w:color w:val="000000"/>
                <w:sz w:val="21"/>
                <w:szCs w:val="21"/>
                <w:lang w:val="pt-BR"/>
              </w:rPr>
              <w:t xml:space="preserve"> </w:t>
            </w:r>
          </w:p>
          <w:p w14:paraId="378E1AB3"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w:t>
            </w:r>
          </w:p>
          <w:p w14:paraId="61A3175F"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w:t>
            </w:r>
          </w:p>
          <w:p w14:paraId="48C48941" w14:textId="77777777" w:rsidR="0038400D" w:rsidRPr="005E1F72" w:rsidRDefault="0038400D" w:rsidP="007A2020">
            <w:pPr>
              <w:jc w:val="center"/>
              <w:rPr>
                <w:rFonts w:ascii="GHEA Grapalat" w:hAnsi="GHEA Grapalat"/>
                <w:iCs/>
                <w:color w:val="000000"/>
                <w:sz w:val="21"/>
                <w:szCs w:val="21"/>
                <w:lang w:val="pt-BR"/>
              </w:rPr>
            </w:pPr>
            <w:proofErr w:type="spellStart"/>
            <w:r w:rsidRPr="005E1F72">
              <w:rPr>
                <w:rFonts w:ascii="GHEA Grapalat" w:hAnsi="GHEA Grapalat"/>
                <w:iCs/>
                <w:color w:val="000000"/>
                <w:sz w:val="21"/>
                <w:szCs w:val="21"/>
              </w:rPr>
              <w:t>գտնվելու</w:t>
            </w:r>
            <w:proofErr w:type="spellEnd"/>
            <w:r w:rsidRPr="005E1F72">
              <w:rPr>
                <w:rFonts w:ascii="GHEA Grapalat" w:hAnsi="GHEA Grapalat"/>
                <w:iCs/>
                <w:color w:val="000000"/>
                <w:sz w:val="21"/>
                <w:szCs w:val="21"/>
                <w:lang w:val="pt-BR"/>
              </w:rPr>
              <w:t xml:space="preserve"> </w:t>
            </w:r>
            <w:proofErr w:type="spellStart"/>
            <w:r w:rsidRPr="005E1F72">
              <w:rPr>
                <w:rFonts w:ascii="GHEA Grapalat" w:hAnsi="GHEA Grapalat"/>
                <w:iCs/>
                <w:color w:val="000000"/>
                <w:sz w:val="21"/>
                <w:szCs w:val="21"/>
              </w:rPr>
              <w:t>վայրը</w:t>
            </w:r>
            <w:proofErr w:type="spellEnd"/>
            <w:r w:rsidRPr="005E1F72">
              <w:rPr>
                <w:rFonts w:ascii="GHEA Grapalat" w:hAnsi="GHEA Grapalat"/>
                <w:iCs/>
                <w:color w:val="000000"/>
                <w:sz w:val="21"/>
                <w:szCs w:val="21"/>
                <w:lang w:val="pt-BR"/>
              </w:rPr>
              <w:t xml:space="preserve"> ______________</w:t>
            </w:r>
          </w:p>
          <w:p w14:paraId="36D2521D" w14:textId="77777777" w:rsidR="0038400D" w:rsidRPr="005E1F72" w:rsidRDefault="0038400D" w:rsidP="007A2020">
            <w:pPr>
              <w:jc w:val="center"/>
              <w:rPr>
                <w:rFonts w:ascii="GHEA Grapalat" w:hAnsi="GHEA Grapalat"/>
                <w:iCs/>
                <w:color w:val="000000"/>
                <w:sz w:val="21"/>
                <w:szCs w:val="21"/>
                <w:lang w:val="pt-BR"/>
              </w:rPr>
            </w:pPr>
            <w:proofErr w:type="spellStart"/>
            <w:r w:rsidRPr="005E1F72">
              <w:rPr>
                <w:rFonts w:ascii="GHEA Grapalat" w:hAnsi="GHEA Grapalat"/>
                <w:iCs/>
                <w:color w:val="000000"/>
                <w:sz w:val="21"/>
                <w:szCs w:val="21"/>
              </w:rPr>
              <w:t>հհ</w:t>
            </w:r>
            <w:proofErr w:type="spellEnd"/>
            <w:r w:rsidRPr="005E1F72">
              <w:rPr>
                <w:rFonts w:ascii="GHEA Grapalat" w:hAnsi="GHEA Grapalat"/>
                <w:iCs/>
                <w:color w:val="000000"/>
                <w:sz w:val="21"/>
                <w:szCs w:val="21"/>
                <w:lang w:val="pt-BR"/>
              </w:rPr>
              <w:t xml:space="preserve"> _________________________ </w:t>
            </w:r>
          </w:p>
          <w:p w14:paraId="3DA4F1A9" w14:textId="77777777" w:rsidR="0038400D" w:rsidRPr="005E1F72" w:rsidRDefault="0038400D" w:rsidP="007A2020">
            <w:pPr>
              <w:jc w:val="center"/>
              <w:rPr>
                <w:rFonts w:ascii="GHEA Grapalat" w:hAnsi="GHEA Grapalat"/>
                <w:iCs/>
                <w:color w:val="000000"/>
                <w:sz w:val="21"/>
                <w:szCs w:val="21"/>
                <w:lang w:val="pt-BR"/>
              </w:rPr>
            </w:pPr>
            <w:proofErr w:type="spellStart"/>
            <w:r w:rsidRPr="005E1F72">
              <w:rPr>
                <w:rFonts w:ascii="GHEA Grapalat" w:hAnsi="GHEA Grapalat"/>
                <w:iCs/>
                <w:color w:val="000000"/>
                <w:sz w:val="21"/>
                <w:szCs w:val="21"/>
              </w:rPr>
              <w:t>հվհհ</w:t>
            </w:r>
            <w:proofErr w:type="spellEnd"/>
            <w:r w:rsidRPr="005E1F72">
              <w:rPr>
                <w:rFonts w:ascii="GHEA Grapalat" w:hAnsi="GHEA Grapalat"/>
                <w:iCs/>
                <w:color w:val="000000"/>
                <w:sz w:val="21"/>
                <w:szCs w:val="21"/>
                <w:lang w:val="pt-BR"/>
              </w:rPr>
              <w:t xml:space="preserve"> _______________________ </w:t>
            </w:r>
          </w:p>
        </w:tc>
        <w:tc>
          <w:tcPr>
            <w:tcW w:w="0" w:type="auto"/>
            <w:vAlign w:val="center"/>
          </w:tcPr>
          <w:p w14:paraId="7BD7B30A" w14:textId="77777777" w:rsidR="0038400D" w:rsidRPr="005E1F72" w:rsidRDefault="0038400D" w:rsidP="007A2020">
            <w:pPr>
              <w:jc w:val="center"/>
              <w:rPr>
                <w:rFonts w:ascii="GHEA Grapalat" w:hAnsi="GHEA Grapalat"/>
                <w:iCs/>
                <w:color w:val="000000"/>
                <w:sz w:val="21"/>
                <w:szCs w:val="21"/>
                <w:lang w:val="pt-BR"/>
              </w:rPr>
            </w:pPr>
            <w:proofErr w:type="spellStart"/>
            <w:r w:rsidRPr="005E1F72">
              <w:rPr>
                <w:rFonts w:ascii="GHEA Grapalat" w:hAnsi="GHEA Grapalat"/>
                <w:iCs/>
                <w:color w:val="000000"/>
                <w:sz w:val="21"/>
                <w:szCs w:val="21"/>
              </w:rPr>
              <w:t>Պատվիրատու</w:t>
            </w:r>
            <w:proofErr w:type="spellEnd"/>
          </w:p>
          <w:p w14:paraId="1CFC6DE3"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_____________________________</w:t>
            </w:r>
          </w:p>
          <w:p w14:paraId="1B105CA2"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_____________________________</w:t>
            </w:r>
          </w:p>
          <w:p w14:paraId="5DBE6B0C" w14:textId="77777777" w:rsidR="0038400D" w:rsidRPr="005E1F72" w:rsidRDefault="0038400D" w:rsidP="007A2020">
            <w:pPr>
              <w:jc w:val="center"/>
              <w:rPr>
                <w:rFonts w:ascii="GHEA Grapalat" w:hAnsi="GHEA Grapalat"/>
                <w:iCs/>
                <w:color w:val="000000"/>
                <w:sz w:val="21"/>
                <w:szCs w:val="21"/>
                <w:lang w:val="pt-BR"/>
              </w:rPr>
            </w:pPr>
            <w:proofErr w:type="spellStart"/>
            <w:r w:rsidRPr="005E1F72">
              <w:rPr>
                <w:rFonts w:ascii="GHEA Grapalat" w:hAnsi="GHEA Grapalat"/>
                <w:iCs/>
                <w:color w:val="000000"/>
                <w:sz w:val="21"/>
                <w:szCs w:val="21"/>
              </w:rPr>
              <w:t>գտնվելու</w:t>
            </w:r>
            <w:proofErr w:type="spellEnd"/>
            <w:r w:rsidRPr="005E1F72">
              <w:rPr>
                <w:rFonts w:ascii="GHEA Grapalat" w:hAnsi="GHEA Grapalat"/>
                <w:iCs/>
                <w:color w:val="000000"/>
                <w:sz w:val="21"/>
                <w:szCs w:val="21"/>
                <w:lang w:val="pt-BR"/>
              </w:rPr>
              <w:t xml:space="preserve"> </w:t>
            </w:r>
            <w:proofErr w:type="spellStart"/>
            <w:r w:rsidRPr="005E1F72">
              <w:rPr>
                <w:rFonts w:ascii="GHEA Grapalat" w:hAnsi="GHEA Grapalat"/>
                <w:iCs/>
                <w:color w:val="000000"/>
                <w:sz w:val="21"/>
                <w:szCs w:val="21"/>
              </w:rPr>
              <w:t>վայրը</w:t>
            </w:r>
            <w:proofErr w:type="spellEnd"/>
            <w:r w:rsidRPr="005E1F72">
              <w:rPr>
                <w:rFonts w:ascii="GHEA Grapalat" w:hAnsi="GHEA Grapalat"/>
                <w:iCs/>
                <w:color w:val="000000"/>
                <w:sz w:val="21"/>
                <w:szCs w:val="21"/>
                <w:lang w:val="pt-BR"/>
              </w:rPr>
              <w:t xml:space="preserve"> _________________</w:t>
            </w:r>
          </w:p>
          <w:p w14:paraId="6D1D8E0A" w14:textId="77777777" w:rsidR="0038400D" w:rsidRPr="005E1F72" w:rsidRDefault="0038400D" w:rsidP="007A2020">
            <w:pPr>
              <w:jc w:val="center"/>
              <w:rPr>
                <w:rFonts w:ascii="GHEA Grapalat" w:hAnsi="GHEA Grapalat"/>
                <w:iCs/>
                <w:color w:val="000000"/>
                <w:sz w:val="21"/>
                <w:szCs w:val="21"/>
                <w:lang w:val="pt-BR"/>
              </w:rPr>
            </w:pPr>
            <w:proofErr w:type="spellStart"/>
            <w:r w:rsidRPr="005E1F72">
              <w:rPr>
                <w:rFonts w:ascii="GHEA Grapalat" w:hAnsi="GHEA Grapalat"/>
                <w:iCs/>
                <w:color w:val="000000"/>
                <w:sz w:val="21"/>
                <w:szCs w:val="21"/>
              </w:rPr>
              <w:t>հհ</w:t>
            </w:r>
            <w:proofErr w:type="spellEnd"/>
            <w:r w:rsidRPr="005E1F72">
              <w:rPr>
                <w:rFonts w:ascii="GHEA Grapalat" w:hAnsi="GHEA Grapalat"/>
                <w:iCs/>
                <w:color w:val="000000"/>
                <w:sz w:val="21"/>
                <w:szCs w:val="21"/>
                <w:lang w:val="pt-BR"/>
              </w:rPr>
              <w:t>____________________________</w:t>
            </w:r>
          </w:p>
          <w:p w14:paraId="21DEF7F1" w14:textId="77777777" w:rsidR="0038400D" w:rsidRPr="005E1F72" w:rsidRDefault="0038400D" w:rsidP="007A2020">
            <w:pPr>
              <w:jc w:val="center"/>
              <w:rPr>
                <w:rFonts w:ascii="GHEA Grapalat" w:hAnsi="GHEA Grapalat"/>
                <w:iCs/>
                <w:color w:val="000000"/>
                <w:sz w:val="21"/>
                <w:szCs w:val="21"/>
                <w:lang w:val="pt-BR"/>
              </w:rPr>
            </w:pPr>
            <w:proofErr w:type="spellStart"/>
            <w:r w:rsidRPr="005E1F72">
              <w:rPr>
                <w:rFonts w:ascii="GHEA Grapalat" w:hAnsi="GHEA Grapalat"/>
                <w:iCs/>
                <w:color w:val="000000"/>
                <w:sz w:val="21"/>
                <w:szCs w:val="21"/>
              </w:rPr>
              <w:t>հվհհ</w:t>
            </w:r>
            <w:proofErr w:type="spellEnd"/>
            <w:r w:rsidRPr="005E1F72">
              <w:rPr>
                <w:rFonts w:ascii="GHEA Grapalat" w:hAnsi="GHEA Grapalat"/>
                <w:iCs/>
                <w:color w:val="000000"/>
                <w:sz w:val="21"/>
                <w:szCs w:val="21"/>
                <w:lang w:val="pt-BR"/>
              </w:rPr>
              <w:t>___________________________</w:t>
            </w:r>
          </w:p>
        </w:tc>
      </w:tr>
    </w:tbl>
    <w:p w14:paraId="3A06A586" w14:textId="77777777" w:rsidR="0038400D" w:rsidRPr="005E1F72" w:rsidRDefault="0038400D" w:rsidP="0038400D">
      <w:pPr>
        <w:ind w:firstLine="375"/>
        <w:rPr>
          <w:rFonts w:ascii="Arial" w:hAnsi="Arial" w:cs="Arial"/>
          <w:iCs/>
          <w:color w:val="000000"/>
          <w:sz w:val="21"/>
          <w:szCs w:val="21"/>
          <w:lang w:val="pt-BR"/>
        </w:rPr>
      </w:pPr>
      <w:r w:rsidRPr="005E1F72">
        <w:rPr>
          <w:rFonts w:ascii="Arial" w:hAnsi="Arial" w:cs="Arial"/>
          <w:iCs/>
          <w:color w:val="000000"/>
          <w:sz w:val="21"/>
          <w:szCs w:val="21"/>
          <w:lang w:val="pt-BR"/>
        </w:rPr>
        <w:t>  </w:t>
      </w:r>
    </w:p>
    <w:p w14:paraId="2C08D7E1" w14:textId="77777777" w:rsidR="0038400D" w:rsidRPr="005E1F72" w:rsidRDefault="0038400D" w:rsidP="0038400D">
      <w:pPr>
        <w:ind w:firstLine="375"/>
        <w:rPr>
          <w:rFonts w:ascii="GHEA Grapalat" w:hAnsi="GHEA Grapalat"/>
          <w:iCs/>
          <w:color w:val="000000"/>
          <w:sz w:val="15"/>
          <w:szCs w:val="21"/>
          <w:lang w:val="pt-BR"/>
        </w:rPr>
      </w:pPr>
    </w:p>
    <w:p w14:paraId="6A4EA72E" w14:textId="77777777" w:rsidR="0038400D" w:rsidRPr="005E1F72" w:rsidRDefault="0038400D" w:rsidP="0038400D">
      <w:pPr>
        <w:ind w:firstLine="375"/>
        <w:jc w:val="center"/>
        <w:rPr>
          <w:rFonts w:ascii="GHEA Grapalat" w:hAnsi="GHEA Grapalat"/>
          <w:iCs/>
          <w:color w:val="000000"/>
          <w:sz w:val="22"/>
          <w:szCs w:val="22"/>
          <w:lang w:val="pt-BR"/>
        </w:rPr>
      </w:pPr>
      <w:r w:rsidRPr="005E1F72">
        <w:rPr>
          <w:rFonts w:ascii="GHEA Grapalat" w:hAnsi="GHEA Grapalat"/>
          <w:b/>
          <w:bCs/>
          <w:iCs/>
          <w:color w:val="000000"/>
          <w:sz w:val="22"/>
          <w:szCs w:val="22"/>
        </w:rPr>
        <w:t>ԱՐՁԱՆԱԳՐՈՒԹՅՈՒՆ</w:t>
      </w:r>
      <w:r w:rsidRPr="005E1F72">
        <w:rPr>
          <w:rFonts w:ascii="GHEA Grapalat" w:hAnsi="GHEA Grapalat"/>
          <w:b/>
          <w:bCs/>
          <w:iCs/>
          <w:color w:val="000000"/>
          <w:sz w:val="22"/>
          <w:szCs w:val="22"/>
          <w:lang w:val="pt-BR"/>
        </w:rPr>
        <w:t xml:space="preserve"> N</w:t>
      </w:r>
    </w:p>
    <w:p w14:paraId="667084BF" w14:textId="77777777" w:rsidR="0038400D" w:rsidRPr="005E1F72" w:rsidRDefault="0038400D" w:rsidP="0038400D">
      <w:pPr>
        <w:ind w:firstLine="375"/>
        <w:jc w:val="center"/>
        <w:rPr>
          <w:rFonts w:ascii="GHEA Grapalat" w:hAnsi="GHEA Grapalat"/>
          <w:b/>
          <w:bCs/>
          <w:iCs/>
          <w:color w:val="000000"/>
          <w:sz w:val="22"/>
          <w:szCs w:val="22"/>
          <w:lang w:val="pt-BR"/>
        </w:rPr>
      </w:pPr>
      <w:r w:rsidRPr="005E1F72">
        <w:rPr>
          <w:rFonts w:ascii="GHEA Grapalat" w:hAnsi="GHEA Grapalat"/>
          <w:b/>
          <w:bCs/>
          <w:iCs/>
          <w:color w:val="000000"/>
          <w:sz w:val="22"/>
          <w:szCs w:val="22"/>
        </w:rPr>
        <w:t>ՊԱՅՄԱՆԱԳՐԻ</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ԿԱՄ</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ԴՐԱ</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ՄԻ</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ՄԱՍԻ</w:t>
      </w:r>
      <w:r w:rsidRPr="005E1F72">
        <w:rPr>
          <w:rFonts w:ascii="GHEA Grapalat" w:hAnsi="GHEA Grapalat"/>
          <w:b/>
          <w:bCs/>
          <w:iCs/>
          <w:color w:val="000000"/>
          <w:sz w:val="22"/>
          <w:szCs w:val="22"/>
          <w:lang w:val="pt-BR"/>
        </w:rPr>
        <w:t xml:space="preserve"> ԿԱՏԱՐՄԱՆ ԱՐԴՅՈՒՆՔՆԵՐԻ </w:t>
      </w:r>
    </w:p>
    <w:p w14:paraId="05A188F4" w14:textId="77777777" w:rsidR="0038400D" w:rsidRPr="005E1F72" w:rsidRDefault="0038400D" w:rsidP="0038400D">
      <w:pPr>
        <w:ind w:firstLine="375"/>
        <w:jc w:val="center"/>
        <w:rPr>
          <w:rFonts w:ascii="Arial Unicode" w:hAnsi="Arial Unicode"/>
          <w:iCs/>
          <w:color w:val="000000"/>
          <w:sz w:val="22"/>
          <w:szCs w:val="22"/>
          <w:lang w:val="pt-BR"/>
        </w:rPr>
      </w:pPr>
      <w:r w:rsidRPr="005E1F72">
        <w:rPr>
          <w:rFonts w:ascii="GHEA Grapalat" w:hAnsi="GHEA Grapalat"/>
          <w:b/>
          <w:bCs/>
          <w:iCs/>
          <w:color w:val="000000"/>
          <w:sz w:val="22"/>
          <w:szCs w:val="22"/>
        </w:rPr>
        <w:t>ՀԱՆՁՆՄԱՆ</w:t>
      </w:r>
      <w:r w:rsidRPr="005E1F72">
        <w:rPr>
          <w:rFonts w:ascii="GHEA Grapalat" w:hAnsi="GHEA Grapalat"/>
          <w:b/>
          <w:bCs/>
          <w:iCs/>
          <w:color w:val="000000"/>
          <w:sz w:val="22"/>
          <w:szCs w:val="22"/>
          <w:lang w:val="pt-BR"/>
        </w:rPr>
        <w:t>-</w:t>
      </w:r>
      <w:r w:rsidRPr="005E1F72">
        <w:rPr>
          <w:rFonts w:ascii="GHEA Grapalat" w:hAnsi="GHEA Grapalat"/>
          <w:b/>
          <w:bCs/>
          <w:iCs/>
          <w:color w:val="000000"/>
          <w:sz w:val="22"/>
          <w:szCs w:val="22"/>
        </w:rPr>
        <w:t>ԸՆԴՈՒՆՄԱՆ</w:t>
      </w:r>
    </w:p>
    <w:p w14:paraId="210FABE5" w14:textId="77777777" w:rsidR="0038400D" w:rsidRPr="005E1F72" w:rsidRDefault="0038400D" w:rsidP="0038400D">
      <w:pPr>
        <w:pStyle w:val="BodyTextIndent"/>
        <w:spacing w:line="240" w:lineRule="auto"/>
        <w:ind w:firstLine="0"/>
        <w:jc w:val="center"/>
        <w:rPr>
          <w:b/>
          <w:bCs/>
          <w:iCs/>
          <w:lang w:val="es-ES"/>
        </w:rPr>
      </w:pPr>
    </w:p>
    <w:p w14:paraId="71422CF5" w14:textId="77777777" w:rsidR="0038400D" w:rsidRPr="005E1F72" w:rsidRDefault="0038400D" w:rsidP="0038400D">
      <w:pPr>
        <w:pStyle w:val="BodyTextIndent"/>
        <w:spacing w:line="240" w:lineRule="auto"/>
        <w:ind w:firstLine="540"/>
        <w:rPr>
          <w:iCs/>
          <w:lang w:val="es-ES"/>
        </w:rPr>
      </w:pPr>
      <w:r w:rsidRPr="005E1F72">
        <w:rPr>
          <w:rFonts w:ascii="GHEA Grapalat" w:hAnsi="GHEA Grapalat"/>
          <w:color w:val="000000"/>
          <w:sz w:val="21"/>
          <w:szCs w:val="21"/>
          <w:lang w:val="es-ES" w:eastAsia="ru-RU"/>
        </w:rPr>
        <w:t>«      » «              »</w:t>
      </w:r>
      <w:r w:rsidRPr="005E1F72">
        <w:rPr>
          <w:iCs/>
          <w:lang w:val="es-ES"/>
        </w:rPr>
        <w:t xml:space="preserve">  </w:t>
      </w:r>
      <w:r w:rsidRPr="005E1F72">
        <w:rPr>
          <w:rFonts w:ascii="GHEA Grapalat" w:hAnsi="GHEA Grapalat"/>
          <w:color w:val="000000"/>
          <w:sz w:val="21"/>
          <w:szCs w:val="21"/>
          <w:lang w:val="es-ES" w:eastAsia="ru-RU"/>
        </w:rPr>
        <w:t xml:space="preserve">20    </w:t>
      </w:r>
      <w:r w:rsidRPr="005E1F72">
        <w:rPr>
          <w:rFonts w:ascii="GHEA Grapalat" w:hAnsi="GHEA Grapalat"/>
          <w:color w:val="000000"/>
          <w:sz w:val="21"/>
          <w:szCs w:val="21"/>
          <w:lang w:eastAsia="ru-RU"/>
        </w:rPr>
        <w:t>թ</w:t>
      </w:r>
      <w:r w:rsidRPr="005E1F72">
        <w:rPr>
          <w:rFonts w:ascii="GHEA Grapalat" w:hAnsi="GHEA Grapalat"/>
          <w:color w:val="000000"/>
          <w:sz w:val="21"/>
          <w:szCs w:val="21"/>
          <w:lang w:val="es-ES" w:eastAsia="ru-RU"/>
        </w:rPr>
        <w:t>.</w:t>
      </w:r>
    </w:p>
    <w:p w14:paraId="12C398C2" w14:textId="77777777" w:rsidR="0038400D" w:rsidRPr="005E1F72" w:rsidRDefault="0038400D" w:rsidP="0038400D">
      <w:pPr>
        <w:pStyle w:val="BodyTextIndent"/>
        <w:spacing w:line="240" w:lineRule="auto"/>
        <w:ind w:firstLine="0"/>
        <w:rPr>
          <w:iCs/>
          <w:lang w:val="es-ES"/>
        </w:rPr>
      </w:pPr>
    </w:p>
    <w:p w14:paraId="74C817BA" w14:textId="77777777" w:rsidR="0038400D" w:rsidRPr="005E1F72"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5E1F72">
        <w:rPr>
          <w:rFonts w:ascii="GHEA Grapalat" w:hAnsi="GHEA Grapalat"/>
          <w:color w:val="000000"/>
          <w:sz w:val="21"/>
          <w:szCs w:val="21"/>
        </w:rPr>
        <w:t>Պայմանագրի</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rPr>
        <w:t>այսուհետ</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rPr>
        <w:t>Պայմանագիր</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rPr>
        <w:t>անվանումը</w:t>
      </w:r>
      <w:proofErr w:type="spellEnd"/>
      <w:r w:rsidRPr="005E1F72">
        <w:rPr>
          <w:rFonts w:ascii="GHEA Grapalat" w:hAnsi="GHEA Grapalat"/>
          <w:color w:val="000000"/>
          <w:sz w:val="21"/>
          <w:szCs w:val="21"/>
          <w:lang w:val="es-ES"/>
        </w:rPr>
        <w:t>` ____________________________________________________________________________________________</w:t>
      </w:r>
    </w:p>
    <w:p w14:paraId="3B431ED3" w14:textId="77777777" w:rsidR="0038400D" w:rsidRPr="005E1F72"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5E1F72">
        <w:rPr>
          <w:rFonts w:ascii="GHEA Grapalat" w:hAnsi="GHEA Grapalat"/>
          <w:color w:val="000000"/>
          <w:sz w:val="21"/>
          <w:szCs w:val="21"/>
        </w:rPr>
        <w:t>Պայմանագրի</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rPr>
        <w:t>կնքման</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rPr>
        <w:t>ամսաթիվը</w:t>
      </w:r>
      <w:proofErr w:type="spellEnd"/>
      <w:r w:rsidRPr="005E1F72">
        <w:rPr>
          <w:rFonts w:ascii="GHEA Grapalat" w:hAnsi="GHEA Grapalat"/>
          <w:color w:val="000000"/>
          <w:sz w:val="21"/>
          <w:szCs w:val="21"/>
          <w:lang w:val="es-ES"/>
        </w:rPr>
        <w:t xml:space="preserve">` «____» «__________________» 20 </w:t>
      </w:r>
      <w:r w:rsidRPr="005E1F72">
        <w:rPr>
          <w:rFonts w:ascii="GHEA Grapalat" w:hAnsi="GHEA Grapalat"/>
          <w:color w:val="000000"/>
          <w:sz w:val="21"/>
          <w:szCs w:val="21"/>
        </w:rPr>
        <w:t>թ</w:t>
      </w:r>
      <w:r w:rsidRPr="005E1F72">
        <w:rPr>
          <w:rFonts w:ascii="GHEA Grapalat" w:hAnsi="GHEA Grapalat"/>
          <w:color w:val="000000"/>
          <w:sz w:val="21"/>
          <w:szCs w:val="21"/>
          <w:lang w:val="es-ES"/>
        </w:rPr>
        <w:t>.</w:t>
      </w:r>
    </w:p>
    <w:p w14:paraId="19025FFE" w14:textId="77777777" w:rsidR="0038400D" w:rsidRPr="005E1F72"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5E1F72">
        <w:rPr>
          <w:rFonts w:ascii="GHEA Grapalat" w:hAnsi="GHEA Grapalat"/>
          <w:color w:val="000000"/>
          <w:sz w:val="21"/>
          <w:szCs w:val="21"/>
        </w:rPr>
        <w:t>Պայմանագրի</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rPr>
        <w:t>համարը</w:t>
      </w:r>
      <w:proofErr w:type="spellEnd"/>
      <w:r w:rsidRPr="005E1F72">
        <w:rPr>
          <w:rFonts w:ascii="GHEA Grapalat" w:hAnsi="GHEA Grapalat"/>
          <w:color w:val="000000"/>
          <w:sz w:val="21"/>
          <w:szCs w:val="21"/>
          <w:lang w:val="es-ES"/>
        </w:rPr>
        <w:t>`    __________</w:t>
      </w:r>
    </w:p>
    <w:p w14:paraId="0B2956DD" w14:textId="77777777" w:rsidR="0038400D" w:rsidRPr="005E1F72" w:rsidRDefault="0038400D" w:rsidP="006C1D25">
      <w:pPr>
        <w:jc w:val="both"/>
        <w:rPr>
          <w:rFonts w:ascii="GHEA Grapalat" w:hAnsi="GHEA Grapalat" w:cs="Sylfaen"/>
          <w:iCs/>
          <w:lang w:val="es-ES"/>
        </w:rPr>
      </w:pPr>
      <w:proofErr w:type="spellStart"/>
      <w:r w:rsidRPr="005E1F72">
        <w:rPr>
          <w:rFonts w:ascii="GHEA Grapalat" w:hAnsi="GHEA Grapalat"/>
          <w:iCs/>
          <w:color w:val="000000"/>
          <w:sz w:val="21"/>
          <w:szCs w:val="21"/>
        </w:rPr>
        <w:t>Պատվիրատուն</w:t>
      </w:r>
      <w:proofErr w:type="spellEnd"/>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և</w:t>
      </w:r>
      <w:r w:rsidRPr="005E1F72">
        <w:rPr>
          <w:rFonts w:ascii="GHEA Grapalat" w:hAnsi="GHEA Grapalat"/>
          <w:iCs/>
          <w:color w:val="000000"/>
          <w:sz w:val="21"/>
          <w:szCs w:val="21"/>
          <w:lang w:val="es-ES"/>
        </w:rPr>
        <w:t xml:space="preserve">  </w:t>
      </w:r>
      <w:proofErr w:type="spellStart"/>
      <w:r w:rsidRPr="005E1F72">
        <w:rPr>
          <w:rFonts w:ascii="GHEA Grapalat" w:hAnsi="GHEA Grapalat"/>
          <w:color w:val="000000"/>
          <w:sz w:val="21"/>
          <w:szCs w:val="21"/>
        </w:rPr>
        <w:t>Պայմանագրի</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rPr>
        <w:t>կողմը</w:t>
      </w:r>
      <w:proofErr w:type="spellEnd"/>
      <w:r w:rsidRPr="005E1F72">
        <w:rPr>
          <w:rFonts w:ascii="GHEA Grapalat" w:hAnsi="GHEA Grapalat"/>
          <w:color w:val="000000"/>
          <w:sz w:val="21"/>
          <w:szCs w:val="21"/>
        </w:rPr>
        <w:t>՝</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հիմք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ընդունելով</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պայմանագրի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կատարման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վերաբերյալ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20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թ. դուրս գրված </w:t>
      </w:r>
      <w:r w:rsidRPr="005E1F72">
        <w:rPr>
          <w:rFonts w:ascii="GHEA Grapalat" w:hAnsi="GHEA Grapalat"/>
          <w:color w:val="000000"/>
          <w:sz w:val="21"/>
          <w:szCs w:val="21"/>
          <w:lang w:val="es-ES"/>
        </w:rPr>
        <w:t xml:space="preserve">N ___   </w:t>
      </w:r>
      <w:r w:rsidRPr="005E1F72">
        <w:rPr>
          <w:rFonts w:ascii="GHEA Grapalat" w:hAnsi="GHEA Grapalat"/>
          <w:color w:val="000000"/>
          <w:sz w:val="21"/>
          <w:szCs w:val="21"/>
          <w:lang w:val="hy-AM"/>
        </w:rPr>
        <w:t xml:space="preserve">հաշիվ ապրանքագիրը, </w:t>
      </w:r>
      <w:proofErr w:type="spellStart"/>
      <w:r w:rsidRPr="005E1F72">
        <w:rPr>
          <w:rFonts w:ascii="GHEA Grapalat" w:hAnsi="GHEA Grapalat"/>
          <w:color w:val="000000"/>
          <w:sz w:val="21"/>
          <w:szCs w:val="21"/>
          <w:lang w:val="es-ES"/>
        </w:rPr>
        <w:t>կազմեցին</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lang w:val="es-ES"/>
        </w:rPr>
        <w:t>սույն</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lang w:val="es-ES"/>
        </w:rPr>
        <w:t>արձանագրությունը</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lang w:val="es-ES"/>
        </w:rPr>
        <w:t>հետևյալի</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lang w:val="es-ES"/>
        </w:rPr>
        <w:t>մասին</w:t>
      </w:r>
      <w:proofErr w:type="spellEnd"/>
      <w:r w:rsidRPr="005E1F72">
        <w:rPr>
          <w:rFonts w:ascii="GHEA Grapalat" w:hAnsi="GHEA Grapalat"/>
          <w:color w:val="000000"/>
          <w:sz w:val="21"/>
          <w:szCs w:val="21"/>
          <w:lang w:val="es-ES"/>
        </w:rPr>
        <w:t>.</w:t>
      </w:r>
    </w:p>
    <w:p w14:paraId="4BF6099E" w14:textId="77777777" w:rsidR="0038400D" w:rsidRPr="005E1F72" w:rsidRDefault="0038400D" w:rsidP="0038400D">
      <w:pPr>
        <w:jc w:val="both"/>
        <w:rPr>
          <w:rFonts w:ascii="GHEA Grapalat" w:hAnsi="GHEA Grapalat"/>
          <w:iCs/>
          <w:color w:val="000000"/>
          <w:sz w:val="21"/>
          <w:szCs w:val="21"/>
          <w:lang w:val="hy-AM"/>
        </w:rPr>
      </w:pPr>
      <w:proofErr w:type="spellStart"/>
      <w:r w:rsidRPr="005E1F72">
        <w:rPr>
          <w:rFonts w:ascii="GHEA Grapalat" w:hAnsi="GHEA Grapalat"/>
          <w:iCs/>
          <w:color w:val="000000"/>
          <w:sz w:val="21"/>
          <w:szCs w:val="21"/>
        </w:rPr>
        <w:t>Պայմանագրի</w:t>
      </w:r>
      <w:proofErr w:type="spellEnd"/>
      <w:r w:rsidRPr="005E1F72">
        <w:rPr>
          <w:rFonts w:ascii="GHEA Grapalat" w:hAnsi="GHEA Grapalat"/>
          <w:iCs/>
          <w:color w:val="000000"/>
          <w:sz w:val="21"/>
          <w:szCs w:val="21"/>
          <w:lang w:val="es-ES"/>
        </w:rPr>
        <w:t xml:space="preserve"> </w:t>
      </w:r>
      <w:proofErr w:type="spellStart"/>
      <w:r w:rsidRPr="005E1F72">
        <w:rPr>
          <w:rFonts w:ascii="GHEA Grapalat" w:hAnsi="GHEA Grapalat"/>
          <w:iCs/>
          <w:color w:val="000000"/>
          <w:sz w:val="21"/>
          <w:szCs w:val="21"/>
        </w:rPr>
        <w:t>շրջանակներում</w:t>
      </w:r>
      <w:proofErr w:type="spellEnd"/>
      <w:r w:rsidRPr="005E1F72">
        <w:rPr>
          <w:rFonts w:ascii="GHEA Grapalat" w:hAnsi="GHEA Grapalat"/>
          <w:iCs/>
          <w:color w:val="000000"/>
          <w:sz w:val="21"/>
          <w:szCs w:val="21"/>
          <w:lang w:val="es-ES"/>
        </w:rPr>
        <w:t xml:space="preserve"> </w:t>
      </w:r>
      <w:proofErr w:type="spellStart"/>
      <w:r w:rsidRPr="005E1F72">
        <w:rPr>
          <w:rFonts w:ascii="GHEA Grapalat" w:hAnsi="GHEA Grapalat"/>
          <w:iCs/>
          <w:snapToGrid w:val="0"/>
          <w:color w:val="000000"/>
          <w:sz w:val="21"/>
          <w:szCs w:val="21"/>
          <w:lang w:val="es-ES"/>
        </w:rPr>
        <w:t>Պայմանագրի</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lang w:val="es-ES"/>
        </w:rPr>
        <w:t>կողմը</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color w:val="000000"/>
          <w:sz w:val="21"/>
          <w:szCs w:val="21"/>
        </w:rPr>
        <w:t>մատակարարել</w:t>
      </w:r>
      <w:proofErr w:type="spellEnd"/>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է</w:t>
      </w:r>
      <w:r w:rsidRPr="005E1F72">
        <w:rPr>
          <w:rFonts w:ascii="GHEA Grapalat" w:hAnsi="GHEA Grapalat"/>
          <w:iCs/>
          <w:color w:val="000000"/>
          <w:sz w:val="21"/>
          <w:szCs w:val="21"/>
          <w:lang w:val="es-ES"/>
        </w:rPr>
        <w:t xml:space="preserve"> </w:t>
      </w:r>
      <w:proofErr w:type="spellStart"/>
      <w:r w:rsidRPr="005E1F72">
        <w:rPr>
          <w:rFonts w:ascii="GHEA Grapalat" w:hAnsi="GHEA Grapalat"/>
          <w:iCs/>
          <w:color w:val="000000"/>
          <w:sz w:val="21"/>
          <w:szCs w:val="21"/>
        </w:rPr>
        <w:t>հետևյալ</w:t>
      </w:r>
      <w:proofErr w:type="spellEnd"/>
      <w:r w:rsidRPr="005E1F72">
        <w:rPr>
          <w:rFonts w:ascii="GHEA Grapalat" w:hAnsi="GHEA Grapalat"/>
          <w:iCs/>
          <w:color w:val="000000"/>
          <w:sz w:val="21"/>
          <w:szCs w:val="21"/>
          <w:lang w:val="es-ES"/>
        </w:rPr>
        <w:t xml:space="preserve"> </w:t>
      </w:r>
      <w:proofErr w:type="spellStart"/>
      <w:r w:rsidRPr="005E1F72">
        <w:rPr>
          <w:rFonts w:ascii="GHEA Grapalat" w:hAnsi="GHEA Grapalat"/>
          <w:iCs/>
          <w:color w:val="000000"/>
          <w:sz w:val="21"/>
          <w:szCs w:val="21"/>
        </w:rPr>
        <w:t>ապրանքները</w:t>
      </w:r>
      <w:proofErr w:type="spellEnd"/>
      <w:r w:rsidRPr="005E1F72">
        <w:rPr>
          <w:rFonts w:ascii="GHEA Grapalat" w:hAnsi="GHEA Grapalat"/>
          <w:iCs/>
          <w:color w:val="000000"/>
          <w:sz w:val="21"/>
          <w:szCs w:val="21"/>
        </w:rPr>
        <w:t>՝</w:t>
      </w:r>
    </w:p>
    <w:p w14:paraId="38DBC81E" w14:textId="77777777" w:rsidR="0038400D" w:rsidRPr="005E1F72"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5E1F72" w14:paraId="26E9A5A4" w14:textId="77777777" w:rsidTr="007A2020">
        <w:trPr>
          <w:jc w:val="right"/>
        </w:trPr>
        <w:tc>
          <w:tcPr>
            <w:tcW w:w="357" w:type="dxa"/>
            <w:vMerge w:val="restart"/>
            <w:vAlign w:val="center"/>
          </w:tcPr>
          <w:p w14:paraId="6298F8F1"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N</w:t>
            </w:r>
          </w:p>
        </w:tc>
        <w:tc>
          <w:tcPr>
            <w:tcW w:w="10348" w:type="dxa"/>
            <w:gridSpan w:val="8"/>
            <w:vAlign w:val="center"/>
          </w:tcPr>
          <w:p w14:paraId="219331C9" w14:textId="77777777" w:rsidR="0038400D" w:rsidRPr="005E1F72"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5E1F72">
              <w:rPr>
                <w:rFonts w:ascii="GHEA Grapalat" w:hAnsi="GHEA Grapalat" w:cs="Sylfaen"/>
                <w:sz w:val="18"/>
                <w:szCs w:val="18"/>
              </w:rPr>
              <w:t>Մատակարարված</w:t>
            </w:r>
            <w:proofErr w:type="spellEnd"/>
            <w:r w:rsidRPr="005E1F72">
              <w:rPr>
                <w:rFonts w:ascii="GHEA Grapalat" w:hAnsi="GHEA Grapalat" w:cs="Courier New"/>
                <w:sz w:val="18"/>
                <w:szCs w:val="18"/>
              </w:rPr>
              <w:t xml:space="preserve"> </w:t>
            </w:r>
            <w:proofErr w:type="spellStart"/>
            <w:r w:rsidRPr="005E1F72">
              <w:rPr>
                <w:rFonts w:ascii="GHEA Grapalat" w:hAnsi="GHEA Grapalat" w:cs="Sylfaen"/>
                <w:sz w:val="18"/>
                <w:szCs w:val="18"/>
              </w:rPr>
              <w:t>ապրանքների</w:t>
            </w:r>
            <w:proofErr w:type="spellEnd"/>
          </w:p>
        </w:tc>
      </w:tr>
      <w:tr w:rsidR="0038400D" w:rsidRPr="005E1F72" w14:paraId="6FDA199F" w14:textId="77777777" w:rsidTr="007A2020">
        <w:trPr>
          <w:jc w:val="right"/>
        </w:trPr>
        <w:tc>
          <w:tcPr>
            <w:tcW w:w="357" w:type="dxa"/>
            <w:vMerge/>
          </w:tcPr>
          <w:p w14:paraId="6C845234"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2B5275A0"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անվանումը</w:t>
            </w:r>
            <w:proofErr w:type="spellEnd"/>
          </w:p>
        </w:tc>
        <w:tc>
          <w:tcPr>
            <w:tcW w:w="1440" w:type="dxa"/>
            <w:vMerge w:val="restart"/>
            <w:vAlign w:val="center"/>
          </w:tcPr>
          <w:p w14:paraId="157741C9"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տեխնիկական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բնութագրի</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համառոտ</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շարադրանքը</w:t>
            </w:r>
            <w:proofErr w:type="spellEnd"/>
          </w:p>
        </w:tc>
        <w:tc>
          <w:tcPr>
            <w:tcW w:w="2916" w:type="dxa"/>
            <w:gridSpan w:val="2"/>
            <w:vAlign w:val="center"/>
          </w:tcPr>
          <w:p w14:paraId="1B237A83"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քանակական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ցուցանիշը</w:t>
            </w:r>
            <w:proofErr w:type="spellEnd"/>
          </w:p>
        </w:tc>
        <w:tc>
          <w:tcPr>
            <w:tcW w:w="2976" w:type="dxa"/>
            <w:gridSpan w:val="2"/>
            <w:vAlign w:val="center"/>
          </w:tcPr>
          <w:p w14:paraId="3B1FB9CC"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կատարման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ժամկետը</w:t>
            </w:r>
            <w:proofErr w:type="spellEnd"/>
          </w:p>
        </w:tc>
        <w:tc>
          <w:tcPr>
            <w:tcW w:w="1168" w:type="dxa"/>
            <w:vMerge w:val="restart"/>
            <w:vAlign w:val="center"/>
          </w:tcPr>
          <w:p w14:paraId="4B27A884"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Վճարման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ենթակա</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գումարը</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հազար</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դրամ</w:t>
            </w:r>
            <w:proofErr w:type="spellEnd"/>
            <w:r w:rsidRPr="005E1F72">
              <w:rPr>
                <w:rFonts w:ascii="GHEA Grapalat" w:hAnsi="GHEA Grapalat"/>
                <w:sz w:val="18"/>
                <w:szCs w:val="18"/>
              </w:rPr>
              <w:t>/</w:t>
            </w:r>
          </w:p>
        </w:tc>
        <w:tc>
          <w:tcPr>
            <w:tcW w:w="675" w:type="dxa"/>
            <w:vMerge w:val="restart"/>
            <w:vAlign w:val="center"/>
          </w:tcPr>
          <w:p w14:paraId="4B78AEE3"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Վճարման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ժամկետը</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ըստ</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վճարման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ժամանակացույցի</w:t>
            </w:r>
            <w:proofErr w:type="spellEnd"/>
            <w:r w:rsidRPr="005E1F72">
              <w:rPr>
                <w:rFonts w:ascii="GHEA Grapalat" w:hAnsi="GHEA Grapalat"/>
                <w:sz w:val="18"/>
                <w:szCs w:val="18"/>
              </w:rPr>
              <w:t>/</w:t>
            </w:r>
          </w:p>
        </w:tc>
      </w:tr>
      <w:tr w:rsidR="0038400D" w:rsidRPr="005E1F72" w14:paraId="1387ECCE" w14:textId="77777777" w:rsidTr="007A2020">
        <w:trPr>
          <w:trHeight w:val="1105"/>
          <w:jc w:val="right"/>
        </w:trPr>
        <w:tc>
          <w:tcPr>
            <w:tcW w:w="357" w:type="dxa"/>
            <w:vMerge/>
            <w:tcBorders>
              <w:bottom w:val="single" w:sz="4" w:space="0" w:color="auto"/>
            </w:tcBorders>
          </w:tcPr>
          <w:p w14:paraId="1D15DCD4"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6AC5726D"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33C3AF64"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752C6977"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ըստ</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պայմանագրով</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հաստատված</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գնման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43D6E7C7"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փաստացի</w:t>
            </w:r>
            <w:proofErr w:type="spellEnd"/>
          </w:p>
        </w:tc>
        <w:tc>
          <w:tcPr>
            <w:tcW w:w="1842" w:type="dxa"/>
            <w:tcBorders>
              <w:bottom w:val="single" w:sz="4" w:space="0" w:color="auto"/>
            </w:tcBorders>
            <w:vAlign w:val="center"/>
          </w:tcPr>
          <w:p w14:paraId="2686865A"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ըստ</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պայմանագրով</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հաստատված</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գնման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11DCE1FF"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փաստացի</w:t>
            </w:r>
            <w:proofErr w:type="spellEnd"/>
          </w:p>
        </w:tc>
        <w:tc>
          <w:tcPr>
            <w:tcW w:w="1168" w:type="dxa"/>
            <w:vMerge/>
            <w:tcBorders>
              <w:bottom w:val="single" w:sz="4" w:space="0" w:color="auto"/>
            </w:tcBorders>
            <w:vAlign w:val="center"/>
          </w:tcPr>
          <w:p w14:paraId="61D6A90F"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032091D9"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r>
      <w:tr w:rsidR="0038400D" w:rsidRPr="005E1F72" w14:paraId="0568ADCA" w14:textId="77777777" w:rsidTr="007A2020">
        <w:trPr>
          <w:jc w:val="right"/>
        </w:trPr>
        <w:tc>
          <w:tcPr>
            <w:tcW w:w="357" w:type="dxa"/>
            <w:vAlign w:val="center"/>
          </w:tcPr>
          <w:p w14:paraId="60944C70"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73" w:type="dxa"/>
            <w:vAlign w:val="center"/>
          </w:tcPr>
          <w:p w14:paraId="34455EF9"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440" w:type="dxa"/>
            <w:vAlign w:val="center"/>
          </w:tcPr>
          <w:p w14:paraId="64593AB7"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800" w:type="dxa"/>
            <w:vAlign w:val="center"/>
          </w:tcPr>
          <w:p w14:paraId="4E2E6A87"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16" w:type="dxa"/>
            <w:vAlign w:val="center"/>
          </w:tcPr>
          <w:p w14:paraId="65B99408"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842" w:type="dxa"/>
            <w:vAlign w:val="center"/>
          </w:tcPr>
          <w:p w14:paraId="1B70F2B1"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34" w:type="dxa"/>
            <w:vAlign w:val="center"/>
          </w:tcPr>
          <w:p w14:paraId="571B2679"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68" w:type="dxa"/>
            <w:vAlign w:val="center"/>
          </w:tcPr>
          <w:p w14:paraId="479FD64F"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675" w:type="dxa"/>
            <w:vAlign w:val="center"/>
          </w:tcPr>
          <w:p w14:paraId="59ED732F"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r>
      <w:tr w:rsidR="0038400D" w:rsidRPr="005E1F72" w14:paraId="745630E6" w14:textId="77777777" w:rsidTr="007A2020">
        <w:trPr>
          <w:jc w:val="right"/>
        </w:trPr>
        <w:tc>
          <w:tcPr>
            <w:tcW w:w="357" w:type="dxa"/>
          </w:tcPr>
          <w:p w14:paraId="1BDFDE73"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173" w:type="dxa"/>
          </w:tcPr>
          <w:p w14:paraId="7665A0DD"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440" w:type="dxa"/>
          </w:tcPr>
          <w:p w14:paraId="33D93C3E"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800" w:type="dxa"/>
          </w:tcPr>
          <w:p w14:paraId="2FE8D70A"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116" w:type="dxa"/>
          </w:tcPr>
          <w:p w14:paraId="128E5D2C"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842" w:type="dxa"/>
          </w:tcPr>
          <w:p w14:paraId="7A991FD9"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134" w:type="dxa"/>
          </w:tcPr>
          <w:p w14:paraId="5F67B0E1"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168" w:type="dxa"/>
          </w:tcPr>
          <w:p w14:paraId="27F99B0E"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675" w:type="dxa"/>
          </w:tcPr>
          <w:p w14:paraId="2DBE3078" w14:textId="77777777" w:rsidR="0038400D" w:rsidRPr="005E1F72" w:rsidRDefault="0038400D" w:rsidP="007A2020">
            <w:pPr>
              <w:pStyle w:val="NormalWeb"/>
              <w:spacing w:before="0" w:beforeAutospacing="0" w:after="0" w:afterAutospacing="0"/>
              <w:jc w:val="center"/>
              <w:rPr>
                <w:rFonts w:ascii="GHEA Grapalat" w:hAnsi="GHEA Grapalat"/>
              </w:rPr>
            </w:pPr>
          </w:p>
        </w:tc>
      </w:tr>
    </w:tbl>
    <w:p w14:paraId="299EE86F" w14:textId="77777777" w:rsidR="0038400D" w:rsidRPr="005E1F72" w:rsidRDefault="0038400D" w:rsidP="0038400D">
      <w:pPr>
        <w:ind w:firstLine="375"/>
        <w:jc w:val="both"/>
        <w:rPr>
          <w:rFonts w:ascii="Arial" w:hAnsi="Arial" w:cs="Arial"/>
          <w:iCs/>
          <w:color w:val="000000"/>
          <w:sz w:val="21"/>
          <w:szCs w:val="21"/>
          <w:lang w:val="es-ES"/>
        </w:rPr>
      </w:pPr>
      <w:r w:rsidRPr="005E1F72">
        <w:rPr>
          <w:rFonts w:ascii="Arial" w:hAnsi="Arial" w:cs="Arial"/>
          <w:iCs/>
          <w:color w:val="000000"/>
          <w:sz w:val="21"/>
          <w:szCs w:val="21"/>
          <w:lang w:val="es-ES"/>
        </w:rPr>
        <w:t> </w:t>
      </w:r>
    </w:p>
    <w:p w14:paraId="5047ADFC" w14:textId="77777777" w:rsidR="0038400D" w:rsidRPr="005E1F72" w:rsidRDefault="0038400D" w:rsidP="0038400D">
      <w:pPr>
        <w:ind w:firstLine="375"/>
        <w:jc w:val="both"/>
        <w:rPr>
          <w:rFonts w:ascii="GHEA Grapalat" w:hAnsi="GHEA Grapalat"/>
          <w:iCs/>
          <w:snapToGrid w:val="0"/>
          <w:color w:val="000000"/>
          <w:sz w:val="21"/>
          <w:szCs w:val="21"/>
          <w:lang w:val="es-ES"/>
        </w:rPr>
      </w:pPr>
      <w:r w:rsidRPr="005E1F72">
        <w:rPr>
          <w:rFonts w:ascii="Arial" w:hAnsi="Arial" w:cs="Arial"/>
          <w:iCs/>
          <w:color w:val="000000"/>
          <w:sz w:val="21"/>
          <w:szCs w:val="21"/>
          <w:lang w:val="es-ES"/>
        </w:rPr>
        <w:t> </w:t>
      </w:r>
      <w:r w:rsidRPr="005E1F72">
        <w:rPr>
          <w:rFonts w:ascii="GHEA Grapalat" w:hAnsi="GHEA Grapalat"/>
          <w:iCs/>
          <w:snapToGrid w:val="0"/>
          <w:color w:val="000000"/>
          <w:sz w:val="21"/>
          <w:szCs w:val="21"/>
          <w:lang w:val="hy-AM"/>
        </w:rPr>
        <w:t xml:space="preserve">Սույն </w:t>
      </w:r>
      <w:proofErr w:type="spellStart"/>
      <w:r w:rsidRPr="005E1F72">
        <w:rPr>
          <w:rFonts w:ascii="GHEA Grapalat" w:hAnsi="GHEA Grapalat"/>
          <w:iCs/>
          <w:snapToGrid w:val="0"/>
          <w:color w:val="000000"/>
          <w:sz w:val="21"/>
          <w:szCs w:val="21"/>
        </w:rPr>
        <w:t>արձանագրության</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rPr>
        <w:t>երկկողմ</w:t>
      </w:r>
      <w:proofErr w:type="spellEnd"/>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lang w:val="hy-AM"/>
        </w:rPr>
        <w:t>հաստատման համար հիմք հանդիսացած</w:t>
      </w:r>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rPr>
        <w:t>հաշիվ</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rPr>
        <w:t>ապրանքագիրը</w:t>
      </w:r>
      <w:proofErr w:type="spellEnd"/>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և</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lang w:val="hy-AM"/>
        </w:rPr>
        <w:t xml:space="preserve">դրական </w:t>
      </w:r>
      <w:proofErr w:type="spellStart"/>
      <w:r w:rsidRPr="005E1F72">
        <w:rPr>
          <w:rFonts w:ascii="GHEA Grapalat" w:hAnsi="GHEA Grapalat"/>
          <w:color w:val="000000"/>
          <w:sz w:val="21"/>
          <w:szCs w:val="21"/>
          <w:lang w:val="es-ES"/>
        </w:rPr>
        <w:t>եզրակացությունը</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lang w:val="es-ES"/>
        </w:rPr>
        <w:t>հանդիսանում</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lang w:val="es-ES"/>
        </w:rPr>
        <w:t>են</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lang w:val="es-ES"/>
        </w:rPr>
        <w:t>սույն</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lang w:val="es-ES"/>
        </w:rPr>
        <w:t>արձանագրության</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lang w:val="es-ES"/>
        </w:rPr>
        <w:t>բաղկացուցիչ</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lang w:val="es-ES"/>
        </w:rPr>
        <w:t>մասը</w:t>
      </w:r>
      <w:proofErr w:type="spellEnd"/>
      <w:r w:rsidRPr="005E1F72">
        <w:rPr>
          <w:rFonts w:ascii="GHEA Grapalat" w:hAnsi="GHEA Grapalat"/>
          <w:iCs/>
          <w:snapToGrid w:val="0"/>
          <w:color w:val="000000"/>
          <w:sz w:val="21"/>
          <w:szCs w:val="21"/>
          <w:lang w:val="es-ES"/>
        </w:rPr>
        <w:t xml:space="preserve"> և </w:t>
      </w:r>
      <w:proofErr w:type="spellStart"/>
      <w:r w:rsidRPr="005E1F72">
        <w:rPr>
          <w:rFonts w:ascii="GHEA Grapalat" w:hAnsi="GHEA Grapalat"/>
          <w:iCs/>
          <w:snapToGrid w:val="0"/>
          <w:color w:val="000000"/>
          <w:sz w:val="21"/>
          <w:szCs w:val="21"/>
          <w:lang w:val="es-ES"/>
        </w:rPr>
        <w:t>կցվում</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lang w:val="es-ES"/>
        </w:rPr>
        <w:t>են</w:t>
      </w:r>
      <w:proofErr w:type="spellEnd"/>
      <w:r w:rsidRPr="005E1F72">
        <w:rPr>
          <w:rFonts w:ascii="GHEA Grapalat" w:hAnsi="GHEA Grapalat"/>
          <w:iCs/>
          <w:snapToGrid w:val="0"/>
          <w:color w:val="000000"/>
          <w:sz w:val="21"/>
          <w:szCs w:val="21"/>
          <w:lang w:val="es-ES"/>
        </w:rPr>
        <w:t>:</w:t>
      </w:r>
    </w:p>
    <w:p w14:paraId="68EA7735" w14:textId="77777777" w:rsidR="0038400D" w:rsidRPr="005E1F72" w:rsidRDefault="0038400D" w:rsidP="0038400D">
      <w:pPr>
        <w:ind w:firstLine="375"/>
        <w:jc w:val="both"/>
        <w:rPr>
          <w:rFonts w:ascii="GHEA Grapalat" w:hAnsi="GHEA Grapalat"/>
          <w:iCs/>
          <w:snapToGrid w:val="0"/>
          <w:color w:val="000000"/>
          <w:sz w:val="21"/>
          <w:szCs w:val="21"/>
          <w:lang w:val="es-ES"/>
        </w:rPr>
      </w:pPr>
    </w:p>
    <w:p w14:paraId="05EC2438" w14:textId="77777777" w:rsidR="0038400D" w:rsidRPr="005E1F72" w:rsidRDefault="0038400D" w:rsidP="0038400D">
      <w:pPr>
        <w:ind w:firstLine="375"/>
        <w:jc w:val="both"/>
        <w:rPr>
          <w:rFonts w:ascii="GHEA Grapalat" w:hAnsi="GHEA Grapalat"/>
          <w:iCs/>
          <w:snapToGrid w:val="0"/>
          <w:color w:val="000000"/>
          <w:sz w:val="2"/>
          <w:szCs w:val="21"/>
          <w:lang w:val="es-ES"/>
        </w:rPr>
      </w:pPr>
    </w:p>
    <w:p w14:paraId="4F362467" w14:textId="77777777" w:rsidR="0038400D" w:rsidRPr="005E1F72" w:rsidRDefault="0038400D" w:rsidP="0038400D">
      <w:pPr>
        <w:ind w:firstLine="375"/>
        <w:rPr>
          <w:rFonts w:ascii="GHEA Grapalat" w:hAnsi="GHEA Grapalat"/>
          <w:iCs/>
          <w:snapToGrid w:val="0"/>
          <w:color w:val="000000"/>
          <w:sz w:val="2"/>
          <w:szCs w:val="21"/>
          <w:lang w:val="es-ES"/>
        </w:rPr>
      </w:pPr>
      <w:r w:rsidRPr="005E1F72">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5E1F72" w14:paraId="640B22C7" w14:textId="77777777" w:rsidTr="007A2020">
        <w:trPr>
          <w:trHeight w:val="266"/>
          <w:tblCellSpacing w:w="7" w:type="dxa"/>
          <w:jc w:val="center"/>
        </w:trPr>
        <w:tc>
          <w:tcPr>
            <w:tcW w:w="0" w:type="auto"/>
            <w:vAlign w:val="center"/>
          </w:tcPr>
          <w:p w14:paraId="6B1F55C3" w14:textId="77777777" w:rsidR="0038400D" w:rsidRPr="005E1F72" w:rsidRDefault="0038400D" w:rsidP="0038400D">
            <w:pPr>
              <w:jc w:val="center"/>
              <w:rPr>
                <w:rFonts w:ascii="GHEA Grapalat" w:hAnsi="GHEA Grapalat"/>
                <w:iCs/>
                <w:color w:val="000000"/>
                <w:sz w:val="21"/>
                <w:szCs w:val="21"/>
              </w:rPr>
            </w:pPr>
            <w:proofErr w:type="spellStart"/>
            <w:r w:rsidRPr="005E1F72">
              <w:rPr>
                <w:rFonts w:ascii="GHEA Grapalat" w:hAnsi="GHEA Grapalat"/>
                <w:iCs/>
                <w:color w:val="000000"/>
                <w:sz w:val="21"/>
                <w:szCs w:val="21"/>
              </w:rPr>
              <w:t>Ապրանքը</w:t>
            </w:r>
            <w:proofErr w:type="spellEnd"/>
            <w:r w:rsidRPr="005E1F72">
              <w:rPr>
                <w:rFonts w:ascii="GHEA Grapalat" w:hAnsi="GHEA Grapalat"/>
                <w:iCs/>
                <w:color w:val="000000"/>
                <w:sz w:val="21"/>
                <w:szCs w:val="21"/>
              </w:rPr>
              <w:t xml:space="preserve"> </w:t>
            </w:r>
            <w:proofErr w:type="spellStart"/>
            <w:r w:rsidRPr="005E1F72">
              <w:rPr>
                <w:rFonts w:ascii="GHEA Grapalat" w:hAnsi="GHEA Grapalat"/>
                <w:iCs/>
                <w:color w:val="000000"/>
                <w:sz w:val="21"/>
                <w:szCs w:val="21"/>
              </w:rPr>
              <w:t>հանձնեց</w:t>
            </w:r>
            <w:proofErr w:type="spellEnd"/>
            <w:r w:rsidRPr="005E1F72">
              <w:rPr>
                <w:rFonts w:ascii="GHEA Grapalat" w:hAnsi="GHEA Grapalat"/>
                <w:iCs/>
                <w:color w:val="000000"/>
                <w:sz w:val="21"/>
                <w:szCs w:val="21"/>
              </w:rPr>
              <w:t xml:space="preserve"> </w:t>
            </w:r>
          </w:p>
        </w:tc>
        <w:tc>
          <w:tcPr>
            <w:tcW w:w="0" w:type="auto"/>
            <w:vAlign w:val="center"/>
          </w:tcPr>
          <w:p w14:paraId="2C2A0B95" w14:textId="77777777" w:rsidR="0038400D" w:rsidRPr="005E1F72" w:rsidRDefault="0038400D" w:rsidP="0038400D">
            <w:pPr>
              <w:jc w:val="center"/>
              <w:rPr>
                <w:rFonts w:ascii="GHEA Grapalat" w:hAnsi="GHEA Grapalat"/>
                <w:iCs/>
                <w:color w:val="000000"/>
                <w:sz w:val="21"/>
                <w:szCs w:val="21"/>
              </w:rPr>
            </w:pPr>
            <w:proofErr w:type="spellStart"/>
            <w:r w:rsidRPr="005E1F72">
              <w:rPr>
                <w:rFonts w:ascii="GHEA Grapalat" w:hAnsi="GHEA Grapalat"/>
                <w:iCs/>
                <w:color w:val="000000"/>
                <w:sz w:val="21"/>
                <w:szCs w:val="21"/>
              </w:rPr>
              <w:t>Ապրանքը</w:t>
            </w:r>
            <w:proofErr w:type="spellEnd"/>
            <w:r w:rsidRPr="005E1F72">
              <w:rPr>
                <w:rFonts w:ascii="GHEA Grapalat" w:hAnsi="GHEA Grapalat"/>
                <w:iCs/>
                <w:color w:val="000000"/>
                <w:sz w:val="21"/>
                <w:szCs w:val="21"/>
              </w:rPr>
              <w:t xml:space="preserve"> </w:t>
            </w:r>
            <w:proofErr w:type="spellStart"/>
            <w:r w:rsidRPr="005E1F72">
              <w:rPr>
                <w:rFonts w:ascii="GHEA Grapalat" w:hAnsi="GHEA Grapalat"/>
                <w:iCs/>
                <w:color w:val="000000"/>
                <w:sz w:val="21"/>
                <w:szCs w:val="21"/>
              </w:rPr>
              <w:t>ընդունեց</w:t>
            </w:r>
            <w:proofErr w:type="spellEnd"/>
          </w:p>
        </w:tc>
      </w:tr>
      <w:tr w:rsidR="0038400D" w:rsidRPr="005E1F72" w14:paraId="42F72B66" w14:textId="77777777" w:rsidTr="007A2020">
        <w:trPr>
          <w:trHeight w:val="473"/>
          <w:tblCellSpacing w:w="7" w:type="dxa"/>
          <w:jc w:val="center"/>
        </w:trPr>
        <w:tc>
          <w:tcPr>
            <w:tcW w:w="0" w:type="auto"/>
            <w:vAlign w:val="center"/>
          </w:tcPr>
          <w:p w14:paraId="1A42095B"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 xml:space="preserve">___________________________ </w:t>
            </w:r>
          </w:p>
          <w:p w14:paraId="726DB276" w14:textId="77777777" w:rsidR="0038400D" w:rsidRPr="005E1F72" w:rsidRDefault="0038400D" w:rsidP="007A2020">
            <w:pPr>
              <w:jc w:val="center"/>
              <w:rPr>
                <w:rFonts w:ascii="GHEA Grapalat" w:hAnsi="GHEA Grapalat"/>
                <w:iCs/>
                <w:sz w:val="21"/>
                <w:szCs w:val="21"/>
              </w:rPr>
            </w:pPr>
            <w:proofErr w:type="spellStart"/>
            <w:r w:rsidRPr="005E1F72">
              <w:rPr>
                <w:rFonts w:ascii="GHEA Grapalat" w:hAnsi="GHEA Grapalat"/>
                <w:iCs/>
                <w:sz w:val="15"/>
                <w:szCs w:val="15"/>
              </w:rPr>
              <w:t>ստորագրություն</w:t>
            </w:r>
            <w:proofErr w:type="spellEnd"/>
            <w:r w:rsidRPr="005E1F72">
              <w:rPr>
                <w:rFonts w:ascii="GHEA Grapalat" w:hAnsi="GHEA Grapalat"/>
                <w:iCs/>
                <w:sz w:val="15"/>
                <w:szCs w:val="15"/>
              </w:rPr>
              <w:t xml:space="preserve"> </w:t>
            </w:r>
          </w:p>
        </w:tc>
        <w:tc>
          <w:tcPr>
            <w:tcW w:w="0" w:type="auto"/>
            <w:vAlign w:val="center"/>
          </w:tcPr>
          <w:p w14:paraId="756440DD"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___________________________</w:t>
            </w:r>
          </w:p>
          <w:p w14:paraId="221962FC" w14:textId="77777777" w:rsidR="0038400D" w:rsidRPr="005E1F72" w:rsidRDefault="0038400D" w:rsidP="007A2020">
            <w:pPr>
              <w:jc w:val="center"/>
              <w:rPr>
                <w:rFonts w:ascii="GHEA Grapalat" w:hAnsi="GHEA Grapalat"/>
                <w:iCs/>
                <w:sz w:val="21"/>
                <w:szCs w:val="21"/>
              </w:rPr>
            </w:pPr>
            <w:proofErr w:type="spellStart"/>
            <w:r w:rsidRPr="005E1F72">
              <w:rPr>
                <w:rFonts w:ascii="GHEA Grapalat" w:hAnsi="GHEA Grapalat"/>
                <w:iCs/>
                <w:sz w:val="15"/>
                <w:szCs w:val="15"/>
              </w:rPr>
              <w:t>ստորագրություն</w:t>
            </w:r>
            <w:proofErr w:type="spellEnd"/>
            <w:r w:rsidRPr="005E1F72">
              <w:rPr>
                <w:rFonts w:ascii="GHEA Grapalat" w:hAnsi="GHEA Grapalat"/>
                <w:iCs/>
                <w:sz w:val="15"/>
                <w:szCs w:val="15"/>
              </w:rPr>
              <w:t xml:space="preserve"> </w:t>
            </w:r>
          </w:p>
        </w:tc>
      </w:tr>
      <w:tr w:rsidR="0038400D" w:rsidRPr="005E1F72" w14:paraId="71471EA0" w14:textId="77777777" w:rsidTr="007A2020">
        <w:trPr>
          <w:trHeight w:val="503"/>
          <w:tblCellSpacing w:w="7" w:type="dxa"/>
          <w:jc w:val="center"/>
        </w:trPr>
        <w:tc>
          <w:tcPr>
            <w:tcW w:w="0" w:type="auto"/>
            <w:vAlign w:val="center"/>
          </w:tcPr>
          <w:p w14:paraId="1F48B755"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 xml:space="preserve">___________________________ </w:t>
            </w:r>
          </w:p>
          <w:p w14:paraId="43ADF219" w14:textId="77777777" w:rsidR="0038400D" w:rsidRPr="005E1F72" w:rsidRDefault="0038400D" w:rsidP="007A2020">
            <w:pPr>
              <w:jc w:val="center"/>
              <w:rPr>
                <w:rFonts w:ascii="GHEA Grapalat" w:hAnsi="GHEA Grapalat"/>
                <w:iCs/>
                <w:sz w:val="21"/>
                <w:szCs w:val="21"/>
              </w:rPr>
            </w:pPr>
            <w:proofErr w:type="spellStart"/>
            <w:r w:rsidRPr="005E1F72">
              <w:rPr>
                <w:rFonts w:ascii="GHEA Grapalat" w:hAnsi="GHEA Grapalat"/>
                <w:iCs/>
                <w:sz w:val="15"/>
                <w:szCs w:val="15"/>
              </w:rPr>
              <w:t>ազգանուն</w:t>
            </w:r>
            <w:proofErr w:type="spellEnd"/>
            <w:r w:rsidRPr="005E1F72">
              <w:rPr>
                <w:rFonts w:ascii="GHEA Grapalat" w:hAnsi="GHEA Grapalat"/>
                <w:iCs/>
                <w:sz w:val="15"/>
                <w:szCs w:val="15"/>
              </w:rPr>
              <w:t xml:space="preserve">, </w:t>
            </w:r>
            <w:proofErr w:type="spellStart"/>
            <w:r w:rsidRPr="005E1F72">
              <w:rPr>
                <w:rFonts w:ascii="GHEA Grapalat" w:hAnsi="GHEA Grapalat"/>
                <w:iCs/>
                <w:sz w:val="15"/>
                <w:szCs w:val="15"/>
              </w:rPr>
              <w:t>անուն</w:t>
            </w:r>
            <w:proofErr w:type="spellEnd"/>
          </w:p>
        </w:tc>
        <w:tc>
          <w:tcPr>
            <w:tcW w:w="0" w:type="auto"/>
            <w:vAlign w:val="center"/>
          </w:tcPr>
          <w:p w14:paraId="032D8818"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___________________________</w:t>
            </w:r>
          </w:p>
          <w:p w14:paraId="04CAC07D" w14:textId="77777777" w:rsidR="0038400D" w:rsidRPr="005E1F72" w:rsidRDefault="0038400D" w:rsidP="007A2020">
            <w:pPr>
              <w:jc w:val="center"/>
              <w:rPr>
                <w:rFonts w:ascii="GHEA Grapalat" w:hAnsi="GHEA Grapalat"/>
                <w:iCs/>
                <w:sz w:val="21"/>
                <w:szCs w:val="21"/>
              </w:rPr>
            </w:pPr>
            <w:proofErr w:type="spellStart"/>
            <w:r w:rsidRPr="005E1F72">
              <w:rPr>
                <w:rFonts w:ascii="GHEA Grapalat" w:hAnsi="GHEA Grapalat"/>
                <w:iCs/>
                <w:sz w:val="15"/>
                <w:szCs w:val="15"/>
              </w:rPr>
              <w:t>ազգանուն</w:t>
            </w:r>
            <w:proofErr w:type="spellEnd"/>
            <w:r w:rsidRPr="005E1F72">
              <w:rPr>
                <w:rFonts w:ascii="GHEA Grapalat" w:hAnsi="GHEA Grapalat"/>
                <w:iCs/>
                <w:sz w:val="15"/>
                <w:szCs w:val="15"/>
              </w:rPr>
              <w:t>, անուն</w:t>
            </w:r>
          </w:p>
        </w:tc>
      </w:tr>
      <w:tr w:rsidR="0038400D" w:rsidRPr="005E1F72" w14:paraId="57485D05" w14:textId="77777777" w:rsidTr="007A2020">
        <w:trPr>
          <w:trHeight w:val="281"/>
          <w:tblCellSpacing w:w="7" w:type="dxa"/>
          <w:jc w:val="center"/>
        </w:trPr>
        <w:tc>
          <w:tcPr>
            <w:tcW w:w="0" w:type="auto"/>
            <w:vAlign w:val="center"/>
          </w:tcPr>
          <w:p w14:paraId="506EDF31" w14:textId="77777777" w:rsidR="0038400D" w:rsidRPr="005E1F72" w:rsidRDefault="0038400D" w:rsidP="007A2020">
            <w:pPr>
              <w:rPr>
                <w:rFonts w:ascii="GHEA Grapalat" w:hAnsi="GHEA Grapalat"/>
                <w:iCs/>
                <w:color w:val="000000"/>
                <w:sz w:val="21"/>
                <w:szCs w:val="21"/>
              </w:rPr>
            </w:pPr>
            <w:r w:rsidRPr="005E1F72">
              <w:rPr>
                <w:rFonts w:ascii="GHEA Grapalat" w:hAnsi="GHEA Grapalat"/>
                <w:iCs/>
                <w:color w:val="000000"/>
                <w:sz w:val="21"/>
                <w:szCs w:val="21"/>
              </w:rPr>
              <w:t xml:space="preserve">                              Կ.Տ.</w:t>
            </w:r>
            <w:r w:rsidRPr="005E1F72">
              <w:rPr>
                <w:rFonts w:ascii="Arial" w:hAnsi="Arial" w:cs="Arial"/>
                <w:iCs/>
                <w:color w:val="000000"/>
                <w:sz w:val="21"/>
                <w:szCs w:val="21"/>
              </w:rPr>
              <w:t xml:space="preserve">                                                                                 </w:t>
            </w:r>
          </w:p>
        </w:tc>
        <w:tc>
          <w:tcPr>
            <w:tcW w:w="0" w:type="auto"/>
            <w:vAlign w:val="center"/>
          </w:tcPr>
          <w:p w14:paraId="48754E44" w14:textId="77777777" w:rsidR="0038400D" w:rsidRPr="005E1F72" w:rsidRDefault="0038400D" w:rsidP="007A2020">
            <w:pPr>
              <w:rPr>
                <w:rFonts w:ascii="GHEA Grapalat" w:hAnsi="GHEA Grapalat"/>
                <w:iCs/>
                <w:color w:val="000000"/>
                <w:sz w:val="21"/>
                <w:szCs w:val="21"/>
              </w:rPr>
            </w:pPr>
            <w:r w:rsidRPr="005E1F72">
              <w:rPr>
                <w:rFonts w:ascii="Arial" w:hAnsi="Arial" w:cs="Arial"/>
                <w:iCs/>
                <w:color w:val="000000"/>
                <w:sz w:val="21"/>
                <w:szCs w:val="21"/>
              </w:rPr>
              <w:t xml:space="preserve">                                     </w:t>
            </w:r>
            <w:r w:rsidRPr="005E1F72">
              <w:rPr>
                <w:rFonts w:ascii="GHEA Grapalat" w:hAnsi="GHEA Grapalat"/>
                <w:iCs/>
                <w:color w:val="000000"/>
                <w:sz w:val="21"/>
                <w:szCs w:val="21"/>
              </w:rPr>
              <w:t>Կ.Տ.</w:t>
            </w:r>
          </w:p>
        </w:tc>
      </w:tr>
    </w:tbl>
    <w:p w14:paraId="0E256C40" w14:textId="77777777" w:rsidR="00071D1C" w:rsidRPr="005E1F72" w:rsidRDefault="00071D1C" w:rsidP="00EF3662">
      <w:pPr>
        <w:ind w:left="-142" w:firstLine="142"/>
        <w:jc w:val="center"/>
        <w:rPr>
          <w:rFonts w:ascii="GHEA Grapalat" w:hAnsi="GHEA Grapalat" w:cs="Sylfaen"/>
          <w:b/>
        </w:rPr>
      </w:pPr>
    </w:p>
    <w:p w14:paraId="4CB68826" w14:textId="77777777" w:rsidR="00071D1C" w:rsidRPr="005E1F72" w:rsidRDefault="00071D1C" w:rsidP="00EF3662">
      <w:pPr>
        <w:ind w:left="-142" w:firstLine="142"/>
        <w:jc w:val="center"/>
        <w:rPr>
          <w:rFonts w:ascii="GHEA Grapalat" w:hAnsi="GHEA Grapalat" w:cs="Sylfaen"/>
          <w:b/>
        </w:rPr>
      </w:pPr>
    </w:p>
    <w:p w14:paraId="1191FCCA" w14:textId="77777777" w:rsidR="0038400D" w:rsidRPr="005E1F72" w:rsidRDefault="0038400D" w:rsidP="00EF3662">
      <w:pPr>
        <w:ind w:left="-142" w:firstLine="142"/>
        <w:jc w:val="center"/>
        <w:rPr>
          <w:rFonts w:ascii="GHEA Grapalat" w:hAnsi="GHEA Grapalat" w:cs="Sylfaen"/>
          <w:b/>
        </w:rPr>
      </w:pPr>
    </w:p>
    <w:p w14:paraId="289B82D6" w14:textId="77777777" w:rsidR="00E74BF6" w:rsidRPr="005E1F72" w:rsidRDefault="00E74BF6" w:rsidP="00EF3662">
      <w:pPr>
        <w:jc w:val="right"/>
        <w:rPr>
          <w:rFonts w:ascii="GHEA Grapalat" w:hAnsi="GHEA Grapalat" w:cs="Sylfaen"/>
          <w:i/>
          <w:sz w:val="20"/>
          <w:lang w:val="pt-BR"/>
        </w:rPr>
      </w:pPr>
    </w:p>
    <w:p w14:paraId="70F72115" w14:textId="77777777" w:rsidR="00071D1C" w:rsidRPr="00DE21F8" w:rsidRDefault="00071D1C" w:rsidP="00EF3662">
      <w:pPr>
        <w:jc w:val="right"/>
        <w:rPr>
          <w:rFonts w:ascii="GHEA Grapalat" w:hAnsi="GHEA Grapalat" w:cs="Sylfaen"/>
          <w:i/>
          <w:sz w:val="20"/>
          <w:lang w:val="pt-BR"/>
        </w:rPr>
      </w:pPr>
      <w:r w:rsidRPr="005E1F72">
        <w:rPr>
          <w:rFonts w:ascii="GHEA Grapalat" w:hAnsi="GHEA Grapalat" w:cs="Sylfaen"/>
          <w:i/>
          <w:sz w:val="20"/>
          <w:lang w:val="pt-BR"/>
        </w:rPr>
        <w:t>Հավելված</w:t>
      </w:r>
      <w:r w:rsidRPr="00DE21F8">
        <w:rPr>
          <w:rFonts w:ascii="GHEA Grapalat" w:hAnsi="GHEA Grapalat" w:cs="Sylfaen"/>
          <w:i/>
          <w:sz w:val="20"/>
          <w:lang w:val="pt-BR"/>
        </w:rPr>
        <w:t xml:space="preserve"> </w:t>
      </w:r>
      <w:r w:rsidR="00D320A2" w:rsidRPr="00DE21F8">
        <w:rPr>
          <w:rFonts w:ascii="GHEA Grapalat" w:hAnsi="GHEA Grapalat" w:cs="Sylfaen"/>
          <w:i/>
          <w:sz w:val="20"/>
          <w:lang w:val="pt-BR"/>
        </w:rPr>
        <w:t>3</w:t>
      </w:r>
      <w:r w:rsidRPr="00DE21F8">
        <w:rPr>
          <w:rFonts w:ascii="GHEA Grapalat" w:hAnsi="GHEA Grapalat" w:cs="Sylfaen"/>
          <w:i/>
          <w:sz w:val="20"/>
          <w:lang w:val="pt-BR"/>
        </w:rPr>
        <w:t>.1</w:t>
      </w:r>
    </w:p>
    <w:p w14:paraId="53BD1E8F" w14:textId="77777777" w:rsidR="00341A74" w:rsidRPr="005E1F72" w:rsidRDefault="00341A74" w:rsidP="00EF3662">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194A3E93" w14:textId="77777777" w:rsidR="00341A74" w:rsidRPr="005E1F72" w:rsidRDefault="00341A74" w:rsidP="00EF3662">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504F5316" w14:textId="77777777" w:rsidR="00071D1C" w:rsidRPr="00DE21F8" w:rsidRDefault="00071D1C" w:rsidP="00EF3662">
      <w:pPr>
        <w:tabs>
          <w:tab w:val="left" w:pos="360"/>
          <w:tab w:val="left" w:pos="540"/>
        </w:tabs>
        <w:jc w:val="center"/>
        <w:rPr>
          <w:rFonts w:ascii="Sylfaen" w:hAnsi="Sylfaen" w:cs="Sylfaen"/>
          <w:b/>
          <w:bCs/>
          <w:lang w:val="pt-BR"/>
        </w:rPr>
      </w:pPr>
    </w:p>
    <w:p w14:paraId="0E3349FD" w14:textId="77777777" w:rsidR="00071D1C" w:rsidRPr="00DE21F8" w:rsidRDefault="00071D1C" w:rsidP="00EF3662">
      <w:pPr>
        <w:tabs>
          <w:tab w:val="left" w:pos="360"/>
          <w:tab w:val="left" w:pos="540"/>
        </w:tabs>
        <w:jc w:val="center"/>
        <w:rPr>
          <w:rFonts w:ascii="Sylfaen" w:hAnsi="Sylfaen" w:cs="Sylfaen"/>
          <w:b/>
          <w:bCs/>
          <w:lang w:val="pt-BR"/>
        </w:rPr>
      </w:pPr>
    </w:p>
    <w:p w14:paraId="60AA1DF7" w14:textId="77777777" w:rsidR="00071D1C" w:rsidRPr="00DE21F8" w:rsidRDefault="00071D1C" w:rsidP="00EF3662">
      <w:pPr>
        <w:ind w:left="-142" w:firstLine="142"/>
        <w:jc w:val="center"/>
        <w:rPr>
          <w:rFonts w:ascii="GHEA Grapalat" w:hAnsi="GHEA Grapalat" w:cs="Sylfaen"/>
          <w:lang w:val="pt-BR"/>
        </w:rPr>
      </w:pPr>
    </w:p>
    <w:p w14:paraId="794C6944" w14:textId="77777777" w:rsidR="00071D1C" w:rsidRPr="00DE21F8" w:rsidRDefault="00071D1C" w:rsidP="00EF3662">
      <w:pPr>
        <w:jc w:val="center"/>
        <w:rPr>
          <w:rFonts w:ascii="GHEA Grapalat" w:hAnsi="GHEA Grapalat" w:cs="Sylfaen"/>
          <w:bCs/>
          <w:sz w:val="18"/>
          <w:szCs w:val="18"/>
          <w:lang w:val="pt-BR"/>
        </w:rPr>
      </w:pPr>
      <w:r w:rsidRPr="005E1F72">
        <w:rPr>
          <w:rFonts w:ascii="GHEA Grapalat" w:hAnsi="GHEA Grapalat" w:cs="Sylfaen"/>
          <w:bCs/>
          <w:sz w:val="18"/>
          <w:szCs w:val="18"/>
        </w:rPr>
        <w:t>ԱԿՏ</w:t>
      </w:r>
      <w:r w:rsidRPr="00DE21F8">
        <w:rPr>
          <w:rFonts w:ascii="GHEA Grapalat" w:hAnsi="GHEA Grapalat" w:cs="Sylfaen"/>
          <w:bCs/>
          <w:sz w:val="18"/>
          <w:szCs w:val="18"/>
          <w:lang w:val="pt-BR"/>
        </w:rPr>
        <w:t xml:space="preserve">    N</w:t>
      </w:r>
      <w:r w:rsidR="000F494F" w:rsidRPr="00DE21F8">
        <w:rPr>
          <w:rFonts w:ascii="GHEA Grapalat" w:hAnsi="GHEA Grapalat" w:cs="Sylfaen"/>
          <w:bCs/>
          <w:sz w:val="18"/>
          <w:szCs w:val="18"/>
          <w:lang w:val="pt-BR"/>
        </w:rPr>
        <w:t xml:space="preserve"> </w:t>
      </w:r>
      <w:r w:rsidR="000F494F" w:rsidRPr="00DE21F8">
        <w:rPr>
          <w:rFonts w:ascii="GHEA Grapalat" w:hAnsi="GHEA Grapalat" w:cs="Sylfaen"/>
          <w:bCs/>
          <w:sz w:val="18"/>
          <w:szCs w:val="18"/>
          <w:u w:val="single"/>
          <w:lang w:val="pt-BR"/>
        </w:rPr>
        <w:tab/>
      </w:r>
      <w:r w:rsidRPr="00DE21F8">
        <w:rPr>
          <w:rFonts w:ascii="GHEA Grapalat" w:hAnsi="GHEA Grapalat" w:cs="Sylfaen"/>
          <w:bCs/>
          <w:sz w:val="18"/>
          <w:szCs w:val="18"/>
          <w:lang w:val="pt-BR"/>
        </w:rPr>
        <w:t xml:space="preserve">           </w:t>
      </w:r>
    </w:p>
    <w:p w14:paraId="036F3C0F" w14:textId="77777777" w:rsidR="00071D1C" w:rsidRPr="00DE21F8" w:rsidRDefault="00071D1C" w:rsidP="00EF3662">
      <w:pPr>
        <w:tabs>
          <w:tab w:val="left" w:pos="360"/>
          <w:tab w:val="left" w:pos="540"/>
          <w:tab w:val="left" w:pos="2250"/>
        </w:tabs>
        <w:jc w:val="center"/>
        <w:rPr>
          <w:rFonts w:ascii="GHEA Grapalat" w:hAnsi="GHEA Grapalat" w:cs="Sylfaen"/>
          <w:bCs/>
          <w:sz w:val="18"/>
          <w:szCs w:val="18"/>
          <w:lang w:val="pt-BR"/>
        </w:rPr>
      </w:pPr>
      <w:proofErr w:type="spellStart"/>
      <w:r w:rsidRPr="005E1F72">
        <w:rPr>
          <w:rFonts w:ascii="GHEA Grapalat" w:hAnsi="GHEA Grapalat" w:cs="Sylfaen"/>
          <w:bCs/>
          <w:sz w:val="18"/>
          <w:szCs w:val="18"/>
        </w:rPr>
        <w:t>պայմանագրի</w:t>
      </w:r>
      <w:proofErr w:type="spellEnd"/>
      <w:r w:rsidRPr="00DE21F8">
        <w:rPr>
          <w:rFonts w:ascii="GHEA Grapalat" w:hAnsi="GHEA Grapalat" w:cs="Sylfaen"/>
          <w:bCs/>
          <w:sz w:val="18"/>
          <w:szCs w:val="18"/>
          <w:lang w:val="pt-BR"/>
        </w:rPr>
        <w:t xml:space="preserve"> </w:t>
      </w:r>
      <w:proofErr w:type="spellStart"/>
      <w:r w:rsidRPr="005E1F72">
        <w:rPr>
          <w:rFonts w:ascii="GHEA Grapalat" w:hAnsi="GHEA Grapalat" w:cs="Sylfaen"/>
          <w:bCs/>
          <w:sz w:val="18"/>
          <w:szCs w:val="18"/>
        </w:rPr>
        <w:t>արդյունքը</w:t>
      </w:r>
      <w:proofErr w:type="spellEnd"/>
      <w:r w:rsidRPr="00DE21F8">
        <w:rPr>
          <w:rFonts w:ascii="GHEA Grapalat" w:hAnsi="GHEA Grapalat" w:cs="Sylfaen"/>
          <w:bCs/>
          <w:sz w:val="18"/>
          <w:szCs w:val="18"/>
          <w:lang w:val="pt-BR"/>
        </w:rPr>
        <w:t xml:space="preserve"> </w:t>
      </w:r>
      <w:proofErr w:type="spellStart"/>
      <w:r w:rsidRPr="005E1F72">
        <w:rPr>
          <w:rFonts w:ascii="GHEA Grapalat" w:hAnsi="GHEA Grapalat" w:cs="Sylfaen"/>
          <w:bCs/>
          <w:sz w:val="18"/>
          <w:szCs w:val="18"/>
        </w:rPr>
        <w:t>Գնորդին</w:t>
      </w:r>
      <w:proofErr w:type="spellEnd"/>
      <w:r w:rsidRPr="00DE21F8">
        <w:rPr>
          <w:rFonts w:ascii="GHEA Grapalat" w:hAnsi="GHEA Grapalat" w:cs="Sylfaen"/>
          <w:bCs/>
          <w:sz w:val="18"/>
          <w:szCs w:val="18"/>
          <w:lang w:val="pt-BR"/>
        </w:rPr>
        <w:t xml:space="preserve"> </w:t>
      </w:r>
      <w:proofErr w:type="spellStart"/>
      <w:r w:rsidRPr="005E1F72">
        <w:rPr>
          <w:rFonts w:ascii="GHEA Grapalat" w:hAnsi="GHEA Grapalat" w:cs="Sylfaen"/>
          <w:bCs/>
          <w:sz w:val="18"/>
          <w:szCs w:val="18"/>
        </w:rPr>
        <w:t>հանձնելու</w:t>
      </w:r>
      <w:proofErr w:type="spellEnd"/>
      <w:r w:rsidRPr="00DE21F8">
        <w:rPr>
          <w:rFonts w:ascii="GHEA Grapalat" w:hAnsi="GHEA Grapalat" w:cs="Sylfaen"/>
          <w:bCs/>
          <w:sz w:val="18"/>
          <w:szCs w:val="18"/>
          <w:lang w:val="pt-BR"/>
        </w:rPr>
        <w:t xml:space="preserve"> </w:t>
      </w:r>
      <w:proofErr w:type="spellStart"/>
      <w:r w:rsidRPr="005E1F72">
        <w:rPr>
          <w:rFonts w:ascii="GHEA Grapalat" w:hAnsi="GHEA Grapalat" w:cs="Sylfaen"/>
          <w:bCs/>
          <w:sz w:val="18"/>
          <w:szCs w:val="18"/>
        </w:rPr>
        <w:t>փաստը</w:t>
      </w:r>
      <w:proofErr w:type="spellEnd"/>
      <w:r w:rsidRPr="00DE21F8">
        <w:rPr>
          <w:rFonts w:ascii="GHEA Grapalat" w:hAnsi="GHEA Grapalat" w:cs="Sylfaen"/>
          <w:bCs/>
          <w:sz w:val="18"/>
          <w:szCs w:val="18"/>
          <w:lang w:val="pt-BR"/>
        </w:rPr>
        <w:t xml:space="preserve"> </w:t>
      </w:r>
      <w:proofErr w:type="spellStart"/>
      <w:r w:rsidRPr="005E1F72">
        <w:rPr>
          <w:rFonts w:ascii="GHEA Grapalat" w:hAnsi="GHEA Grapalat" w:cs="Sylfaen"/>
          <w:bCs/>
          <w:sz w:val="18"/>
          <w:szCs w:val="18"/>
        </w:rPr>
        <w:t>ֆիքսելու</w:t>
      </w:r>
      <w:proofErr w:type="spellEnd"/>
      <w:r w:rsidRPr="00DE21F8">
        <w:rPr>
          <w:rFonts w:ascii="GHEA Grapalat" w:hAnsi="GHEA Grapalat" w:cs="Sylfaen"/>
          <w:bCs/>
          <w:sz w:val="18"/>
          <w:szCs w:val="18"/>
          <w:lang w:val="pt-BR"/>
        </w:rPr>
        <w:t xml:space="preserve"> </w:t>
      </w:r>
      <w:proofErr w:type="spellStart"/>
      <w:r w:rsidRPr="005E1F72">
        <w:rPr>
          <w:rFonts w:ascii="GHEA Grapalat" w:hAnsi="GHEA Grapalat" w:cs="Sylfaen"/>
          <w:bCs/>
          <w:sz w:val="18"/>
          <w:szCs w:val="18"/>
        </w:rPr>
        <w:t>վերաբերյալ</w:t>
      </w:r>
      <w:proofErr w:type="spellEnd"/>
      <w:r w:rsidRPr="00DE21F8">
        <w:rPr>
          <w:rFonts w:ascii="GHEA Grapalat" w:hAnsi="GHEA Grapalat" w:cs="Sylfaen"/>
          <w:bCs/>
          <w:sz w:val="18"/>
          <w:szCs w:val="18"/>
          <w:lang w:val="pt-BR"/>
        </w:rPr>
        <w:t xml:space="preserve">                                                                                                                               </w:t>
      </w:r>
    </w:p>
    <w:p w14:paraId="5D5FC3B8" w14:textId="77777777" w:rsidR="00071D1C" w:rsidRPr="00DE21F8" w:rsidRDefault="00071D1C" w:rsidP="00EF3662">
      <w:pPr>
        <w:jc w:val="center"/>
        <w:rPr>
          <w:rFonts w:ascii="GHEA Grapalat" w:hAnsi="GHEA Grapalat" w:cs="Sylfaen"/>
          <w:b/>
          <w:bCs/>
          <w:sz w:val="18"/>
          <w:szCs w:val="18"/>
          <w:lang w:val="pt-BR"/>
        </w:rPr>
      </w:pPr>
      <w:r w:rsidRPr="00DE21F8">
        <w:rPr>
          <w:rFonts w:ascii="GHEA Grapalat" w:hAnsi="GHEA Grapalat" w:cs="Sylfaen"/>
          <w:bCs/>
          <w:sz w:val="18"/>
          <w:szCs w:val="18"/>
          <w:lang w:val="pt-BR"/>
        </w:rPr>
        <w:t xml:space="preserve">                                                                                                                        </w:t>
      </w:r>
    </w:p>
    <w:p w14:paraId="3DE4537E" w14:textId="77777777" w:rsidR="00071D1C" w:rsidRPr="00DE21F8" w:rsidRDefault="00071D1C" w:rsidP="00EF3662">
      <w:pPr>
        <w:tabs>
          <w:tab w:val="left" w:pos="360"/>
          <w:tab w:val="left" w:pos="540"/>
        </w:tabs>
        <w:rPr>
          <w:rFonts w:ascii="GHEA Grapalat" w:hAnsi="GHEA Grapalat" w:cs="Sylfaen"/>
          <w:sz w:val="18"/>
          <w:szCs w:val="22"/>
          <w:lang w:val="pt-BR"/>
        </w:rPr>
      </w:pPr>
    </w:p>
    <w:p w14:paraId="7B63E6F4" w14:textId="77777777" w:rsidR="000F494F" w:rsidRPr="00DE21F8" w:rsidRDefault="00071D1C" w:rsidP="000F494F">
      <w:pPr>
        <w:tabs>
          <w:tab w:val="left" w:pos="360"/>
          <w:tab w:val="left" w:pos="540"/>
        </w:tabs>
        <w:ind w:left="-540" w:firstLine="180"/>
        <w:jc w:val="both"/>
        <w:rPr>
          <w:rFonts w:ascii="GHEA Grapalat" w:hAnsi="GHEA Grapalat" w:cs="Sylfaen"/>
          <w:sz w:val="20"/>
          <w:lang w:val="pt-BR"/>
        </w:rPr>
      </w:pPr>
      <w:r w:rsidRPr="00DE21F8">
        <w:rPr>
          <w:rFonts w:ascii="GHEA Grapalat" w:hAnsi="GHEA Grapalat" w:cs="Sylfaen"/>
          <w:sz w:val="20"/>
          <w:lang w:val="pt-BR"/>
        </w:rPr>
        <w:tab/>
      </w:r>
      <w:r w:rsidRPr="005E1F72">
        <w:rPr>
          <w:rFonts w:ascii="GHEA Grapalat" w:hAnsi="GHEA Grapalat" w:cs="Sylfaen"/>
          <w:sz w:val="20"/>
          <w:lang w:val="hy-AM"/>
        </w:rPr>
        <w:t xml:space="preserve">Սույնով </w:t>
      </w:r>
      <w:proofErr w:type="spellStart"/>
      <w:r w:rsidRPr="005E1F72">
        <w:rPr>
          <w:rFonts w:ascii="GHEA Grapalat" w:hAnsi="GHEA Grapalat" w:cs="Sylfaen"/>
          <w:sz w:val="20"/>
        </w:rPr>
        <w:t>արձանագրվում</w:t>
      </w:r>
      <w:proofErr w:type="spellEnd"/>
      <w:r w:rsidRPr="00DE21F8">
        <w:rPr>
          <w:rFonts w:ascii="GHEA Grapalat" w:hAnsi="GHEA Grapalat" w:cs="Sylfaen"/>
          <w:sz w:val="20"/>
          <w:lang w:val="pt-BR"/>
        </w:rPr>
        <w:t xml:space="preserve"> </w:t>
      </w:r>
      <w:r w:rsidRPr="005E1F72">
        <w:rPr>
          <w:rFonts w:ascii="GHEA Grapalat" w:hAnsi="GHEA Grapalat" w:cs="Sylfaen"/>
          <w:sz w:val="20"/>
        </w:rPr>
        <w:t>է</w:t>
      </w:r>
      <w:r w:rsidRPr="005E1F72">
        <w:rPr>
          <w:rFonts w:ascii="GHEA Grapalat" w:hAnsi="GHEA Grapalat" w:cs="Sylfaen"/>
          <w:sz w:val="20"/>
          <w:lang w:val="hy-AM"/>
        </w:rPr>
        <w:t xml:space="preserve">, որ </w:t>
      </w:r>
      <w:r w:rsidR="000F494F" w:rsidRPr="00DE21F8">
        <w:rPr>
          <w:rFonts w:ascii="GHEA Grapalat" w:hAnsi="GHEA Grapalat" w:cs="Sylfaen"/>
          <w:sz w:val="20"/>
          <w:u w:val="single"/>
          <w:lang w:val="pt-BR"/>
        </w:rPr>
        <w:tab/>
      </w:r>
      <w:r w:rsidR="000F494F" w:rsidRPr="00DE21F8">
        <w:rPr>
          <w:rFonts w:ascii="GHEA Grapalat" w:hAnsi="GHEA Grapalat" w:cs="Sylfaen"/>
          <w:sz w:val="20"/>
          <w:u w:val="single"/>
          <w:lang w:val="pt-BR"/>
        </w:rPr>
        <w:tab/>
        <w:t xml:space="preserve">        </w:t>
      </w:r>
      <w:r w:rsidR="000F494F" w:rsidRPr="00DE21F8">
        <w:rPr>
          <w:rFonts w:ascii="GHEA Grapalat" w:hAnsi="GHEA Grapalat" w:cs="Sylfaen"/>
          <w:sz w:val="20"/>
          <w:lang w:val="pt-BR"/>
        </w:rPr>
        <w:t>-</w:t>
      </w:r>
      <w:r w:rsidRPr="005E1F72">
        <w:rPr>
          <w:rFonts w:ascii="GHEA Grapalat" w:hAnsi="GHEA Grapalat" w:cs="Sylfaen"/>
          <w:sz w:val="20"/>
        </w:rPr>
        <w:t>ի</w:t>
      </w:r>
      <w:r w:rsidRPr="00DE21F8">
        <w:rPr>
          <w:rFonts w:ascii="GHEA Grapalat" w:hAnsi="GHEA Grapalat" w:cs="Sylfaen"/>
          <w:sz w:val="20"/>
          <w:lang w:val="pt-BR"/>
        </w:rPr>
        <w:t xml:space="preserve"> (</w:t>
      </w:r>
      <w:proofErr w:type="spellStart"/>
      <w:r w:rsidRPr="005E1F72">
        <w:rPr>
          <w:rFonts w:ascii="GHEA Grapalat" w:hAnsi="GHEA Grapalat" w:cs="Sylfaen"/>
          <w:sz w:val="20"/>
        </w:rPr>
        <w:t>այսուհետ</w:t>
      </w:r>
      <w:proofErr w:type="spellEnd"/>
      <w:r w:rsidRPr="00DE21F8">
        <w:rPr>
          <w:rFonts w:ascii="GHEA Grapalat" w:hAnsi="GHEA Grapalat" w:cs="Sylfaen"/>
          <w:sz w:val="20"/>
          <w:lang w:val="pt-BR"/>
        </w:rPr>
        <w:t xml:space="preserve">` </w:t>
      </w:r>
      <w:proofErr w:type="spellStart"/>
      <w:r w:rsidRPr="005E1F72">
        <w:rPr>
          <w:rFonts w:ascii="GHEA Grapalat" w:hAnsi="GHEA Grapalat" w:cs="Sylfaen"/>
          <w:sz w:val="20"/>
        </w:rPr>
        <w:t>Գնորդ</w:t>
      </w:r>
      <w:proofErr w:type="spellEnd"/>
      <w:r w:rsidRPr="00DE21F8">
        <w:rPr>
          <w:rFonts w:ascii="GHEA Grapalat" w:hAnsi="GHEA Grapalat" w:cs="Sylfaen"/>
          <w:sz w:val="20"/>
          <w:lang w:val="pt-BR"/>
        </w:rPr>
        <w:t xml:space="preserve">) </w:t>
      </w:r>
      <w:r w:rsidRPr="005E1F72">
        <w:rPr>
          <w:rFonts w:ascii="GHEA Grapalat" w:hAnsi="GHEA Grapalat" w:cs="Sylfaen"/>
          <w:sz w:val="20"/>
          <w:lang w:val="hy-AM"/>
        </w:rPr>
        <w:t xml:space="preserve">և </w:t>
      </w:r>
      <w:r w:rsidR="000F494F" w:rsidRPr="00DE21F8">
        <w:rPr>
          <w:rFonts w:ascii="GHEA Grapalat" w:hAnsi="GHEA Grapalat" w:cs="Sylfaen"/>
          <w:sz w:val="20"/>
          <w:lang w:val="pt-BR"/>
        </w:rPr>
        <w:t xml:space="preserve"> </w:t>
      </w:r>
      <w:r w:rsidR="000F494F" w:rsidRPr="00DE21F8">
        <w:rPr>
          <w:rFonts w:ascii="GHEA Grapalat" w:hAnsi="GHEA Grapalat" w:cs="Sylfaen"/>
          <w:sz w:val="20"/>
          <w:u w:val="single"/>
          <w:lang w:val="pt-BR"/>
        </w:rPr>
        <w:tab/>
      </w:r>
      <w:r w:rsidR="000F494F" w:rsidRPr="00DE21F8">
        <w:rPr>
          <w:rFonts w:ascii="GHEA Grapalat" w:hAnsi="GHEA Grapalat" w:cs="Sylfaen"/>
          <w:sz w:val="20"/>
          <w:u w:val="single"/>
          <w:lang w:val="pt-BR"/>
        </w:rPr>
        <w:tab/>
      </w:r>
      <w:r w:rsidR="000F494F" w:rsidRPr="00DE21F8">
        <w:rPr>
          <w:rFonts w:ascii="GHEA Grapalat" w:hAnsi="GHEA Grapalat" w:cs="Sylfaen"/>
          <w:sz w:val="20"/>
          <w:u w:val="single"/>
          <w:lang w:val="pt-BR"/>
        </w:rPr>
        <w:tab/>
      </w:r>
      <w:r w:rsidR="000F494F" w:rsidRPr="00DE21F8">
        <w:rPr>
          <w:rFonts w:ascii="GHEA Grapalat" w:hAnsi="GHEA Grapalat" w:cs="Sylfaen"/>
          <w:sz w:val="20"/>
          <w:u w:val="single"/>
          <w:lang w:val="pt-BR"/>
        </w:rPr>
        <w:tab/>
      </w:r>
    </w:p>
    <w:p w14:paraId="42A02B35" w14:textId="77777777" w:rsidR="00071D1C" w:rsidRPr="00DE21F8" w:rsidRDefault="000F494F" w:rsidP="000F494F">
      <w:pPr>
        <w:tabs>
          <w:tab w:val="left" w:pos="360"/>
          <w:tab w:val="left" w:pos="540"/>
        </w:tabs>
        <w:ind w:left="-540" w:firstLine="180"/>
        <w:jc w:val="both"/>
        <w:rPr>
          <w:rFonts w:ascii="GHEA Grapalat" w:hAnsi="GHEA Grapalat" w:cs="Sylfaen"/>
          <w:sz w:val="12"/>
          <w:szCs w:val="16"/>
          <w:lang w:val="pt-BR"/>
        </w:rPr>
      </w:pPr>
      <w:r w:rsidRPr="00DE21F8">
        <w:rPr>
          <w:rFonts w:ascii="GHEA Grapalat" w:hAnsi="GHEA Grapalat" w:cs="Sylfaen"/>
          <w:sz w:val="20"/>
          <w:lang w:val="pt-BR"/>
        </w:rPr>
        <w:tab/>
      </w:r>
      <w:r w:rsidRPr="00DE21F8">
        <w:rPr>
          <w:rFonts w:ascii="GHEA Grapalat" w:hAnsi="GHEA Grapalat" w:cs="Sylfaen"/>
          <w:sz w:val="20"/>
          <w:lang w:val="pt-BR"/>
        </w:rPr>
        <w:tab/>
      </w:r>
      <w:r w:rsidRPr="00DE21F8">
        <w:rPr>
          <w:rFonts w:ascii="GHEA Grapalat" w:hAnsi="GHEA Grapalat" w:cs="Sylfaen"/>
          <w:sz w:val="20"/>
          <w:lang w:val="pt-BR"/>
        </w:rPr>
        <w:tab/>
      </w:r>
      <w:r w:rsidRPr="00DE21F8">
        <w:rPr>
          <w:rFonts w:ascii="GHEA Grapalat" w:hAnsi="GHEA Grapalat" w:cs="Sylfaen"/>
          <w:sz w:val="20"/>
          <w:lang w:val="pt-BR"/>
        </w:rPr>
        <w:tab/>
      </w:r>
      <w:r w:rsidRPr="00DE21F8">
        <w:rPr>
          <w:rFonts w:ascii="GHEA Grapalat" w:hAnsi="GHEA Grapalat" w:cs="Sylfaen"/>
          <w:sz w:val="20"/>
          <w:lang w:val="pt-BR"/>
        </w:rPr>
        <w:tab/>
      </w:r>
      <w:r w:rsidRPr="00DE21F8">
        <w:rPr>
          <w:rFonts w:ascii="GHEA Grapalat" w:hAnsi="GHEA Grapalat" w:cs="Sylfaen"/>
          <w:sz w:val="20"/>
          <w:lang w:val="pt-BR"/>
        </w:rPr>
        <w:tab/>
        <w:t xml:space="preserve">       </w:t>
      </w:r>
      <w:r w:rsidR="00071D1C" w:rsidRPr="00DE21F8">
        <w:rPr>
          <w:rFonts w:ascii="GHEA Grapalat" w:hAnsi="GHEA Grapalat" w:cs="Sylfaen"/>
          <w:sz w:val="20"/>
          <w:lang w:val="pt-BR"/>
        </w:rPr>
        <w:t xml:space="preserve"> </w:t>
      </w:r>
      <w:proofErr w:type="spellStart"/>
      <w:r w:rsidRPr="005E1F72">
        <w:rPr>
          <w:rFonts w:ascii="GHEA Grapalat" w:hAnsi="GHEA Grapalat" w:cs="Sylfaen"/>
          <w:sz w:val="12"/>
          <w:szCs w:val="16"/>
        </w:rPr>
        <w:t>Գնորդի</w:t>
      </w:r>
      <w:proofErr w:type="spellEnd"/>
      <w:r w:rsidRPr="00DE21F8">
        <w:rPr>
          <w:rFonts w:ascii="GHEA Grapalat" w:hAnsi="GHEA Grapalat" w:cs="Sylfaen"/>
          <w:sz w:val="12"/>
          <w:szCs w:val="16"/>
          <w:lang w:val="pt-BR"/>
        </w:rPr>
        <w:t xml:space="preserve"> </w:t>
      </w:r>
      <w:proofErr w:type="spellStart"/>
      <w:r w:rsidRPr="005E1F72">
        <w:rPr>
          <w:rFonts w:ascii="GHEA Grapalat" w:hAnsi="GHEA Grapalat" w:cs="Sylfaen"/>
          <w:sz w:val="12"/>
          <w:szCs w:val="16"/>
        </w:rPr>
        <w:t>անվանումը</w:t>
      </w:r>
      <w:proofErr w:type="spellEnd"/>
      <w:r w:rsidR="00071D1C" w:rsidRPr="00DE21F8">
        <w:rPr>
          <w:rFonts w:ascii="GHEA Grapalat" w:hAnsi="GHEA Grapalat" w:cs="Sylfaen"/>
          <w:sz w:val="12"/>
          <w:szCs w:val="16"/>
          <w:lang w:val="pt-BR"/>
        </w:rPr>
        <w:t xml:space="preserve">     </w:t>
      </w:r>
      <w:r w:rsidRPr="00DE21F8">
        <w:rPr>
          <w:rFonts w:ascii="GHEA Grapalat" w:hAnsi="GHEA Grapalat" w:cs="Sylfaen"/>
          <w:sz w:val="12"/>
          <w:szCs w:val="16"/>
          <w:lang w:val="pt-BR"/>
        </w:rPr>
        <w:tab/>
      </w:r>
      <w:r w:rsidRPr="00DE21F8">
        <w:rPr>
          <w:rFonts w:ascii="GHEA Grapalat" w:hAnsi="GHEA Grapalat" w:cs="Sylfaen"/>
          <w:sz w:val="12"/>
          <w:szCs w:val="16"/>
          <w:lang w:val="pt-BR"/>
        </w:rPr>
        <w:tab/>
      </w:r>
      <w:r w:rsidRPr="00DE21F8">
        <w:rPr>
          <w:rFonts w:ascii="GHEA Grapalat" w:hAnsi="GHEA Grapalat" w:cs="Sylfaen"/>
          <w:sz w:val="12"/>
          <w:szCs w:val="16"/>
          <w:lang w:val="pt-BR"/>
        </w:rPr>
        <w:tab/>
      </w:r>
      <w:r w:rsidRPr="00DE21F8">
        <w:rPr>
          <w:rFonts w:ascii="GHEA Grapalat" w:hAnsi="GHEA Grapalat" w:cs="Sylfaen"/>
          <w:sz w:val="12"/>
          <w:szCs w:val="16"/>
          <w:lang w:val="pt-BR"/>
        </w:rPr>
        <w:tab/>
        <w:t xml:space="preserve">            </w:t>
      </w:r>
      <w:proofErr w:type="spellStart"/>
      <w:r w:rsidRPr="005E1F72">
        <w:rPr>
          <w:rFonts w:ascii="GHEA Grapalat" w:hAnsi="GHEA Grapalat" w:cs="Sylfaen"/>
          <w:sz w:val="12"/>
          <w:szCs w:val="16"/>
        </w:rPr>
        <w:t>Վաճառողի</w:t>
      </w:r>
      <w:proofErr w:type="spellEnd"/>
      <w:r w:rsidRPr="00DE21F8">
        <w:rPr>
          <w:rFonts w:ascii="GHEA Grapalat" w:hAnsi="GHEA Grapalat" w:cs="Sylfaen"/>
          <w:sz w:val="12"/>
          <w:szCs w:val="16"/>
          <w:lang w:val="pt-BR"/>
        </w:rPr>
        <w:t xml:space="preserve"> </w:t>
      </w:r>
      <w:proofErr w:type="spellStart"/>
      <w:r w:rsidRPr="005E1F72">
        <w:rPr>
          <w:rFonts w:ascii="GHEA Grapalat" w:hAnsi="GHEA Grapalat" w:cs="Sylfaen"/>
          <w:sz w:val="12"/>
          <w:szCs w:val="16"/>
        </w:rPr>
        <w:t>անվանումը</w:t>
      </w:r>
      <w:proofErr w:type="spellEnd"/>
      <w:r w:rsidRPr="00DE21F8">
        <w:rPr>
          <w:rFonts w:ascii="GHEA Grapalat" w:hAnsi="GHEA Grapalat" w:cs="Sylfaen"/>
          <w:sz w:val="12"/>
          <w:szCs w:val="16"/>
          <w:lang w:val="pt-BR"/>
        </w:rPr>
        <w:tab/>
      </w:r>
    </w:p>
    <w:p w14:paraId="15A660CE" w14:textId="77777777" w:rsidR="00071D1C" w:rsidRPr="005E1F72" w:rsidRDefault="00071D1C" w:rsidP="00EF3662">
      <w:pPr>
        <w:tabs>
          <w:tab w:val="left" w:pos="360"/>
          <w:tab w:val="left" w:pos="540"/>
        </w:tabs>
        <w:ind w:right="-360"/>
        <w:jc w:val="both"/>
        <w:rPr>
          <w:rFonts w:ascii="GHEA Grapalat" w:hAnsi="GHEA Grapalat" w:cs="Sylfaen"/>
          <w:sz w:val="20"/>
          <w:u w:val="single"/>
          <w:lang w:val="hy-AM"/>
        </w:rPr>
      </w:pPr>
      <w:r w:rsidRPr="005E1F72">
        <w:rPr>
          <w:rFonts w:ascii="GHEA Grapalat" w:hAnsi="GHEA Grapalat" w:cs="Sylfaen"/>
          <w:sz w:val="20"/>
          <w:lang w:val="hy-AM"/>
        </w:rPr>
        <w:t xml:space="preserve">(այսուհետ` </w:t>
      </w:r>
      <w:proofErr w:type="spellStart"/>
      <w:r w:rsidRPr="005E1F72">
        <w:rPr>
          <w:rFonts w:ascii="GHEA Grapalat" w:hAnsi="GHEA Grapalat" w:cs="Sylfaen"/>
          <w:sz w:val="20"/>
        </w:rPr>
        <w:t>Վաճառող</w:t>
      </w:r>
      <w:proofErr w:type="spellEnd"/>
      <w:r w:rsidRPr="005E1F72">
        <w:rPr>
          <w:rFonts w:ascii="GHEA Grapalat" w:hAnsi="GHEA Grapalat" w:cs="Sylfaen"/>
          <w:sz w:val="20"/>
          <w:lang w:val="hy-AM"/>
        </w:rPr>
        <w:t>)</w:t>
      </w:r>
      <w:r w:rsidRPr="00DE21F8">
        <w:rPr>
          <w:rFonts w:ascii="GHEA Grapalat" w:hAnsi="GHEA Grapalat" w:cs="Sylfaen"/>
          <w:sz w:val="20"/>
          <w:lang w:val="pt-BR"/>
        </w:rPr>
        <w:t xml:space="preserve"> </w:t>
      </w:r>
      <w:proofErr w:type="spellStart"/>
      <w:r w:rsidRPr="005E1F72">
        <w:rPr>
          <w:rFonts w:ascii="GHEA Grapalat" w:hAnsi="GHEA Grapalat" w:cs="Sylfaen"/>
          <w:sz w:val="20"/>
        </w:rPr>
        <w:t>միջև</w:t>
      </w:r>
      <w:proofErr w:type="spellEnd"/>
      <w:r w:rsidRPr="00DE21F8">
        <w:rPr>
          <w:rFonts w:ascii="GHEA Grapalat" w:hAnsi="GHEA Grapalat" w:cs="Sylfaen"/>
          <w:sz w:val="20"/>
          <w:lang w:val="pt-BR"/>
        </w:rPr>
        <w:t xml:space="preserve"> 20     </w:t>
      </w:r>
      <w:r w:rsidRPr="005E1F72">
        <w:rPr>
          <w:rFonts w:ascii="GHEA Grapalat" w:hAnsi="GHEA Grapalat" w:cs="Sylfaen"/>
          <w:sz w:val="20"/>
        </w:rPr>
        <w:t>թ</w:t>
      </w:r>
      <w:r w:rsidRPr="00DE21F8">
        <w:rPr>
          <w:rFonts w:ascii="GHEA Grapalat" w:hAnsi="GHEA Grapalat" w:cs="Sylfaen"/>
          <w:sz w:val="20"/>
          <w:lang w:val="pt-BR"/>
        </w:rPr>
        <w:t xml:space="preserve">. </w:t>
      </w:r>
      <w:r w:rsidR="000F494F" w:rsidRPr="00DE21F8">
        <w:rPr>
          <w:rFonts w:ascii="GHEA Grapalat" w:hAnsi="GHEA Grapalat" w:cs="Sylfaen"/>
          <w:sz w:val="20"/>
          <w:u w:val="single"/>
          <w:lang w:val="pt-BR"/>
        </w:rPr>
        <w:tab/>
      </w:r>
      <w:r w:rsidR="000F494F" w:rsidRPr="00DE21F8">
        <w:rPr>
          <w:rFonts w:ascii="GHEA Grapalat" w:hAnsi="GHEA Grapalat" w:cs="Sylfaen"/>
          <w:sz w:val="20"/>
          <w:u w:val="single"/>
          <w:lang w:val="pt-BR"/>
        </w:rPr>
        <w:tab/>
      </w:r>
      <w:r w:rsidR="000F494F" w:rsidRPr="00DE21F8">
        <w:rPr>
          <w:rFonts w:ascii="GHEA Grapalat" w:hAnsi="GHEA Grapalat" w:cs="Sylfaen"/>
          <w:sz w:val="20"/>
          <w:u w:val="single"/>
          <w:lang w:val="pt-BR"/>
        </w:rPr>
        <w:tab/>
      </w:r>
      <w:r w:rsidR="000F494F" w:rsidRPr="00DE21F8">
        <w:rPr>
          <w:rFonts w:ascii="GHEA Grapalat" w:hAnsi="GHEA Grapalat" w:cs="Sylfaen"/>
          <w:sz w:val="20"/>
          <w:u w:val="single"/>
          <w:lang w:val="pt-BR"/>
        </w:rPr>
        <w:tab/>
      </w:r>
      <w:r w:rsidRPr="005E1F72">
        <w:rPr>
          <w:rFonts w:ascii="GHEA Grapalat" w:hAnsi="GHEA Grapalat" w:cs="Sylfaen"/>
          <w:sz w:val="20"/>
          <w:lang w:val="hy-AM"/>
        </w:rPr>
        <w:t xml:space="preserve"> -ին կնքված N</w:t>
      </w:r>
      <w:r w:rsidR="000F494F" w:rsidRPr="005E1F72">
        <w:rPr>
          <w:rFonts w:ascii="GHEA Grapalat" w:hAnsi="GHEA Grapalat" w:cs="Sylfaen"/>
          <w:sz w:val="20"/>
          <w:lang w:val="hy-AM"/>
        </w:rPr>
        <w:t xml:space="preserve"> </w:t>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p>
    <w:p w14:paraId="2ADC7C6E" w14:textId="77777777" w:rsidR="000F494F" w:rsidRPr="005E1F72" w:rsidRDefault="000F494F" w:rsidP="00EF3662">
      <w:pPr>
        <w:tabs>
          <w:tab w:val="left" w:pos="360"/>
          <w:tab w:val="left" w:pos="540"/>
        </w:tabs>
        <w:ind w:right="-360"/>
        <w:jc w:val="both"/>
        <w:rPr>
          <w:rFonts w:ascii="GHEA Grapalat" w:hAnsi="GHEA Grapalat" w:cs="Sylfaen"/>
          <w:sz w:val="12"/>
          <w:szCs w:val="16"/>
          <w:lang w:val="hy-AM"/>
        </w:rPr>
      </w:pP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t>պայմանագրի կնքման ամսաթիվը</w:t>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t xml:space="preserve">      պայմանագրի համարը</w:t>
      </w:r>
      <w:r w:rsidRPr="005E1F72">
        <w:rPr>
          <w:rFonts w:ascii="GHEA Grapalat" w:hAnsi="GHEA Grapalat" w:cs="Sylfaen"/>
          <w:sz w:val="12"/>
          <w:szCs w:val="16"/>
          <w:lang w:val="hy-AM"/>
        </w:rPr>
        <w:tab/>
      </w:r>
      <w:r w:rsidRPr="005E1F72">
        <w:rPr>
          <w:rFonts w:ascii="GHEA Grapalat" w:hAnsi="GHEA Grapalat" w:cs="Sylfaen"/>
          <w:sz w:val="12"/>
          <w:szCs w:val="16"/>
          <w:lang w:val="hy-AM"/>
        </w:rPr>
        <w:tab/>
      </w:r>
    </w:p>
    <w:p w14:paraId="679E4746" w14:textId="77777777" w:rsidR="00071D1C" w:rsidRPr="005E1F72" w:rsidRDefault="00071D1C" w:rsidP="00EF3662">
      <w:pPr>
        <w:tabs>
          <w:tab w:val="left" w:pos="360"/>
          <w:tab w:val="left" w:pos="540"/>
        </w:tabs>
        <w:jc w:val="both"/>
        <w:rPr>
          <w:rFonts w:ascii="GHEA Grapalat" w:hAnsi="GHEA Grapalat" w:cs="Sylfaen"/>
          <w:sz w:val="20"/>
          <w:lang w:val="hy-AM"/>
        </w:rPr>
      </w:pPr>
      <w:r w:rsidRPr="005E1F72">
        <w:rPr>
          <w:rFonts w:ascii="GHEA Grapalat" w:hAnsi="GHEA Grapalat" w:cs="Sylfaen"/>
          <w:sz w:val="20"/>
          <w:lang w:val="hy-AM"/>
        </w:rPr>
        <w:t xml:space="preserve">պայմանագրի շրջանակներում Վաճառողը  20  թ. </w:t>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Pr="005E1F72">
        <w:rPr>
          <w:rFonts w:ascii="GHEA Grapalat" w:hAnsi="GHEA Grapalat" w:cs="Sylfaen"/>
          <w:sz w:val="20"/>
          <w:lang w:val="hy-AM"/>
        </w:rPr>
        <w:t>-ին հանձնման-ընդունման նպատակով Գնորդին հանձնեց ստորև նշված ապրանքները.</w:t>
      </w:r>
    </w:p>
    <w:p w14:paraId="3E2134ED" w14:textId="77777777" w:rsidR="00071D1C" w:rsidRPr="005E1F72" w:rsidRDefault="00071D1C" w:rsidP="00EF3662">
      <w:pPr>
        <w:tabs>
          <w:tab w:val="left" w:pos="2972"/>
        </w:tabs>
        <w:jc w:val="both"/>
        <w:rPr>
          <w:rFonts w:ascii="GHEA Grapalat" w:hAnsi="GHEA Grapalat" w:cs="Sylfaen"/>
          <w:sz w:val="20"/>
          <w:lang w:val="hy-AM"/>
        </w:rPr>
      </w:pPr>
      <w:r w:rsidRPr="005E1F72">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5E1F72" w14:paraId="411D64D3"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1AF8428A" w14:textId="77777777" w:rsidR="00071D1C" w:rsidRPr="005E1F72" w:rsidRDefault="00071D1C" w:rsidP="00EF3662">
            <w:pPr>
              <w:jc w:val="center"/>
              <w:rPr>
                <w:rFonts w:ascii="GHEA Grapalat" w:hAnsi="GHEA Grapalat" w:cs="Sylfaen"/>
                <w:bCs/>
                <w:sz w:val="18"/>
                <w:szCs w:val="18"/>
                <w:lang w:eastAsia="ru-RU"/>
              </w:rPr>
            </w:pPr>
            <w:proofErr w:type="spellStart"/>
            <w:r w:rsidRPr="005E1F72">
              <w:rPr>
                <w:rFonts w:ascii="GHEA Grapalat" w:hAnsi="GHEA Grapalat" w:cs="Sylfaen"/>
                <w:bCs/>
                <w:sz w:val="18"/>
                <w:szCs w:val="18"/>
                <w:lang w:eastAsia="ru-RU"/>
              </w:rPr>
              <w:t>Ապրանքի</w:t>
            </w:r>
            <w:proofErr w:type="spellEnd"/>
          </w:p>
        </w:tc>
      </w:tr>
      <w:tr w:rsidR="00071D1C" w:rsidRPr="005E1F72" w14:paraId="29EF5772"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FB1D170" w14:textId="77777777" w:rsidR="00071D1C" w:rsidRPr="005E1F72" w:rsidRDefault="0016519F" w:rsidP="00EF3662">
            <w:pPr>
              <w:jc w:val="center"/>
              <w:rPr>
                <w:rFonts w:ascii="GHEA Grapalat" w:hAnsi="GHEA Grapalat"/>
                <w:sz w:val="18"/>
                <w:szCs w:val="18"/>
              </w:rPr>
            </w:pPr>
            <w:proofErr w:type="spellStart"/>
            <w:r w:rsidRPr="005E1F72">
              <w:rPr>
                <w:rFonts w:ascii="GHEA Grapalat" w:hAnsi="GHEA Grapalat" w:cs="Sylfaen"/>
                <w:sz w:val="18"/>
                <w:szCs w:val="18"/>
              </w:rPr>
              <w:t>ա</w:t>
            </w:r>
            <w:r w:rsidR="00071D1C" w:rsidRPr="005E1F72">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03BC86EA" w14:textId="77777777" w:rsidR="00071D1C" w:rsidRPr="005E1F72" w:rsidRDefault="000F494F" w:rsidP="000F494F">
            <w:pPr>
              <w:jc w:val="center"/>
              <w:rPr>
                <w:rFonts w:ascii="GHEA Grapalat" w:hAnsi="GHEA Grapalat"/>
                <w:sz w:val="18"/>
                <w:szCs w:val="18"/>
              </w:rPr>
            </w:pPr>
            <w:proofErr w:type="spellStart"/>
            <w:r w:rsidRPr="005E1F72">
              <w:rPr>
                <w:rFonts w:ascii="GHEA Grapalat" w:hAnsi="GHEA Grapalat" w:cs="Sylfaen"/>
                <w:sz w:val="18"/>
                <w:szCs w:val="18"/>
              </w:rPr>
              <w:t>չափման</w:t>
            </w:r>
            <w:proofErr w:type="spellEnd"/>
            <w:r w:rsidRPr="005E1F72">
              <w:rPr>
                <w:rFonts w:ascii="GHEA Grapalat" w:hAnsi="GHEA Grapalat" w:cs="Sylfaen"/>
                <w:sz w:val="18"/>
                <w:szCs w:val="18"/>
              </w:rPr>
              <w:t xml:space="preserve"> </w:t>
            </w:r>
            <w:proofErr w:type="spellStart"/>
            <w:r w:rsidRPr="005E1F72">
              <w:rPr>
                <w:rFonts w:ascii="GHEA Grapalat" w:hAnsi="GHEA Grapalat" w:cs="Sylfaen"/>
                <w:sz w:val="18"/>
                <w:szCs w:val="18"/>
              </w:rPr>
              <w:t>միավորը</w:t>
            </w:r>
            <w:proofErr w:type="spellEnd"/>
            <w:r w:rsidRPr="005E1F72">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72906E96" w14:textId="77777777" w:rsidR="00071D1C" w:rsidRPr="005E1F72" w:rsidRDefault="000F494F" w:rsidP="000F494F">
            <w:pPr>
              <w:jc w:val="center"/>
              <w:rPr>
                <w:rFonts w:ascii="GHEA Grapalat" w:hAnsi="GHEA Grapalat"/>
                <w:sz w:val="18"/>
                <w:szCs w:val="18"/>
              </w:rPr>
            </w:pPr>
            <w:proofErr w:type="spellStart"/>
            <w:r w:rsidRPr="005E1F72">
              <w:rPr>
                <w:rFonts w:ascii="GHEA Grapalat" w:hAnsi="GHEA Grapalat" w:cs="Sylfaen"/>
                <w:sz w:val="18"/>
                <w:szCs w:val="18"/>
              </w:rPr>
              <w:t>քանակը</w:t>
            </w:r>
            <w:proofErr w:type="spellEnd"/>
            <w:r w:rsidRPr="005E1F72">
              <w:rPr>
                <w:rFonts w:ascii="GHEA Grapalat" w:hAnsi="GHEA Grapalat"/>
                <w:sz w:val="18"/>
                <w:szCs w:val="18"/>
              </w:rPr>
              <w:t xml:space="preserve"> (</w:t>
            </w:r>
            <w:proofErr w:type="spellStart"/>
            <w:r w:rsidRPr="005E1F72">
              <w:rPr>
                <w:rFonts w:ascii="GHEA Grapalat" w:hAnsi="GHEA Grapalat" w:cs="Sylfaen"/>
                <w:sz w:val="18"/>
                <w:szCs w:val="18"/>
              </w:rPr>
              <w:t>փաստացի</w:t>
            </w:r>
            <w:proofErr w:type="spellEnd"/>
            <w:r w:rsidRPr="005E1F72">
              <w:rPr>
                <w:rFonts w:ascii="GHEA Grapalat" w:hAnsi="GHEA Grapalat"/>
                <w:sz w:val="18"/>
                <w:szCs w:val="18"/>
              </w:rPr>
              <w:t>)</w:t>
            </w:r>
          </w:p>
        </w:tc>
      </w:tr>
      <w:tr w:rsidR="00071D1C" w:rsidRPr="005E1F72" w14:paraId="1F440B26"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DFA7A11" w14:textId="77777777" w:rsidR="00071D1C" w:rsidRPr="005E1F7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D29CD38" w14:textId="77777777" w:rsidR="00071D1C" w:rsidRPr="005E1F7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7B2BE86" w14:textId="77777777" w:rsidR="00071D1C" w:rsidRPr="005E1F72" w:rsidRDefault="00071D1C" w:rsidP="00EF3662">
            <w:pPr>
              <w:jc w:val="center"/>
              <w:rPr>
                <w:rFonts w:ascii="GHEA Grapalat" w:hAnsi="GHEA Grapalat" w:cs="Sylfaen"/>
                <w:sz w:val="18"/>
                <w:szCs w:val="18"/>
                <w:lang w:val="ru-RU" w:eastAsia="ru-RU"/>
              </w:rPr>
            </w:pPr>
          </w:p>
        </w:tc>
      </w:tr>
      <w:tr w:rsidR="00071D1C" w:rsidRPr="005E1F72" w14:paraId="1E5AD3EC"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06C7D03" w14:textId="77777777" w:rsidR="00071D1C" w:rsidRPr="005E1F7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D048527" w14:textId="77777777" w:rsidR="00071D1C" w:rsidRPr="005E1F7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174F153" w14:textId="77777777" w:rsidR="00071D1C" w:rsidRPr="005E1F72" w:rsidRDefault="00071D1C" w:rsidP="00EF3662">
            <w:pPr>
              <w:jc w:val="center"/>
              <w:rPr>
                <w:rFonts w:ascii="GHEA Grapalat" w:hAnsi="GHEA Grapalat" w:cs="Sylfaen"/>
                <w:sz w:val="18"/>
                <w:szCs w:val="18"/>
                <w:lang w:val="ru-RU" w:eastAsia="ru-RU"/>
              </w:rPr>
            </w:pPr>
          </w:p>
        </w:tc>
      </w:tr>
    </w:tbl>
    <w:p w14:paraId="1D80C540" w14:textId="77777777" w:rsidR="00071D1C" w:rsidRPr="005E1F72" w:rsidRDefault="00071D1C" w:rsidP="00EF3662">
      <w:pPr>
        <w:tabs>
          <w:tab w:val="left" w:pos="360"/>
          <w:tab w:val="left" w:pos="540"/>
        </w:tabs>
        <w:jc w:val="both"/>
        <w:rPr>
          <w:rFonts w:ascii="GHEA Grapalat" w:hAnsi="GHEA Grapalat" w:cs="Sylfaen"/>
          <w:lang w:eastAsia="ru-RU"/>
        </w:rPr>
      </w:pPr>
    </w:p>
    <w:p w14:paraId="701BEAC9" w14:textId="77777777" w:rsidR="00071D1C" w:rsidRPr="005E1F72" w:rsidRDefault="00071D1C" w:rsidP="00EF3662">
      <w:pPr>
        <w:tabs>
          <w:tab w:val="left" w:pos="360"/>
          <w:tab w:val="left" w:pos="540"/>
        </w:tabs>
        <w:jc w:val="both"/>
        <w:rPr>
          <w:rFonts w:ascii="GHEA Grapalat" w:hAnsi="GHEA Grapalat" w:cs="Sylfaen"/>
          <w:sz w:val="20"/>
        </w:rPr>
      </w:pPr>
      <w:proofErr w:type="spellStart"/>
      <w:r w:rsidRPr="005E1F72">
        <w:rPr>
          <w:rFonts w:ascii="GHEA Grapalat" w:hAnsi="GHEA Grapalat" w:cs="Sylfaen"/>
          <w:sz w:val="20"/>
        </w:rPr>
        <w:t>Սույն</w:t>
      </w:r>
      <w:proofErr w:type="spellEnd"/>
      <w:r w:rsidRPr="005E1F72">
        <w:rPr>
          <w:rFonts w:ascii="GHEA Grapalat" w:hAnsi="GHEA Grapalat" w:cs="Sylfaen"/>
          <w:sz w:val="20"/>
        </w:rPr>
        <w:t xml:space="preserve"> </w:t>
      </w:r>
      <w:proofErr w:type="spellStart"/>
      <w:r w:rsidRPr="005E1F72">
        <w:rPr>
          <w:rFonts w:ascii="GHEA Grapalat" w:hAnsi="GHEA Grapalat" w:cs="Sylfaen"/>
          <w:sz w:val="20"/>
        </w:rPr>
        <w:t>ակտը</w:t>
      </w:r>
      <w:proofErr w:type="spellEnd"/>
      <w:r w:rsidRPr="005E1F72">
        <w:rPr>
          <w:rFonts w:ascii="GHEA Grapalat" w:hAnsi="GHEA Grapalat" w:cs="Sylfaen"/>
          <w:sz w:val="20"/>
        </w:rPr>
        <w:t xml:space="preserve"> </w:t>
      </w:r>
      <w:proofErr w:type="spellStart"/>
      <w:r w:rsidRPr="005E1F72">
        <w:rPr>
          <w:rFonts w:ascii="GHEA Grapalat" w:hAnsi="GHEA Grapalat" w:cs="Sylfaen"/>
          <w:sz w:val="20"/>
        </w:rPr>
        <w:t>կազմված</w:t>
      </w:r>
      <w:proofErr w:type="spellEnd"/>
      <w:r w:rsidRPr="005E1F72">
        <w:rPr>
          <w:rFonts w:ascii="GHEA Grapalat" w:hAnsi="GHEA Grapalat" w:cs="Sylfaen"/>
          <w:sz w:val="20"/>
        </w:rPr>
        <w:t xml:space="preserve"> է 2 </w:t>
      </w:r>
      <w:proofErr w:type="spellStart"/>
      <w:r w:rsidRPr="005E1F72">
        <w:rPr>
          <w:rFonts w:ascii="GHEA Grapalat" w:hAnsi="GHEA Grapalat" w:cs="Sylfaen"/>
          <w:sz w:val="20"/>
        </w:rPr>
        <w:t>օրինակից</w:t>
      </w:r>
      <w:proofErr w:type="spellEnd"/>
      <w:r w:rsidRPr="005E1F72">
        <w:rPr>
          <w:rFonts w:ascii="GHEA Grapalat" w:hAnsi="GHEA Grapalat" w:cs="Sylfaen"/>
          <w:sz w:val="20"/>
        </w:rPr>
        <w:t xml:space="preserve">, </w:t>
      </w:r>
      <w:proofErr w:type="spellStart"/>
      <w:r w:rsidRPr="005E1F72">
        <w:rPr>
          <w:rFonts w:ascii="GHEA Grapalat" w:hAnsi="GHEA Grapalat" w:cs="Sylfaen"/>
          <w:sz w:val="20"/>
        </w:rPr>
        <w:t>յուրաքանչյուր</w:t>
      </w:r>
      <w:proofErr w:type="spellEnd"/>
      <w:r w:rsidRPr="005E1F72">
        <w:rPr>
          <w:rFonts w:ascii="GHEA Grapalat" w:hAnsi="GHEA Grapalat" w:cs="Sylfaen"/>
          <w:sz w:val="20"/>
        </w:rPr>
        <w:t xml:space="preserve"> </w:t>
      </w:r>
      <w:proofErr w:type="spellStart"/>
      <w:r w:rsidRPr="005E1F72">
        <w:rPr>
          <w:rFonts w:ascii="GHEA Grapalat" w:hAnsi="GHEA Grapalat" w:cs="Sylfaen"/>
          <w:sz w:val="20"/>
        </w:rPr>
        <w:t>կողմին</w:t>
      </w:r>
      <w:proofErr w:type="spellEnd"/>
      <w:r w:rsidRPr="005E1F72">
        <w:rPr>
          <w:rFonts w:ascii="GHEA Grapalat" w:hAnsi="GHEA Grapalat" w:cs="Sylfaen"/>
          <w:sz w:val="20"/>
        </w:rPr>
        <w:t xml:space="preserve"> </w:t>
      </w:r>
      <w:proofErr w:type="spellStart"/>
      <w:r w:rsidRPr="005E1F72">
        <w:rPr>
          <w:rFonts w:ascii="GHEA Grapalat" w:hAnsi="GHEA Grapalat" w:cs="Sylfaen"/>
          <w:sz w:val="20"/>
        </w:rPr>
        <w:t>տրամադրվում</w:t>
      </w:r>
      <w:proofErr w:type="spellEnd"/>
      <w:r w:rsidRPr="005E1F72">
        <w:rPr>
          <w:rFonts w:ascii="GHEA Grapalat" w:hAnsi="GHEA Grapalat" w:cs="Sylfaen"/>
          <w:sz w:val="20"/>
        </w:rPr>
        <w:t xml:space="preserve"> է </w:t>
      </w:r>
      <w:proofErr w:type="spellStart"/>
      <w:r w:rsidRPr="005E1F72">
        <w:rPr>
          <w:rFonts w:ascii="GHEA Grapalat" w:hAnsi="GHEA Grapalat" w:cs="Sylfaen"/>
          <w:sz w:val="20"/>
        </w:rPr>
        <w:t>մեկական</w:t>
      </w:r>
      <w:proofErr w:type="spellEnd"/>
      <w:r w:rsidRPr="005E1F72">
        <w:rPr>
          <w:rFonts w:ascii="GHEA Grapalat" w:hAnsi="GHEA Grapalat" w:cs="Sylfaen"/>
          <w:sz w:val="20"/>
        </w:rPr>
        <w:t xml:space="preserve"> </w:t>
      </w:r>
      <w:proofErr w:type="spellStart"/>
      <w:r w:rsidRPr="005E1F72">
        <w:rPr>
          <w:rFonts w:ascii="GHEA Grapalat" w:hAnsi="GHEA Grapalat" w:cs="Sylfaen"/>
          <w:sz w:val="20"/>
        </w:rPr>
        <w:t>օրինակ</w:t>
      </w:r>
      <w:proofErr w:type="spellEnd"/>
      <w:r w:rsidRPr="005E1F72">
        <w:rPr>
          <w:rFonts w:ascii="GHEA Grapalat" w:hAnsi="GHEA Grapalat" w:cs="Sylfaen"/>
          <w:sz w:val="20"/>
        </w:rPr>
        <w:t>:</w:t>
      </w:r>
    </w:p>
    <w:p w14:paraId="7A0B063F" w14:textId="77777777" w:rsidR="00071D1C" w:rsidRPr="005E1F72" w:rsidRDefault="00071D1C" w:rsidP="00EF3662">
      <w:pPr>
        <w:tabs>
          <w:tab w:val="left" w:pos="360"/>
          <w:tab w:val="left" w:pos="540"/>
        </w:tabs>
        <w:rPr>
          <w:rFonts w:ascii="GHEA Grapalat" w:hAnsi="GHEA Grapalat" w:cs="Sylfaen"/>
          <w:sz w:val="22"/>
          <w:szCs w:val="22"/>
          <w:lang w:val="hy-AM"/>
        </w:rPr>
      </w:pPr>
    </w:p>
    <w:p w14:paraId="13FB8804" w14:textId="77777777" w:rsidR="00071D1C" w:rsidRPr="005E1F72" w:rsidRDefault="00071D1C" w:rsidP="00EF3662">
      <w:pPr>
        <w:jc w:val="center"/>
        <w:rPr>
          <w:rFonts w:ascii="GHEA Grapalat" w:hAnsi="GHEA Grapalat" w:cs="Sylfaen"/>
          <w:sz w:val="22"/>
          <w:szCs w:val="22"/>
          <w:lang w:val="hy-AM"/>
        </w:rPr>
      </w:pPr>
    </w:p>
    <w:p w14:paraId="339DAEF0" w14:textId="77777777" w:rsidR="00071D1C" w:rsidRPr="005E1F72" w:rsidRDefault="00071D1C" w:rsidP="00EF3662">
      <w:pPr>
        <w:jc w:val="center"/>
        <w:rPr>
          <w:rFonts w:ascii="GHEA Grapalat" w:hAnsi="GHEA Grapalat" w:cs="Sylfaen"/>
          <w:sz w:val="14"/>
          <w:szCs w:val="14"/>
          <w:lang w:val="hy-AM"/>
        </w:rPr>
      </w:pPr>
    </w:p>
    <w:p w14:paraId="434CEA7B" w14:textId="77777777" w:rsidR="00071D1C" w:rsidRPr="005E1F72" w:rsidRDefault="00071D1C" w:rsidP="00EF3662">
      <w:pPr>
        <w:jc w:val="center"/>
        <w:rPr>
          <w:rFonts w:ascii="GHEA Grapalat" w:hAnsi="GHEA Grapalat" w:cs="Sylfaen"/>
          <w:sz w:val="22"/>
          <w:szCs w:val="22"/>
          <w:lang w:val="hy-AM"/>
        </w:rPr>
      </w:pPr>
    </w:p>
    <w:p w14:paraId="78CC3A7C" w14:textId="77777777" w:rsidR="00071D1C" w:rsidRPr="005E1F72" w:rsidRDefault="00071D1C" w:rsidP="00EF3662">
      <w:pPr>
        <w:jc w:val="center"/>
        <w:rPr>
          <w:rFonts w:ascii="GHEA Grapalat" w:hAnsi="GHEA Grapalat" w:cs="Sylfaen"/>
          <w:sz w:val="22"/>
          <w:szCs w:val="22"/>
        </w:rPr>
      </w:pPr>
      <w:r w:rsidRPr="005E1F72">
        <w:rPr>
          <w:rFonts w:ascii="GHEA Grapalat" w:hAnsi="GHEA Grapalat" w:cs="Sylfaen"/>
          <w:sz w:val="22"/>
          <w:szCs w:val="22"/>
        </w:rPr>
        <w:t>ԿՈՂՄԵՐԸ</w:t>
      </w:r>
    </w:p>
    <w:p w14:paraId="4DECA407" w14:textId="77777777" w:rsidR="00071D1C" w:rsidRPr="005E1F72" w:rsidRDefault="00071D1C" w:rsidP="00EF3662">
      <w:pPr>
        <w:jc w:val="center"/>
        <w:rPr>
          <w:rFonts w:ascii="GHEA Grapalat" w:hAnsi="GHEA Grapalat" w:cs="Sylfaen"/>
          <w:sz w:val="22"/>
          <w:szCs w:val="22"/>
        </w:rPr>
      </w:pPr>
    </w:p>
    <w:p w14:paraId="0A5D797D" w14:textId="77777777" w:rsidR="00071D1C" w:rsidRPr="005E1F72" w:rsidRDefault="00071D1C" w:rsidP="00EF3662">
      <w:pPr>
        <w:tabs>
          <w:tab w:val="left" w:pos="360"/>
          <w:tab w:val="left" w:pos="540"/>
        </w:tabs>
        <w:rPr>
          <w:rFonts w:ascii="GHEA Grapalat" w:hAnsi="GHEA Grapalat" w:cs="Sylfaen"/>
          <w:sz w:val="22"/>
          <w:szCs w:val="22"/>
        </w:rPr>
      </w:pPr>
    </w:p>
    <w:p w14:paraId="3F0A54D3" w14:textId="77777777" w:rsidR="00071D1C" w:rsidRPr="005E1F72"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5E1F72" w14:paraId="10988E48" w14:textId="77777777" w:rsidTr="00E22E51">
        <w:tc>
          <w:tcPr>
            <w:tcW w:w="4785" w:type="dxa"/>
          </w:tcPr>
          <w:p w14:paraId="0A650723" w14:textId="77777777" w:rsidR="00071D1C" w:rsidRPr="005E1F72" w:rsidRDefault="00071D1C" w:rsidP="00EF3662">
            <w:pPr>
              <w:tabs>
                <w:tab w:val="left" w:pos="360"/>
                <w:tab w:val="left" w:pos="540"/>
              </w:tabs>
              <w:jc w:val="center"/>
              <w:rPr>
                <w:rFonts w:ascii="GHEA Grapalat" w:hAnsi="GHEA Grapalat" w:cs="Sylfaen"/>
                <w:b/>
                <w:bCs/>
                <w:sz w:val="22"/>
                <w:szCs w:val="22"/>
                <w:lang w:eastAsia="ru-RU"/>
              </w:rPr>
            </w:pPr>
            <w:proofErr w:type="spellStart"/>
            <w:r w:rsidRPr="005E1F72">
              <w:rPr>
                <w:rFonts w:ascii="GHEA Grapalat" w:hAnsi="GHEA Grapalat" w:cs="Sylfaen"/>
                <w:b/>
                <w:bCs/>
                <w:sz w:val="22"/>
                <w:szCs w:val="22"/>
              </w:rPr>
              <w:t>Հանձնեց</w:t>
            </w:r>
            <w:proofErr w:type="spellEnd"/>
          </w:p>
        </w:tc>
        <w:tc>
          <w:tcPr>
            <w:tcW w:w="5223" w:type="dxa"/>
          </w:tcPr>
          <w:p w14:paraId="60CF6D14" w14:textId="77777777" w:rsidR="00071D1C" w:rsidRPr="005E1F72" w:rsidRDefault="00071D1C" w:rsidP="00EF3662">
            <w:pPr>
              <w:tabs>
                <w:tab w:val="left" w:pos="360"/>
                <w:tab w:val="left" w:pos="540"/>
              </w:tabs>
              <w:jc w:val="center"/>
              <w:rPr>
                <w:rFonts w:ascii="GHEA Grapalat" w:hAnsi="GHEA Grapalat" w:cs="Sylfaen"/>
                <w:b/>
                <w:bCs/>
                <w:sz w:val="22"/>
                <w:szCs w:val="22"/>
                <w:lang w:eastAsia="ru-RU"/>
              </w:rPr>
            </w:pPr>
            <w:r w:rsidRPr="005E1F72">
              <w:rPr>
                <w:rFonts w:ascii="GHEA Grapalat" w:hAnsi="GHEA Grapalat" w:cs="Sylfaen"/>
                <w:b/>
                <w:bCs/>
                <w:sz w:val="22"/>
                <w:szCs w:val="22"/>
              </w:rPr>
              <w:t xml:space="preserve">        </w:t>
            </w:r>
            <w:proofErr w:type="spellStart"/>
            <w:r w:rsidRPr="005E1F72">
              <w:rPr>
                <w:rFonts w:ascii="GHEA Grapalat" w:hAnsi="GHEA Grapalat" w:cs="Sylfaen"/>
                <w:b/>
                <w:bCs/>
                <w:sz w:val="22"/>
                <w:szCs w:val="22"/>
              </w:rPr>
              <w:t>Ընդունեց</w:t>
            </w:r>
            <w:proofErr w:type="spellEnd"/>
          </w:p>
        </w:tc>
      </w:tr>
    </w:tbl>
    <w:p w14:paraId="479716DB" w14:textId="77777777" w:rsidR="00071D1C" w:rsidRPr="005E1F72" w:rsidRDefault="00071D1C" w:rsidP="00EF3662">
      <w:pPr>
        <w:tabs>
          <w:tab w:val="left" w:pos="360"/>
          <w:tab w:val="left" w:pos="540"/>
        </w:tabs>
        <w:rPr>
          <w:rFonts w:ascii="GHEA Grapalat" w:hAnsi="GHEA Grapalat" w:cs="Sylfaen"/>
          <w:sz w:val="20"/>
          <w:szCs w:val="20"/>
          <w:lang w:eastAsia="ru-RU"/>
        </w:rPr>
      </w:pPr>
      <w:r w:rsidRPr="005E1F72">
        <w:rPr>
          <w:rFonts w:ascii="GHEA Grapalat" w:hAnsi="GHEA Grapalat" w:cs="Sylfaen"/>
          <w:sz w:val="20"/>
          <w:szCs w:val="20"/>
          <w:lang w:eastAsia="ru-RU"/>
        </w:rPr>
        <w:t xml:space="preserve">                                                                                                  </w:t>
      </w:r>
      <w:proofErr w:type="spellStart"/>
      <w:r w:rsidRPr="005E1F72">
        <w:rPr>
          <w:rFonts w:ascii="GHEA Grapalat" w:hAnsi="GHEA Grapalat" w:cs="Sylfaen"/>
          <w:sz w:val="20"/>
          <w:szCs w:val="20"/>
          <w:lang w:eastAsia="ru-RU"/>
        </w:rPr>
        <w:t>հայտը</w:t>
      </w:r>
      <w:proofErr w:type="spellEnd"/>
      <w:r w:rsidRPr="005E1F72">
        <w:rPr>
          <w:rFonts w:ascii="GHEA Grapalat" w:hAnsi="GHEA Grapalat" w:cs="Sylfaen"/>
          <w:sz w:val="20"/>
          <w:szCs w:val="20"/>
          <w:lang w:eastAsia="ru-RU"/>
        </w:rPr>
        <w:t xml:space="preserve"> </w:t>
      </w:r>
      <w:proofErr w:type="spellStart"/>
      <w:r w:rsidRPr="005E1F72">
        <w:rPr>
          <w:rFonts w:ascii="GHEA Grapalat" w:hAnsi="GHEA Grapalat" w:cs="Sylfaen"/>
          <w:sz w:val="20"/>
          <w:szCs w:val="20"/>
          <w:lang w:eastAsia="ru-RU"/>
        </w:rPr>
        <w:t>նախագծած</w:t>
      </w:r>
      <w:proofErr w:type="spellEnd"/>
      <w:r w:rsidRPr="005E1F72">
        <w:rPr>
          <w:rFonts w:ascii="GHEA Grapalat" w:hAnsi="GHEA Grapalat" w:cs="Sylfaen"/>
          <w:sz w:val="20"/>
          <w:szCs w:val="20"/>
          <w:lang w:eastAsia="ru-RU"/>
        </w:rPr>
        <w:t xml:space="preserve"> </w:t>
      </w:r>
      <w:proofErr w:type="spellStart"/>
      <w:r w:rsidRPr="005E1F72">
        <w:rPr>
          <w:rFonts w:ascii="GHEA Grapalat" w:hAnsi="GHEA Grapalat" w:cs="Sylfaen"/>
          <w:sz w:val="20"/>
          <w:szCs w:val="20"/>
          <w:lang w:eastAsia="ru-RU"/>
        </w:rPr>
        <w:t>ներկայացուցիչ</w:t>
      </w:r>
      <w:proofErr w:type="spellEnd"/>
      <w:r w:rsidRPr="005E1F72">
        <w:rPr>
          <w:rFonts w:ascii="GHEA Grapalat" w:hAnsi="GHEA Grapalat" w:cs="Sylfaen"/>
          <w:sz w:val="20"/>
          <w:szCs w:val="20"/>
          <w:lang w:eastAsia="ru-RU"/>
        </w:rPr>
        <w:t>`</w:t>
      </w:r>
    </w:p>
    <w:p w14:paraId="0A5499F7" w14:textId="77777777" w:rsidR="00071D1C" w:rsidRPr="005E1F72"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5E1F72" w14:paraId="612DD9C8" w14:textId="77777777" w:rsidTr="00E22E51">
        <w:trPr>
          <w:tblCellSpacing w:w="7" w:type="dxa"/>
          <w:jc w:val="center"/>
        </w:trPr>
        <w:tc>
          <w:tcPr>
            <w:tcW w:w="0" w:type="auto"/>
            <w:vAlign w:val="center"/>
          </w:tcPr>
          <w:p w14:paraId="6AA35A5E"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___________________________ </w:t>
            </w:r>
          </w:p>
          <w:p w14:paraId="17CEA67C" w14:textId="77777777" w:rsidR="00071D1C" w:rsidRPr="005E1F72" w:rsidRDefault="00071D1C" w:rsidP="00EF3662">
            <w:pPr>
              <w:jc w:val="center"/>
              <w:rPr>
                <w:rFonts w:ascii="GHEA Grapalat" w:hAnsi="GHEA Grapalat" w:cs="GHEA Grapalat"/>
                <w:color w:val="000000"/>
                <w:sz w:val="21"/>
                <w:szCs w:val="21"/>
                <w:lang w:val="ru-RU" w:eastAsia="ru-RU"/>
              </w:rPr>
            </w:pPr>
            <w:proofErr w:type="spellStart"/>
            <w:r w:rsidRPr="005E1F72">
              <w:rPr>
                <w:rFonts w:ascii="GHEA Grapalat" w:hAnsi="GHEA Grapalat" w:cs="GHEA Grapalat"/>
                <w:color w:val="000000"/>
                <w:sz w:val="15"/>
                <w:szCs w:val="15"/>
              </w:rPr>
              <w:t>ազգանուն</w:t>
            </w:r>
            <w:proofErr w:type="spellEnd"/>
            <w:r w:rsidRPr="005E1F72">
              <w:rPr>
                <w:rFonts w:ascii="GHEA Grapalat" w:hAnsi="GHEA Grapalat" w:cs="GHEA Grapalat"/>
                <w:color w:val="000000"/>
                <w:sz w:val="15"/>
                <w:szCs w:val="15"/>
              </w:rPr>
              <w:t xml:space="preserve">, </w:t>
            </w:r>
            <w:proofErr w:type="spellStart"/>
            <w:r w:rsidRPr="005E1F72">
              <w:rPr>
                <w:rFonts w:ascii="GHEA Grapalat" w:hAnsi="GHEA Grapalat" w:cs="GHEA Grapalat"/>
                <w:color w:val="000000"/>
                <w:sz w:val="15"/>
                <w:szCs w:val="15"/>
              </w:rPr>
              <w:t>անուն</w:t>
            </w:r>
            <w:proofErr w:type="spellEnd"/>
          </w:p>
        </w:tc>
        <w:tc>
          <w:tcPr>
            <w:tcW w:w="0" w:type="auto"/>
            <w:vAlign w:val="center"/>
          </w:tcPr>
          <w:p w14:paraId="6DD5B0D2"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14:paraId="39ED56F5" w14:textId="77777777" w:rsidR="00071D1C" w:rsidRPr="005E1F72" w:rsidRDefault="00071D1C" w:rsidP="00EF3662">
            <w:pPr>
              <w:jc w:val="center"/>
              <w:rPr>
                <w:rFonts w:ascii="GHEA Grapalat" w:hAnsi="GHEA Grapalat" w:cs="GHEA Grapalat"/>
                <w:color w:val="000000"/>
                <w:sz w:val="21"/>
                <w:szCs w:val="21"/>
                <w:lang w:val="ru-RU" w:eastAsia="ru-RU"/>
              </w:rPr>
            </w:pPr>
            <w:proofErr w:type="spellStart"/>
            <w:r w:rsidRPr="005E1F72">
              <w:rPr>
                <w:rFonts w:ascii="GHEA Grapalat" w:hAnsi="GHEA Grapalat" w:cs="GHEA Grapalat"/>
                <w:color w:val="000000"/>
                <w:sz w:val="15"/>
                <w:szCs w:val="15"/>
              </w:rPr>
              <w:t>ազգանուն</w:t>
            </w:r>
            <w:proofErr w:type="spellEnd"/>
            <w:r w:rsidRPr="005E1F72">
              <w:rPr>
                <w:rFonts w:ascii="GHEA Grapalat" w:hAnsi="GHEA Grapalat" w:cs="GHEA Grapalat"/>
                <w:color w:val="000000"/>
                <w:sz w:val="15"/>
                <w:szCs w:val="15"/>
              </w:rPr>
              <w:t xml:space="preserve">, </w:t>
            </w:r>
            <w:proofErr w:type="spellStart"/>
            <w:r w:rsidRPr="005E1F72">
              <w:rPr>
                <w:rFonts w:ascii="GHEA Grapalat" w:hAnsi="GHEA Grapalat" w:cs="GHEA Grapalat"/>
                <w:color w:val="000000"/>
                <w:sz w:val="15"/>
                <w:szCs w:val="15"/>
              </w:rPr>
              <w:t>անուն</w:t>
            </w:r>
            <w:proofErr w:type="spellEnd"/>
          </w:p>
        </w:tc>
      </w:tr>
      <w:tr w:rsidR="00071D1C" w:rsidRPr="005E1F72" w14:paraId="31CD3B51" w14:textId="77777777" w:rsidTr="00E22E51">
        <w:trPr>
          <w:tblCellSpacing w:w="7" w:type="dxa"/>
          <w:jc w:val="center"/>
        </w:trPr>
        <w:tc>
          <w:tcPr>
            <w:tcW w:w="0" w:type="auto"/>
            <w:vAlign w:val="center"/>
          </w:tcPr>
          <w:p w14:paraId="3708B343"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___________________________ </w:t>
            </w:r>
          </w:p>
          <w:p w14:paraId="63D1D081" w14:textId="77777777" w:rsidR="00071D1C" w:rsidRPr="005E1F72" w:rsidRDefault="00071D1C" w:rsidP="00EF3662">
            <w:pPr>
              <w:jc w:val="center"/>
              <w:rPr>
                <w:rFonts w:ascii="GHEA Grapalat" w:hAnsi="GHEA Grapalat" w:cs="GHEA Grapalat"/>
                <w:color w:val="000000"/>
                <w:sz w:val="21"/>
                <w:szCs w:val="21"/>
                <w:lang w:val="ru-RU" w:eastAsia="ru-RU"/>
              </w:rPr>
            </w:pPr>
            <w:proofErr w:type="spellStart"/>
            <w:r w:rsidRPr="005E1F72">
              <w:rPr>
                <w:rFonts w:ascii="GHEA Grapalat" w:hAnsi="GHEA Grapalat" w:cs="GHEA Grapalat"/>
                <w:color w:val="000000"/>
                <w:sz w:val="15"/>
                <w:szCs w:val="15"/>
              </w:rPr>
              <w:t>Ստորագրություն</w:t>
            </w:r>
            <w:proofErr w:type="spellEnd"/>
          </w:p>
        </w:tc>
        <w:tc>
          <w:tcPr>
            <w:tcW w:w="0" w:type="auto"/>
            <w:vAlign w:val="center"/>
          </w:tcPr>
          <w:p w14:paraId="0338C36D"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14:paraId="33ADE8EA" w14:textId="77777777" w:rsidR="00071D1C" w:rsidRPr="005E1F72" w:rsidRDefault="00071D1C" w:rsidP="00EF3662">
            <w:pPr>
              <w:jc w:val="center"/>
              <w:rPr>
                <w:rFonts w:ascii="GHEA Grapalat" w:hAnsi="GHEA Grapalat" w:cs="GHEA Grapalat"/>
                <w:color w:val="000000"/>
                <w:sz w:val="21"/>
                <w:szCs w:val="21"/>
                <w:lang w:val="ru-RU" w:eastAsia="ru-RU"/>
              </w:rPr>
            </w:pPr>
            <w:proofErr w:type="spellStart"/>
            <w:r w:rsidRPr="005E1F72">
              <w:rPr>
                <w:rFonts w:ascii="GHEA Grapalat" w:hAnsi="GHEA Grapalat" w:cs="GHEA Grapalat"/>
                <w:color w:val="000000"/>
                <w:sz w:val="15"/>
                <w:szCs w:val="15"/>
              </w:rPr>
              <w:t>ստորագրություն</w:t>
            </w:r>
            <w:proofErr w:type="spellEnd"/>
          </w:p>
        </w:tc>
      </w:tr>
      <w:tr w:rsidR="00071D1C" w:rsidRPr="005E1F72" w14:paraId="66E4252F" w14:textId="77777777" w:rsidTr="00E22E51">
        <w:trPr>
          <w:tblCellSpacing w:w="7" w:type="dxa"/>
          <w:jc w:val="center"/>
        </w:trPr>
        <w:tc>
          <w:tcPr>
            <w:tcW w:w="0" w:type="auto"/>
            <w:vAlign w:val="center"/>
          </w:tcPr>
          <w:p w14:paraId="296968E5" w14:textId="77777777" w:rsidR="00071D1C" w:rsidRPr="005E1F72" w:rsidRDefault="00071D1C" w:rsidP="00EF3662">
            <w:pP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                              </w:t>
            </w:r>
          </w:p>
        </w:tc>
        <w:tc>
          <w:tcPr>
            <w:tcW w:w="0" w:type="auto"/>
            <w:vAlign w:val="center"/>
          </w:tcPr>
          <w:p w14:paraId="4BE9E432" w14:textId="77777777" w:rsidR="00071D1C" w:rsidRPr="005E1F72" w:rsidRDefault="00071D1C" w:rsidP="00EF3662">
            <w:pPr>
              <w:rPr>
                <w:rFonts w:ascii="GHEA Grapalat" w:hAnsi="GHEA Grapalat" w:cs="GHEA Grapalat"/>
                <w:color w:val="000000"/>
                <w:sz w:val="21"/>
                <w:szCs w:val="21"/>
                <w:lang w:val="ru-RU" w:eastAsia="ru-RU"/>
              </w:rPr>
            </w:pPr>
          </w:p>
        </w:tc>
      </w:tr>
    </w:tbl>
    <w:p w14:paraId="59735FCD" w14:textId="77777777" w:rsidR="00071D1C" w:rsidRPr="005E1F72" w:rsidRDefault="00071D1C" w:rsidP="00EF3662">
      <w:pPr>
        <w:ind w:left="-142" w:firstLine="142"/>
        <w:jc w:val="center"/>
        <w:rPr>
          <w:rFonts w:ascii="GHEA Grapalat" w:hAnsi="GHEA Grapalat" w:cs="Sylfaen"/>
          <w:b/>
        </w:rPr>
      </w:pPr>
    </w:p>
    <w:p w14:paraId="3A2F329C" w14:textId="77777777" w:rsidR="00057264" w:rsidRPr="005E1F72" w:rsidRDefault="00057264" w:rsidP="00EF3662">
      <w:pPr>
        <w:ind w:left="-142" w:firstLine="142"/>
        <w:jc w:val="center"/>
        <w:rPr>
          <w:rFonts w:ascii="GHEA Grapalat" w:hAnsi="GHEA Grapalat" w:cs="Sylfaen"/>
          <w:b/>
        </w:rPr>
        <w:sectPr w:rsidR="00057264" w:rsidRPr="005E1F72" w:rsidSect="00536BFB">
          <w:footnotePr>
            <w:pos w:val="beneathText"/>
          </w:footnotePr>
          <w:pgSz w:w="11906" w:h="16838" w:code="9"/>
          <w:pgMar w:top="720" w:right="662" w:bottom="533" w:left="1138" w:header="562" w:footer="562" w:gutter="0"/>
          <w:cols w:space="720"/>
        </w:sectPr>
      </w:pPr>
    </w:p>
    <w:p w14:paraId="3FB55D2B" w14:textId="77777777" w:rsidR="00565307" w:rsidRPr="007862B1" w:rsidRDefault="00565307" w:rsidP="00EF3662">
      <w:pPr>
        <w:jc w:val="right"/>
        <w:rPr>
          <w:rFonts w:ascii="GHEA Grapalat" w:hAnsi="GHEA Grapalat" w:cs="GHEA Grapalat"/>
          <w:i/>
          <w:sz w:val="18"/>
          <w:szCs w:val="18"/>
        </w:rPr>
      </w:pPr>
    </w:p>
    <w:p w14:paraId="2BC413F0" w14:textId="77777777" w:rsidR="00565307" w:rsidRPr="007862B1" w:rsidRDefault="00565307" w:rsidP="00EF3662">
      <w:pPr>
        <w:jc w:val="right"/>
        <w:rPr>
          <w:rFonts w:ascii="GHEA Grapalat" w:hAnsi="GHEA Grapalat" w:cs="GHEA Grapalat"/>
          <w:i/>
          <w:sz w:val="18"/>
          <w:szCs w:val="18"/>
        </w:rPr>
      </w:pPr>
    </w:p>
    <w:p w14:paraId="1C3DA572" w14:textId="77777777" w:rsidR="00565307" w:rsidRPr="007862B1" w:rsidRDefault="00565307" w:rsidP="00EF3662">
      <w:pPr>
        <w:jc w:val="right"/>
        <w:rPr>
          <w:rFonts w:ascii="GHEA Grapalat" w:hAnsi="GHEA Grapalat" w:cs="GHEA Grapalat"/>
          <w:i/>
          <w:sz w:val="18"/>
          <w:szCs w:val="18"/>
        </w:rPr>
      </w:pPr>
    </w:p>
    <w:p w14:paraId="0400D64B" w14:textId="77777777" w:rsidR="00565307" w:rsidRPr="00287BCA" w:rsidRDefault="00565307" w:rsidP="00287BCA">
      <w:pPr>
        <w:jc w:val="both"/>
        <w:rPr>
          <w:rFonts w:ascii="GHEA Grapalat" w:hAnsi="GHEA Grapalat" w:cs="GHEA Grapalat"/>
          <w:i/>
          <w:sz w:val="18"/>
          <w:szCs w:val="18"/>
          <w:lang w:val="hy-AM"/>
        </w:rPr>
      </w:pPr>
    </w:p>
    <w:p w14:paraId="2F29A07D" w14:textId="77777777" w:rsidR="00565307" w:rsidRPr="00287BCA" w:rsidRDefault="00565307" w:rsidP="00EF3662">
      <w:pPr>
        <w:jc w:val="right"/>
        <w:rPr>
          <w:rFonts w:ascii="GHEA Grapalat" w:hAnsi="GHEA Grapalat" w:cs="GHEA Grapalat"/>
          <w:i/>
          <w:sz w:val="18"/>
          <w:szCs w:val="18"/>
          <w:lang w:val="hy-AM"/>
        </w:rPr>
      </w:pPr>
    </w:p>
    <w:p w14:paraId="6AFE9973" w14:textId="77777777" w:rsidR="00565307" w:rsidRPr="00287BCA" w:rsidRDefault="00565307" w:rsidP="00EF3662">
      <w:pPr>
        <w:jc w:val="right"/>
        <w:rPr>
          <w:rFonts w:ascii="GHEA Grapalat" w:hAnsi="GHEA Grapalat" w:cs="GHEA Grapalat"/>
          <w:i/>
          <w:sz w:val="18"/>
          <w:szCs w:val="18"/>
          <w:lang w:val="hy-AM"/>
        </w:rPr>
      </w:pPr>
    </w:p>
    <w:p w14:paraId="02D0C6CF" w14:textId="77777777" w:rsidR="00E07E1A" w:rsidRPr="00E07E1A" w:rsidRDefault="00E07E1A" w:rsidP="00E07E1A">
      <w:pPr>
        <w:jc w:val="right"/>
        <w:rPr>
          <w:rFonts w:ascii="GHEA Grapalat" w:hAnsi="GHEA Grapalat" w:cs="Sylfaen"/>
          <w:sz w:val="20"/>
          <w:szCs w:val="20"/>
          <w:lang w:val="es-ES"/>
        </w:rPr>
      </w:pPr>
      <w:bookmarkStart w:id="11" w:name="_Hlk187704942"/>
      <w:proofErr w:type="spellStart"/>
      <w:r w:rsidRPr="00E07E1A">
        <w:rPr>
          <w:rFonts w:ascii="GHEA Grapalat" w:hAnsi="GHEA Grapalat" w:cs="Sylfaen"/>
          <w:sz w:val="20"/>
          <w:szCs w:val="20"/>
          <w:lang w:val="es-ES"/>
        </w:rPr>
        <w:t>Հավելված</w:t>
      </w:r>
      <w:proofErr w:type="spellEnd"/>
      <w:r w:rsidRPr="00E07E1A">
        <w:rPr>
          <w:rFonts w:ascii="GHEA Grapalat" w:hAnsi="GHEA Grapalat" w:cs="Sylfaen"/>
          <w:sz w:val="20"/>
          <w:szCs w:val="20"/>
          <w:lang w:val="es-ES"/>
        </w:rPr>
        <w:t xml:space="preserve"> N 4</w:t>
      </w:r>
    </w:p>
    <w:p w14:paraId="1E679B70" w14:textId="4F46C2D8" w:rsidR="00E07E1A" w:rsidRPr="00E07E1A" w:rsidRDefault="00E07E1A" w:rsidP="00E07E1A">
      <w:pPr>
        <w:jc w:val="right"/>
        <w:rPr>
          <w:rFonts w:ascii="GHEA Grapalat" w:hAnsi="GHEA Grapalat" w:cs="Sylfaen"/>
          <w:sz w:val="20"/>
          <w:szCs w:val="20"/>
          <w:lang w:val="es-ES"/>
        </w:rPr>
      </w:pPr>
      <w:r w:rsidRPr="00E07E1A">
        <w:rPr>
          <w:rFonts w:ascii="GHEA Grapalat" w:hAnsi="GHEA Grapalat" w:cs="Sylfaen"/>
          <w:sz w:val="20"/>
          <w:szCs w:val="20"/>
          <w:lang w:val="es-ES"/>
        </w:rPr>
        <w:t xml:space="preserve">«         »        «        »   202 թ. </w:t>
      </w:r>
      <w:proofErr w:type="spellStart"/>
      <w:r w:rsidRPr="00E07E1A">
        <w:rPr>
          <w:rFonts w:ascii="GHEA Grapalat" w:hAnsi="GHEA Grapalat" w:cs="Sylfaen"/>
          <w:sz w:val="20"/>
          <w:szCs w:val="20"/>
          <w:lang w:val="es-ES"/>
        </w:rPr>
        <w:t>կնքված</w:t>
      </w:r>
      <w:proofErr w:type="spellEnd"/>
      <w:r w:rsidRPr="00E07E1A">
        <w:rPr>
          <w:rFonts w:ascii="GHEA Grapalat" w:hAnsi="GHEA Grapalat" w:cs="Sylfaen"/>
          <w:sz w:val="20"/>
          <w:szCs w:val="20"/>
          <w:lang w:val="es-ES"/>
        </w:rPr>
        <w:t xml:space="preserve"> </w:t>
      </w:r>
    </w:p>
    <w:p w14:paraId="07C2DFED" w14:textId="68ADBC0C" w:rsidR="00E07E1A" w:rsidRPr="00E07E1A" w:rsidRDefault="00E07E1A" w:rsidP="00E07E1A">
      <w:pPr>
        <w:jc w:val="right"/>
        <w:rPr>
          <w:rFonts w:ascii="GHEA Grapalat" w:hAnsi="GHEA Grapalat" w:cs="Sylfaen"/>
          <w:sz w:val="20"/>
          <w:szCs w:val="20"/>
          <w:lang w:val="es-ES"/>
        </w:rPr>
      </w:pPr>
      <w:r w:rsidRPr="00E07E1A">
        <w:rPr>
          <w:rFonts w:ascii="GHEA Grapalat" w:hAnsi="GHEA Grapalat" w:cs="Sylfaen"/>
          <w:sz w:val="20"/>
          <w:szCs w:val="20"/>
          <w:lang w:val="es-ES"/>
        </w:rPr>
        <w:t xml:space="preserve">           </w:t>
      </w:r>
      <w:proofErr w:type="spellStart"/>
      <w:r w:rsidRPr="00E07E1A">
        <w:rPr>
          <w:rFonts w:ascii="GHEA Grapalat" w:hAnsi="GHEA Grapalat" w:cs="Sylfaen"/>
          <w:sz w:val="20"/>
          <w:szCs w:val="20"/>
          <w:lang w:val="es-ES"/>
        </w:rPr>
        <w:t>ծածկագրով</w:t>
      </w:r>
      <w:proofErr w:type="spellEnd"/>
      <w:r w:rsidRPr="00E07E1A">
        <w:rPr>
          <w:rFonts w:ascii="GHEA Grapalat" w:hAnsi="GHEA Grapalat" w:cs="Sylfaen"/>
          <w:sz w:val="20"/>
          <w:szCs w:val="20"/>
          <w:lang w:val="es-ES"/>
        </w:rPr>
        <w:t xml:space="preserve"> </w:t>
      </w:r>
      <w:proofErr w:type="spellStart"/>
      <w:r w:rsidRPr="00E07E1A">
        <w:rPr>
          <w:rFonts w:ascii="GHEA Grapalat" w:hAnsi="GHEA Grapalat" w:cs="Sylfaen"/>
          <w:sz w:val="20"/>
          <w:szCs w:val="20"/>
          <w:lang w:val="es-ES"/>
        </w:rPr>
        <w:t>պայմանագրի</w:t>
      </w:r>
      <w:proofErr w:type="spellEnd"/>
    </w:p>
    <w:p w14:paraId="23F98E41" w14:textId="77777777" w:rsidR="00E07E1A" w:rsidRPr="00E07E1A" w:rsidRDefault="00E07E1A" w:rsidP="00E07E1A">
      <w:pPr>
        <w:rPr>
          <w:rFonts w:ascii="GHEA Grapalat" w:hAnsi="GHEA Grapalat" w:cs="GHEA Grapalat"/>
          <w:sz w:val="22"/>
          <w:szCs w:val="22"/>
          <w:lang w:val="hy-AM"/>
        </w:rPr>
      </w:pPr>
    </w:p>
    <w:p w14:paraId="37D32669" w14:textId="77777777" w:rsidR="00E07E1A" w:rsidRPr="00E07E1A" w:rsidRDefault="00E07E1A" w:rsidP="00E07E1A">
      <w:pPr>
        <w:rPr>
          <w:rFonts w:ascii="GHEA Grapalat" w:hAnsi="GHEA Grapalat" w:cs="GHEA Grapalat"/>
          <w:sz w:val="22"/>
          <w:szCs w:val="22"/>
          <w:lang w:val="hy-AM"/>
        </w:rPr>
      </w:pPr>
    </w:p>
    <w:p w14:paraId="3A7558F8" w14:textId="77777777" w:rsidR="00E07E1A" w:rsidRPr="00E07E1A" w:rsidRDefault="00E07E1A" w:rsidP="00E07E1A">
      <w:pPr>
        <w:jc w:val="center"/>
        <w:rPr>
          <w:rFonts w:ascii="GHEA Grapalat" w:hAnsi="GHEA Grapalat" w:cs="GHEA Grapalat"/>
          <w:sz w:val="22"/>
          <w:szCs w:val="22"/>
          <w:lang w:val="hy-AM"/>
        </w:rPr>
      </w:pPr>
      <w:r w:rsidRPr="00E07E1A">
        <w:rPr>
          <w:rFonts w:ascii="GHEA Grapalat" w:hAnsi="GHEA Grapalat" w:cs="GHEA Grapalat"/>
          <w:sz w:val="22"/>
          <w:szCs w:val="22"/>
          <w:lang w:val="hy-AM"/>
        </w:rPr>
        <w:t>ԾԱՆՈՒՑՈՒՄ</w:t>
      </w:r>
    </w:p>
    <w:p w14:paraId="42E2FF3B" w14:textId="77777777" w:rsidR="00E07E1A" w:rsidRPr="00E07E1A" w:rsidRDefault="00E07E1A" w:rsidP="00E07E1A">
      <w:pPr>
        <w:jc w:val="center"/>
        <w:rPr>
          <w:rFonts w:ascii="GHEA Grapalat" w:hAnsi="GHEA Grapalat" w:cs="GHEA Grapalat"/>
          <w:sz w:val="22"/>
          <w:szCs w:val="22"/>
          <w:lang w:val="hy-AM"/>
        </w:rPr>
      </w:pPr>
    </w:p>
    <w:p w14:paraId="19664BCF" w14:textId="77777777" w:rsidR="00E07E1A" w:rsidRPr="00E07E1A" w:rsidRDefault="00E07E1A" w:rsidP="00E07E1A">
      <w:pPr>
        <w:ind w:firstLine="270"/>
        <w:jc w:val="both"/>
        <w:rPr>
          <w:rFonts w:ascii="GHEA Grapalat" w:hAnsi="GHEA Grapalat" w:cs="Arial"/>
          <w:sz w:val="20"/>
          <w:szCs w:val="20"/>
          <w:lang w:val="es-ES"/>
        </w:rPr>
      </w:pPr>
      <w:r w:rsidRPr="00E07E1A">
        <w:rPr>
          <w:rFonts w:ascii="GHEA Grapalat" w:hAnsi="GHEA Grapalat"/>
          <w:sz w:val="22"/>
          <w:szCs w:val="22"/>
          <w:u w:val="single"/>
          <w:lang w:val="es-ES"/>
        </w:rPr>
        <w:t xml:space="preserve">                                                                   </w:t>
      </w:r>
      <w:r w:rsidRPr="00E07E1A">
        <w:rPr>
          <w:rFonts w:ascii="GHEA Grapalat" w:hAnsi="GHEA Grapalat"/>
          <w:sz w:val="22"/>
          <w:szCs w:val="22"/>
          <w:u w:val="single"/>
          <w:lang w:val="es-ES"/>
        </w:rPr>
        <w:tab/>
      </w:r>
      <w:r w:rsidRPr="00E07E1A">
        <w:rPr>
          <w:rFonts w:ascii="GHEA Grapalat" w:hAnsi="GHEA Grapalat"/>
          <w:sz w:val="22"/>
          <w:szCs w:val="22"/>
          <w:u w:val="single"/>
          <w:lang w:val="es-ES"/>
        </w:rPr>
        <w:tab/>
        <w:t xml:space="preserve">       </w:t>
      </w:r>
      <w:r w:rsidRPr="00E07E1A">
        <w:rPr>
          <w:rFonts w:ascii="GHEA Grapalat" w:hAnsi="GHEA Grapalat"/>
          <w:sz w:val="22"/>
          <w:szCs w:val="22"/>
          <w:lang w:val="es-ES"/>
        </w:rPr>
        <w:t xml:space="preserve"> </w:t>
      </w:r>
      <w:proofErr w:type="spellStart"/>
      <w:r w:rsidRPr="00E07E1A">
        <w:rPr>
          <w:rFonts w:ascii="GHEA Grapalat" w:hAnsi="GHEA Grapalat" w:cs="Sylfaen"/>
          <w:sz w:val="20"/>
          <w:szCs w:val="20"/>
          <w:lang w:val="es-ES"/>
        </w:rPr>
        <w:t>հայտնում</w:t>
      </w:r>
      <w:proofErr w:type="spellEnd"/>
      <w:r w:rsidRPr="00E07E1A">
        <w:rPr>
          <w:rFonts w:ascii="GHEA Grapalat" w:hAnsi="GHEA Grapalat" w:cs="Arial"/>
          <w:sz w:val="20"/>
          <w:szCs w:val="20"/>
          <w:lang w:val="es-ES"/>
        </w:rPr>
        <w:t xml:space="preserve"> </w:t>
      </w:r>
      <w:r w:rsidRPr="00E07E1A">
        <w:rPr>
          <w:rFonts w:ascii="GHEA Grapalat" w:hAnsi="GHEA Grapalat" w:cs="Sylfaen"/>
          <w:sz w:val="20"/>
          <w:szCs w:val="20"/>
          <w:lang w:val="es-ES"/>
        </w:rPr>
        <w:t>է</w:t>
      </w:r>
      <w:r w:rsidRPr="00E07E1A">
        <w:rPr>
          <w:rFonts w:ascii="GHEA Grapalat" w:hAnsi="GHEA Grapalat" w:cs="Arial"/>
          <w:sz w:val="20"/>
          <w:szCs w:val="20"/>
          <w:lang w:val="es-ES"/>
        </w:rPr>
        <w:t xml:space="preserve">, </w:t>
      </w:r>
      <w:proofErr w:type="spellStart"/>
      <w:r w:rsidRPr="00E07E1A">
        <w:rPr>
          <w:rFonts w:ascii="GHEA Grapalat" w:hAnsi="GHEA Grapalat" w:cs="Sylfaen"/>
          <w:sz w:val="20"/>
          <w:szCs w:val="20"/>
          <w:lang w:val="es-ES"/>
        </w:rPr>
        <w:t>որ</w:t>
      </w:r>
      <w:proofErr w:type="spellEnd"/>
      <w:r w:rsidRPr="00E07E1A">
        <w:rPr>
          <w:rFonts w:ascii="GHEA Grapalat" w:hAnsi="GHEA Grapalat" w:cs="Arial"/>
          <w:sz w:val="20"/>
          <w:szCs w:val="20"/>
          <w:lang w:val="es-ES"/>
        </w:rPr>
        <w:t xml:space="preserve"> .  </w:t>
      </w:r>
    </w:p>
    <w:p w14:paraId="047701B8" w14:textId="77777777" w:rsidR="00E07E1A" w:rsidRPr="00E07E1A" w:rsidRDefault="00E07E1A" w:rsidP="00E07E1A">
      <w:pPr>
        <w:jc w:val="both"/>
        <w:rPr>
          <w:rFonts w:ascii="GHEA Grapalat" w:hAnsi="GHEA Grapalat" w:cs="Arial"/>
          <w:vertAlign w:val="superscript"/>
          <w:lang w:val="es-ES"/>
        </w:rPr>
      </w:pPr>
      <w:r w:rsidRPr="00E07E1A">
        <w:rPr>
          <w:rFonts w:ascii="GHEA Grapalat" w:hAnsi="GHEA Grapalat"/>
          <w:vertAlign w:val="superscript"/>
          <w:lang w:val="es-ES"/>
        </w:rPr>
        <w:t xml:space="preserve">               </w:t>
      </w:r>
      <w:r w:rsidRPr="00E07E1A">
        <w:rPr>
          <w:rFonts w:ascii="GHEA Grapalat" w:hAnsi="GHEA Grapalat"/>
          <w:lang w:val="es-ES"/>
        </w:rPr>
        <w:t xml:space="preserve">            </w:t>
      </w:r>
      <w:proofErr w:type="spellStart"/>
      <w:r w:rsidRPr="00E07E1A">
        <w:rPr>
          <w:rFonts w:ascii="GHEA Grapalat" w:hAnsi="GHEA Grapalat" w:cs="Sylfaen"/>
          <w:vertAlign w:val="superscript"/>
          <w:lang w:val="es-ES"/>
        </w:rPr>
        <w:t>ֆինանսական</w:t>
      </w:r>
      <w:proofErr w:type="spellEnd"/>
      <w:r w:rsidRPr="00E07E1A">
        <w:rPr>
          <w:rFonts w:ascii="GHEA Grapalat" w:hAnsi="GHEA Grapalat" w:cs="Sylfaen"/>
          <w:vertAlign w:val="superscript"/>
          <w:lang w:val="es-ES"/>
        </w:rPr>
        <w:t xml:space="preserve"> </w:t>
      </w:r>
      <w:proofErr w:type="spellStart"/>
      <w:r w:rsidRPr="00E07E1A">
        <w:rPr>
          <w:rFonts w:ascii="GHEA Grapalat" w:hAnsi="GHEA Grapalat" w:cs="Sylfaen"/>
          <w:vertAlign w:val="superscript"/>
          <w:lang w:val="es-ES"/>
        </w:rPr>
        <w:t>գործակալի</w:t>
      </w:r>
      <w:proofErr w:type="spellEnd"/>
      <w:r w:rsidRPr="00E07E1A">
        <w:rPr>
          <w:rFonts w:ascii="GHEA Grapalat" w:hAnsi="GHEA Grapalat" w:cs="Arial"/>
          <w:vertAlign w:val="superscript"/>
          <w:lang w:val="es-ES"/>
        </w:rPr>
        <w:t xml:space="preserve"> </w:t>
      </w:r>
      <w:proofErr w:type="spellStart"/>
      <w:r w:rsidRPr="00E07E1A">
        <w:rPr>
          <w:rFonts w:ascii="GHEA Grapalat" w:hAnsi="GHEA Grapalat" w:cs="Sylfaen"/>
          <w:vertAlign w:val="superscript"/>
          <w:lang w:val="es-ES"/>
        </w:rPr>
        <w:t>անվանումը</w:t>
      </w:r>
      <w:proofErr w:type="spellEnd"/>
      <w:r w:rsidRPr="00E07E1A">
        <w:rPr>
          <w:rFonts w:ascii="GHEA Grapalat" w:hAnsi="GHEA Grapalat" w:cs="Arial"/>
          <w:vertAlign w:val="superscript"/>
          <w:lang w:val="es-ES"/>
        </w:rPr>
        <w:t xml:space="preserve"> </w:t>
      </w:r>
    </w:p>
    <w:p w14:paraId="6489A830" w14:textId="77777777" w:rsidR="00E07E1A" w:rsidRPr="00E07E1A" w:rsidRDefault="00E07E1A" w:rsidP="00E07E1A">
      <w:pPr>
        <w:jc w:val="both"/>
        <w:rPr>
          <w:rFonts w:ascii="GHEA Grapalat" w:hAnsi="GHEA Grapalat"/>
          <w:sz w:val="22"/>
          <w:szCs w:val="22"/>
          <w:vertAlign w:val="superscript"/>
          <w:lang w:val="es-ES"/>
        </w:rPr>
      </w:pPr>
    </w:p>
    <w:p w14:paraId="10062A0F" w14:textId="5A6F8F5E" w:rsidR="00E07E1A" w:rsidRPr="00E07E1A" w:rsidRDefault="00E07E1A" w:rsidP="00E07E1A">
      <w:pPr>
        <w:numPr>
          <w:ilvl w:val="0"/>
          <w:numId w:val="15"/>
        </w:numPr>
        <w:contextualSpacing/>
        <w:jc w:val="both"/>
        <w:rPr>
          <w:rFonts w:ascii="GHEA Grapalat" w:hAnsi="GHEA Grapalat"/>
          <w:sz w:val="22"/>
          <w:szCs w:val="22"/>
          <w:u w:val="single"/>
          <w:lang w:val="es-ES" w:eastAsia="ru-RU"/>
        </w:rPr>
      </w:pPr>
      <w:r w:rsidRPr="00E07E1A">
        <w:rPr>
          <w:rFonts w:ascii="GHEA Grapalat" w:hAnsi="GHEA Grapalat"/>
          <w:sz w:val="22"/>
          <w:szCs w:val="22"/>
          <w:u w:val="single"/>
          <w:lang w:val="es-ES" w:eastAsia="ru-RU"/>
        </w:rPr>
        <w:tab/>
      </w:r>
      <w:r w:rsidRPr="00E07E1A">
        <w:rPr>
          <w:rFonts w:ascii="GHEA Grapalat" w:hAnsi="GHEA Grapalat"/>
          <w:sz w:val="22"/>
          <w:szCs w:val="22"/>
          <w:u w:val="single"/>
          <w:lang w:val="es-ES" w:eastAsia="ru-RU"/>
        </w:rPr>
        <w:tab/>
      </w:r>
      <w:r w:rsidRPr="00E07E1A">
        <w:rPr>
          <w:rFonts w:ascii="GHEA Grapalat" w:hAnsi="GHEA Grapalat"/>
          <w:sz w:val="22"/>
          <w:szCs w:val="22"/>
          <w:u w:val="single"/>
          <w:lang w:val="es-ES" w:eastAsia="ru-RU"/>
        </w:rPr>
        <w:tab/>
      </w:r>
      <w:r w:rsidRPr="00E07E1A">
        <w:rPr>
          <w:rFonts w:ascii="GHEA Grapalat" w:hAnsi="GHEA Grapalat"/>
          <w:sz w:val="22"/>
          <w:szCs w:val="22"/>
          <w:u w:val="single"/>
          <w:lang w:val="es-ES" w:eastAsia="ru-RU"/>
        </w:rPr>
        <w:tab/>
      </w:r>
      <w:r w:rsidRPr="00E07E1A">
        <w:rPr>
          <w:rFonts w:ascii="GHEA Grapalat" w:hAnsi="GHEA Grapalat"/>
          <w:sz w:val="22"/>
          <w:szCs w:val="22"/>
          <w:lang w:val="es-ES" w:eastAsia="ru-RU"/>
        </w:rPr>
        <w:t>-</w:t>
      </w:r>
      <w:r w:rsidRPr="00E07E1A">
        <w:rPr>
          <w:rFonts w:ascii="GHEA Grapalat" w:hAnsi="GHEA Grapalat" w:cs="Sylfaen"/>
          <w:sz w:val="20"/>
          <w:szCs w:val="20"/>
          <w:lang w:val="es-ES" w:eastAsia="ru-RU"/>
        </w:rPr>
        <w:t xml:space="preserve">ի և  </w:t>
      </w:r>
      <w:r w:rsidRPr="00E07E1A">
        <w:rPr>
          <w:rFonts w:ascii="GHEA Grapalat" w:hAnsi="GHEA Grapalat"/>
          <w:sz w:val="22"/>
          <w:szCs w:val="22"/>
          <w:u w:val="single"/>
          <w:lang w:val="es-ES" w:eastAsia="ru-RU"/>
        </w:rPr>
        <w:tab/>
      </w:r>
      <w:r w:rsidRPr="00E07E1A">
        <w:rPr>
          <w:rFonts w:ascii="GHEA Grapalat" w:hAnsi="GHEA Grapalat"/>
          <w:sz w:val="22"/>
          <w:szCs w:val="22"/>
          <w:u w:val="single"/>
          <w:lang w:val="es-ES" w:eastAsia="ru-RU"/>
        </w:rPr>
        <w:tab/>
      </w:r>
      <w:r w:rsidRPr="00E07E1A">
        <w:rPr>
          <w:rFonts w:ascii="GHEA Grapalat" w:hAnsi="GHEA Grapalat"/>
          <w:sz w:val="22"/>
          <w:szCs w:val="22"/>
          <w:u w:val="single"/>
          <w:lang w:val="es-ES" w:eastAsia="ru-RU"/>
        </w:rPr>
        <w:tab/>
      </w:r>
      <w:r w:rsidRPr="00E07E1A">
        <w:rPr>
          <w:rFonts w:ascii="GHEA Grapalat" w:hAnsi="GHEA Grapalat"/>
          <w:sz w:val="22"/>
          <w:szCs w:val="22"/>
          <w:u w:val="single"/>
          <w:lang w:val="es-ES" w:eastAsia="ru-RU"/>
        </w:rPr>
        <w:tab/>
      </w:r>
      <w:r w:rsidRPr="00E07E1A">
        <w:rPr>
          <w:rFonts w:ascii="GHEA Grapalat" w:hAnsi="GHEA Grapalat"/>
          <w:sz w:val="22"/>
          <w:szCs w:val="22"/>
          <w:lang w:val="es-ES" w:eastAsia="ru-RU"/>
        </w:rPr>
        <w:t>-</w:t>
      </w:r>
      <w:r w:rsidRPr="00E07E1A">
        <w:rPr>
          <w:rFonts w:ascii="GHEA Grapalat" w:hAnsi="GHEA Grapalat" w:cs="Sylfaen"/>
          <w:sz w:val="20"/>
          <w:szCs w:val="20"/>
          <w:lang w:val="es-ES" w:eastAsia="ru-RU"/>
        </w:rPr>
        <w:t xml:space="preserve">ի </w:t>
      </w:r>
      <w:proofErr w:type="spellStart"/>
      <w:r w:rsidRPr="00E07E1A">
        <w:rPr>
          <w:rFonts w:ascii="GHEA Grapalat" w:hAnsi="GHEA Grapalat" w:cs="Sylfaen"/>
          <w:sz w:val="20"/>
          <w:szCs w:val="20"/>
          <w:lang w:val="es-ES" w:eastAsia="ru-RU"/>
        </w:rPr>
        <w:t>միջև</w:t>
      </w:r>
      <w:proofErr w:type="spellEnd"/>
      <w:r w:rsidRPr="00E07E1A">
        <w:rPr>
          <w:rFonts w:ascii="GHEA Grapalat" w:hAnsi="GHEA Grapalat" w:cs="Sylfaen"/>
          <w:sz w:val="20"/>
          <w:szCs w:val="20"/>
          <w:lang w:val="es-ES" w:eastAsia="ru-RU"/>
        </w:rPr>
        <w:t xml:space="preserve"> «--»      20</w:t>
      </w:r>
      <w:r w:rsidRPr="00E07E1A">
        <w:rPr>
          <w:rFonts w:ascii="GHEA Grapalat" w:hAnsi="GHEA Grapalat" w:cs="Sylfaen"/>
          <w:sz w:val="20"/>
          <w:szCs w:val="20"/>
          <w:lang w:val="hy-AM" w:eastAsia="ru-RU"/>
        </w:rPr>
        <w:t>2</w:t>
      </w:r>
      <w:r w:rsidRPr="00E07E1A">
        <w:rPr>
          <w:rFonts w:ascii="GHEA Grapalat" w:hAnsi="GHEA Grapalat" w:cs="Sylfaen"/>
          <w:sz w:val="20"/>
          <w:szCs w:val="20"/>
          <w:lang w:val="es-ES" w:eastAsia="ru-RU"/>
        </w:rPr>
        <w:t xml:space="preserve">  թ. </w:t>
      </w:r>
      <w:proofErr w:type="spellStart"/>
      <w:r w:rsidRPr="00E07E1A">
        <w:rPr>
          <w:rFonts w:ascii="GHEA Grapalat" w:hAnsi="GHEA Grapalat" w:cs="Sylfaen"/>
          <w:sz w:val="20"/>
          <w:szCs w:val="20"/>
          <w:lang w:val="es-ES" w:eastAsia="ru-RU"/>
        </w:rPr>
        <w:t>կնքված</w:t>
      </w:r>
      <w:proofErr w:type="spellEnd"/>
    </w:p>
    <w:p w14:paraId="57883526" w14:textId="77777777" w:rsidR="00E07E1A" w:rsidRPr="00E07E1A" w:rsidRDefault="00E07E1A" w:rsidP="00E07E1A">
      <w:pPr>
        <w:jc w:val="both"/>
        <w:rPr>
          <w:rFonts w:ascii="GHEA Grapalat" w:hAnsi="GHEA Grapalat" w:cs="Sylfaen"/>
          <w:vertAlign w:val="superscript"/>
          <w:lang w:val="es-ES"/>
        </w:rPr>
      </w:pPr>
      <w:r w:rsidRPr="00E07E1A">
        <w:rPr>
          <w:rFonts w:ascii="GHEA Grapalat" w:hAnsi="GHEA Grapalat" w:cs="Sylfaen"/>
          <w:vertAlign w:val="superscript"/>
          <w:lang w:val="es-ES"/>
        </w:rPr>
        <w:t xml:space="preserve">                              </w:t>
      </w:r>
      <w:proofErr w:type="spellStart"/>
      <w:r w:rsidRPr="00E07E1A">
        <w:rPr>
          <w:rFonts w:ascii="GHEA Grapalat" w:hAnsi="GHEA Grapalat" w:cs="Sylfaen"/>
          <w:vertAlign w:val="superscript"/>
          <w:lang w:val="es-ES"/>
        </w:rPr>
        <w:t>գնորդի</w:t>
      </w:r>
      <w:proofErr w:type="spellEnd"/>
      <w:r w:rsidRPr="00E07E1A">
        <w:rPr>
          <w:rFonts w:ascii="GHEA Grapalat" w:hAnsi="GHEA Grapalat" w:cs="Sylfaen"/>
          <w:vertAlign w:val="superscript"/>
          <w:lang w:val="es-ES"/>
        </w:rPr>
        <w:t xml:space="preserve"> </w:t>
      </w:r>
      <w:proofErr w:type="spellStart"/>
      <w:r w:rsidRPr="00E07E1A">
        <w:rPr>
          <w:rFonts w:ascii="GHEA Grapalat" w:hAnsi="GHEA Grapalat" w:cs="Sylfaen"/>
          <w:vertAlign w:val="superscript"/>
          <w:lang w:val="es-ES"/>
        </w:rPr>
        <w:t>անվանումը</w:t>
      </w:r>
      <w:proofErr w:type="spellEnd"/>
      <w:r w:rsidRPr="00E07E1A">
        <w:rPr>
          <w:rFonts w:ascii="GHEA Grapalat" w:hAnsi="GHEA Grapalat" w:cs="Sylfaen"/>
          <w:vertAlign w:val="superscript"/>
          <w:lang w:val="es-ES"/>
        </w:rPr>
        <w:t xml:space="preserve">                                                   </w:t>
      </w:r>
      <w:proofErr w:type="spellStart"/>
      <w:r w:rsidRPr="00E07E1A">
        <w:rPr>
          <w:rFonts w:ascii="GHEA Grapalat" w:hAnsi="GHEA Grapalat" w:cs="Sylfaen"/>
          <w:vertAlign w:val="superscript"/>
          <w:lang w:val="es-ES"/>
        </w:rPr>
        <w:t>վաճառողի</w:t>
      </w:r>
      <w:proofErr w:type="spellEnd"/>
      <w:r w:rsidRPr="00E07E1A">
        <w:rPr>
          <w:rFonts w:ascii="GHEA Grapalat" w:hAnsi="GHEA Grapalat" w:cs="Sylfaen"/>
          <w:vertAlign w:val="superscript"/>
          <w:lang w:val="es-ES"/>
        </w:rPr>
        <w:t xml:space="preserve"> </w:t>
      </w:r>
      <w:proofErr w:type="spellStart"/>
      <w:r w:rsidRPr="00E07E1A">
        <w:rPr>
          <w:rFonts w:ascii="GHEA Grapalat" w:hAnsi="GHEA Grapalat" w:cs="Sylfaen"/>
          <w:vertAlign w:val="superscript"/>
          <w:lang w:val="es-ES"/>
        </w:rPr>
        <w:t>անվանումը</w:t>
      </w:r>
      <w:proofErr w:type="spellEnd"/>
      <w:r w:rsidRPr="00E07E1A">
        <w:rPr>
          <w:rFonts w:ascii="GHEA Grapalat" w:hAnsi="GHEA Grapalat" w:cs="Sylfaen"/>
          <w:vertAlign w:val="superscript"/>
          <w:lang w:val="es-ES"/>
        </w:rPr>
        <w:t xml:space="preserve"> </w:t>
      </w:r>
    </w:p>
    <w:p w14:paraId="1F6BD962" w14:textId="77777777" w:rsidR="00E07E1A" w:rsidRPr="00E07E1A" w:rsidRDefault="00E07E1A" w:rsidP="00E07E1A">
      <w:pPr>
        <w:jc w:val="both"/>
        <w:rPr>
          <w:rFonts w:ascii="GHEA Grapalat" w:hAnsi="GHEA Grapalat" w:cs="Sylfaen"/>
          <w:vertAlign w:val="superscript"/>
          <w:lang w:val="es-ES"/>
        </w:rPr>
      </w:pPr>
    </w:p>
    <w:p w14:paraId="077F51A2" w14:textId="77777777" w:rsidR="00E07E1A" w:rsidRPr="00E07E1A" w:rsidRDefault="00E07E1A" w:rsidP="00E07E1A">
      <w:pPr>
        <w:jc w:val="both"/>
        <w:rPr>
          <w:rFonts w:ascii="GHEA Grapalat" w:hAnsi="GHEA Grapalat"/>
          <w:sz w:val="22"/>
          <w:szCs w:val="22"/>
          <w:u w:val="single"/>
          <w:lang w:val="es-ES"/>
        </w:rPr>
      </w:pPr>
    </w:p>
    <w:p w14:paraId="3A6B5CD7" w14:textId="77777777" w:rsidR="00E07E1A" w:rsidRPr="00E07E1A" w:rsidRDefault="00E07E1A" w:rsidP="00E07E1A">
      <w:pPr>
        <w:jc w:val="both"/>
        <w:rPr>
          <w:rFonts w:ascii="GHEA Grapalat" w:hAnsi="GHEA Grapalat" w:cs="Sylfaen"/>
          <w:sz w:val="20"/>
          <w:szCs w:val="20"/>
          <w:lang w:val="es-ES"/>
        </w:rPr>
      </w:pPr>
      <w:r w:rsidRPr="00E07E1A">
        <w:rPr>
          <w:rFonts w:ascii="GHEA Grapalat" w:hAnsi="GHEA Grapalat" w:cs="Sylfaen"/>
          <w:sz w:val="20"/>
          <w:szCs w:val="20"/>
          <w:lang w:val="es-ES"/>
        </w:rPr>
        <w:t xml:space="preserve"> </w:t>
      </w:r>
      <w:r w:rsidRPr="00E07E1A">
        <w:rPr>
          <w:rFonts w:ascii="GHEA Grapalat" w:hAnsi="GHEA Grapalat"/>
          <w:lang w:val="es-ES"/>
        </w:rPr>
        <w:t>«</w:t>
      </w:r>
      <w:r w:rsidRPr="00E07E1A">
        <w:rPr>
          <w:rFonts w:ascii="GHEA Grapalat" w:hAnsi="GHEA Grapalat"/>
          <w:sz w:val="20"/>
          <w:szCs w:val="20"/>
          <w:lang w:val="es-ES"/>
        </w:rPr>
        <w:t>---</w:t>
      </w:r>
      <w:r w:rsidRPr="00E07E1A">
        <w:rPr>
          <w:rFonts w:ascii="GHEA Grapalat" w:hAnsi="GHEA Grapalat" w:cs="Arial"/>
          <w:sz w:val="20"/>
          <w:szCs w:val="20"/>
          <w:lang w:val="es-ES"/>
        </w:rPr>
        <w:t>-----/---------</w:t>
      </w:r>
      <w:r w:rsidRPr="00E07E1A">
        <w:rPr>
          <w:rFonts w:ascii="GHEA Grapalat" w:hAnsi="GHEA Grapalat"/>
          <w:lang w:val="es-ES"/>
        </w:rPr>
        <w:t>»</w:t>
      </w:r>
      <w:r w:rsidRPr="00E07E1A">
        <w:rPr>
          <w:rFonts w:ascii="GHEA Grapalat" w:hAnsi="GHEA Grapalat"/>
          <w:sz w:val="20"/>
          <w:szCs w:val="20"/>
          <w:lang w:val="es-ES"/>
        </w:rPr>
        <w:t xml:space="preserve"> </w:t>
      </w:r>
      <w:proofErr w:type="spellStart"/>
      <w:r w:rsidRPr="00E07E1A">
        <w:rPr>
          <w:rFonts w:ascii="GHEA Grapalat" w:hAnsi="GHEA Grapalat" w:cs="Sylfaen"/>
          <w:sz w:val="20"/>
          <w:szCs w:val="20"/>
          <w:lang w:val="es-ES"/>
        </w:rPr>
        <w:t>ծածկագրով</w:t>
      </w:r>
      <w:proofErr w:type="spellEnd"/>
      <w:r w:rsidRPr="00E07E1A">
        <w:rPr>
          <w:rFonts w:ascii="GHEA Grapalat" w:hAnsi="GHEA Grapalat" w:cs="Sylfaen"/>
          <w:sz w:val="20"/>
          <w:szCs w:val="20"/>
          <w:lang w:val="es-ES"/>
        </w:rPr>
        <w:t xml:space="preserve"> </w:t>
      </w:r>
      <w:proofErr w:type="spellStart"/>
      <w:r w:rsidRPr="00E07E1A">
        <w:rPr>
          <w:rFonts w:ascii="GHEA Grapalat" w:hAnsi="GHEA Grapalat" w:cs="Sylfaen"/>
          <w:sz w:val="20"/>
          <w:szCs w:val="20"/>
          <w:lang w:val="es-ES"/>
        </w:rPr>
        <w:t>պայմանագրի</w:t>
      </w:r>
      <w:proofErr w:type="spellEnd"/>
      <w:r w:rsidRPr="00E07E1A">
        <w:rPr>
          <w:rFonts w:ascii="GHEA Grapalat" w:hAnsi="GHEA Grapalat" w:cs="Sylfaen"/>
          <w:sz w:val="20"/>
          <w:szCs w:val="20"/>
          <w:lang w:val="es-ES"/>
        </w:rPr>
        <w:t xml:space="preserve"> (</w:t>
      </w:r>
      <w:proofErr w:type="spellStart"/>
      <w:r w:rsidRPr="00E07E1A">
        <w:rPr>
          <w:rFonts w:ascii="GHEA Grapalat" w:hAnsi="GHEA Grapalat" w:cs="Sylfaen"/>
          <w:sz w:val="20"/>
          <w:szCs w:val="20"/>
          <w:lang w:val="es-ES"/>
        </w:rPr>
        <w:t>այսուհետ</w:t>
      </w:r>
      <w:proofErr w:type="spellEnd"/>
      <w:r w:rsidRPr="00E07E1A">
        <w:rPr>
          <w:rFonts w:ascii="GHEA Grapalat" w:hAnsi="GHEA Grapalat" w:cs="Sylfaen"/>
          <w:sz w:val="20"/>
          <w:szCs w:val="20"/>
          <w:lang w:val="es-ES"/>
        </w:rPr>
        <w:t xml:space="preserve">՝ </w:t>
      </w:r>
      <w:proofErr w:type="spellStart"/>
      <w:r w:rsidRPr="00E07E1A">
        <w:rPr>
          <w:rFonts w:ascii="GHEA Grapalat" w:hAnsi="GHEA Grapalat" w:cs="Sylfaen"/>
          <w:sz w:val="20"/>
          <w:szCs w:val="20"/>
          <w:lang w:val="es-ES"/>
        </w:rPr>
        <w:t>Պայմանագիր</w:t>
      </w:r>
      <w:proofErr w:type="spellEnd"/>
      <w:r w:rsidRPr="00E07E1A">
        <w:rPr>
          <w:rFonts w:ascii="GHEA Grapalat" w:hAnsi="GHEA Grapalat" w:cs="Sylfaen"/>
          <w:sz w:val="20"/>
          <w:szCs w:val="20"/>
          <w:lang w:val="es-ES"/>
        </w:rPr>
        <w:t xml:space="preserve">) </w:t>
      </w:r>
      <w:proofErr w:type="spellStart"/>
      <w:r w:rsidRPr="00E07E1A">
        <w:rPr>
          <w:rFonts w:ascii="GHEA Grapalat" w:hAnsi="GHEA Grapalat" w:cs="Sylfaen"/>
          <w:sz w:val="20"/>
          <w:szCs w:val="20"/>
          <w:lang w:val="es-ES"/>
        </w:rPr>
        <w:t>շրջանակում</w:t>
      </w:r>
      <w:proofErr w:type="spellEnd"/>
      <w:r w:rsidRPr="00E07E1A">
        <w:rPr>
          <w:rFonts w:ascii="GHEA Grapalat" w:hAnsi="GHEA Grapalat" w:cs="Sylfaen"/>
          <w:sz w:val="20"/>
          <w:szCs w:val="20"/>
          <w:lang w:val="es-ES"/>
        </w:rPr>
        <w:t xml:space="preserve"> իր և</w:t>
      </w:r>
    </w:p>
    <w:p w14:paraId="43D5654B" w14:textId="77777777" w:rsidR="00E07E1A" w:rsidRPr="00E07E1A" w:rsidRDefault="00E07E1A" w:rsidP="00E07E1A">
      <w:pPr>
        <w:jc w:val="both"/>
        <w:rPr>
          <w:rFonts w:ascii="GHEA Grapalat" w:hAnsi="GHEA Grapalat" w:cs="Sylfaen"/>
          <w:sz w:val="20"/>
          <w:szCs w:val="20"/>
          <w:lang w:val="es-ES"/>
        </w:rPr>
      </w:pPr>
    </w:p>
    <w:p w14:paraId="6C9BC922" w14:textId="04DBDCB3" w:rsidR="00E07E1A" w:rsidRPr="00E07E1A" w:rsidRDefault="00E07E1A" w:rsidP="00E07E1A">
      <w:pPr>
        <w:jc w:val="both"/>
        <w:rPr>
          <w:rFonts w:ascii="GHEA Grapalat" w:hAnsi="GHEA Grapalat" w:cs="Sylfaen"/>
          <w:sz w:val="20"/>
          <w:szCs w:val="20"/>
          <w:lang w:val="es-ES"/>
        </w:rPr>
      </w:pPr>
      <w:r w:rsidRPr="00E07E1A">
        <w:rPr>
          <w:rFonts w:ascii="GHEA Grapalat" w:hAnsi="GHEA Grapalat" w:cs="Sylfaen"/>
          <w:sz w:val="20"/>
          <w:szCs w:val="20"/>
          <w:lang w:val="es-ES"/>
        </w:rPr>
        <w:t xml:space="preserve"> </w:t>
      </w:r>
      <w:r w:rsidRPr="00E07E1A">
        <w:rPr>
          <w:rFonts w:ascii="GHEA Grapalat" w:hAnsi="GHEA Grapalat"/>
          <w:sz w:val="22"/>
          <w:szCs w:val="22"/>
          <w:u w:val="single"/>
          <w:lang w:val="es-ES"/>
        </w:rPr>
        <w:tab/>
        <w:t xml:space="preserve">                     </w:t>
      </w:r>
      <w:r w:rsidRPr="00E07E1A">
        <w:rPr>
          <w:rFonts w:ascii="GHEA Grapalat" w:hAnsi="GHEA Grapalat"/>
          <w:sz w:val="22"/>
          <w:szCs w:val="22"/>
          <w:lang w:val="es-ES"/>
        </w:rPr>
        <w:t>-</w:t>
      </w:r>
      <w:r w:rsidRPr="00E07E1A">
        <w:rPr>
          <w:rFonts w:ascii="GHEA Grapalat" w:hAnsi="GHEA Grapalat" w:cs="Sylfaen"/>
          <w:sz w:val="20"/>
          <w:szCs w:val="20"/>
          <w:lang w:val="es-ES"/>
        </w:rPr>
        <w:t xml:space="preserve">ի     </w:t>
      </w:r>
      <w:proofErr w:type="spellStart"/>
      <w:r w:rsidRPr="00E07E1A">
        <w:rPr>
          <w:rFonts w:ascii="GHEA Grapalat" w:hAnsi="GHEA Grapalat" w:cs="Sylfaen"/>
          <w:sz w:val="20"/>
          <w:szCs w:val="20"/>
          <w:lang w:val="es-ES"/>
        </w:rPr>
        <w:t>միջև</w:t>
      </w:r>
      <w:proofErr w:type="spellEnd"/>
      <w:r w:rsidRPr="00E07E1A">
        <w:rPr>
          <w:rFonts w:ascii="GHEA Grapalat" w:hAnsi="GHEA Grapalat" w:cs="Sylfaen"/>
          <w:sz w:val="20"/>
          <w:szCs w:val="20"/>
          <w:lang w:val="es-ES"/>
        </w:rPr>
        <w:t xml:space="preserve">  «--»   20</w:t>
      </w:r>
      <w:r w:rsidRPr="00E07E1A">
        <w:rPr>
          <w:rFonts w:ascii="GHEA Grapalat" w:hAnsi="GHEA Grapalat" w:cs="Sylfaen"/>
          <w:sz w:val="20"/>
          <w:szCs w:val="20"/>
          <w:lang w:val="hy-AM"/>
        </w:rPr>
        <w:t>2</w:t>
      </w:r>
      <w:r w:rsidRPr="00E07E1A">
        <w:rPr>
          <w:rFonts w:ascii="GHEA Grapalat" w:hAnsi="GHEA Grapalat" w:cs="Sylfaen"/>
          <w:sz w:val="20"/>
          <w:szCs w:val="20"/>
          <w:lang w:val="es-ES"/>
        </w:rPr>
        <w:t xml:space="preserve">  թ-</w:t>
      </w:r>
      <w:proofErr w:type="spellStart"/>
      <w:r w:rsidRPr="00E07E1A">
        <w:rPr>
          <w:rFonts w:ascii="GHEA Grapalat" w:hAnsi="GHEA Grapalat" w:cs="Sylfaen"/>
          <w:sz w:val="20"/>
          <w:szCs w:val="20"/>
          <w:lang w:val="es-ES"/>
        </w:rPr>
        <w:t>ին</w:t>
      </w:r>
      <w:proofErr w:type="spellEnd"/>
      <w:r w:rsidRPr="00E07E1A">
        <w:rPr>
          <w:rFonts w:ascii="GHEA Grapalat" w:hAnsi="GHEA Grapalat" w:cs="Sylfaen"/>
          <w:sz w:val="20"/>
          <w:szCs w:val="20"/>
          <w:lang w:val="es-ES"/>
        </w:rPr>
        <w:t xml:space="preserve"> </w:t>
      </w:r>
      <w:proofErr w:type="spellStart"/>
      <w:r w:rsidRPr="00E07E1A">
        <w:rPr>
          <w:rFonts w:ascii="GHEA Grapalat" w:hAnsi="GHEA Grapalat" w:cs="Sylfaen"/>
          <w:sz w:val="20"/>
          <w:szCs w:val="20"/>
          <w:lang w:val="es-ES"/>
        </w:rPr>
        <w:t>կնքվել</w:t>
      </w:r>
      <w:proofErr w:type="spellEnd"/>
      <w:r w:rsidRPr="00E07E1A">
        <w:rPr>
          <w:rFonts w:ascii="GHEA Grapalat" w:hAnsi="GHEA Grapalat" w:cs="Sylfaen"/>
          <w:sz w:val="20"/>
          <w:szCs w:val="20"/>
          <w:lang w:val="es-ES"/>
        </w:rPr>
        <w:t xml:space="preserve"> է </w:t>
      </w:r>
      <w:r w:rsidRPr="00E07E1A">
        <w:rPr>
          <w:rFonts w:ascii="GHEA Grapalat" w:hAnsi="GHEA Grapalat"/>
          <w:lang w:val="es-ES"/>
        </w:rPr>
        <w:t>«</w:t>
      </w:r>
      <w:r w:rsidRPr="00E07E1A">
        <w:rPr>
          <w:rFonts w:ascii="GHEA Grapalat" w:hAnsi="GHEA Grapalat"/>
          <w:sz w:val="20"/>
          <w:szCs w:val="20"/>
          <w:lang w:val="es-ES"/>
        </w:rPr>
        <w:t>---</w:t>
      </w:r>
      <w:r w:rsidRPr="00E07E1A">
        <w:rPr>
          <w:rFonts w:ascii="GHEA Grapalat" w:hAnsi="GHEA Grapalat" w:cs="Sylfaen"/>
          <w:sz w:val="20"/>
          <w:szCs w:val="20"/>
          <w:lang w:val="es-ES"/>
        </w:rPr>
        <w:t>------------------</w:t>
      </w:r>
      <w:r w:rsidRPr="00E07E1A">
        <w:rPr>
          <w:rFonts w:ascii="GHEA Grapalat" w:hAnsi="GHEA Grapalat"/>
          <w:lang w:val="es-ES"/>
        </w:rPr>
        <w:t>»</w:t>
      </w:r>
      <w:r w:rsidRPr="00E07E1A">
        <w:rPr>
          <w:rFonts w:ascii="GHEA Grapalat" w:hAnsi="GHEA Grapalat" w:cs="Sylfaen"/>
          <w:sz w:val="20"/>
          <w:szCs w:val="20"/>
          <w:lang w:val="es-ES"/>
        </w:rPr>
        <w:t xml:space="preserve"> </w:t>
      </w:r>
      <w:proofErr w:type="spellStart"/>
      <w:r w:rsidRPr="00E07E1A">
        <w:rPr>
          <w:rFonts w:ascii="GHEA Grapalat" w:hAnsi="GHEA Grapalat" w:cs="Sylfaen"/>
          <w:sz w:val="20"/>
          <w:szCs w:val="20"/>
          <w:lang w:val="es-ES"/>
        </w:rPr>
        <w:t>ծածկագրով</w:t>
      </w:r>
      <w:proofErr w:type="spellEnd"/>
      <w:r w:rsidRPr="00E07E1A">
        <w:rPr>
          <w:rFonts w:ascii="GHEA Grapalat" w:hAnsi="GHEA Grapalat" w:cs="Sylfaen"/>
          <w:sz w:val="20"/>
          <w:szCs w:val="20"/>
          <w:lang w:val="es-ES"/>
        </w:rPr>
        <w:t xml:space="preserve"> </w:t>
      </w:r>
      <w:proofErr w:type="spellStart"/>
      <w:r w:rsidRPr="00E07E1A">
        <w:rPr>
          <w:rFonts w:ascii="GHEA Grapalat" w:hAnsi="GHEA Grapalat" w:cs="Sylfaen"/>
          <w:sz w:val="20"/>
          <w:szCs w:val="20"/>
          <w:lang w:val="es-ES"/>
        </w:rPr>
        <w:t>ֆակտորինգի</w:t>
      </w:r>
      <w:proofErr w:type="spellEnd"/>
      <w:r w:rsidRPr="00E07E1A">
        <w:rPr>
          <w:rFonts w:ascii="GHEA Grapalat" w:hAnsi="GHEA Grapalat" w:cs="Sylfaen"/>
          <w:sz w:val="20"/>
          <w:szCs w:val="20"/>
          <w:lang w:val="es-ES"/>
        </w:rPr>
        <w:t xml:space="preserve"> </w:t>
      </w:r>
    </w:p>
    <w:p w14:paraId="2F8003DB" w14:textId="77777777" w:rsidR="00E07E1A" w:rsidRPr="00E07E1A" w:rsidRDefault="00E07E1A" w:rsidP="00E07E1A">
      <w:pPr>
        <w:jc w:val="both"/>
        <w:rPr>
          <w:rFonts w:ascii="GHEA Grapalat" w:hAnsi="GHEA Grapalat" w:cs="Sylfaen"/>
          <w:sz w:val="20"/>
          <w:szCs w:val="20"/>
          <w:lang w:val="es-ES"/>
        </w:rPr>
      </w:pPr>
      <w:r w:rsidRPr="00E07E1A">
        <w:rPr>
          <w:rFonts w:ascii="GHEA Grapalat" w:hAnsi="GHEA Grapalat" w:cs="Sylfaen"/>
          <w:vertAlign w:val="superscript"/>
          <w:lang w:val="es-ES"/>
        </w:rPr>
        <w:t xml:space="preserve">      </w:t>
      </w:r>
      <w:proofErr w:type="spellStart"/>
      <w:r w:rsidRPr="00E07E1A">
        <w:rPr>
          <w:rFonts w:ascii="GHEA Grapalat" w:hAnsi="GHEA Grapalat" w:cs="Sylfaen"/>
          <w:vertAlign w:val="superscript"/>
          <w:lang w:val="es-ES"/>
        </w:rPr>
        <w:t>վաճառողի</w:t>
      </w:r>
      <w:proofErr w:type="spellEnd"/>
      <w:r w:rsidRPr="00E07E1A">
        <w:rPr>
          <w:rFonts w:ascii="GHEA Grapalat" w:hAnsi="GHEA Grapalat" w:cs="Sylfaen"/>
          <w:vertAlign w:val="superscript"/>
          <w:lang w:val="es-ES"/>
        </w:rPr>
        <w:t xml:space="preserve"> </w:t>
      </w:r>
      <w:proofErr w:type="spellStart"/>
      <w:r w:rsidRPr="00E07E1A">
        <w:rPr>
          <w:rFonts w:ascii="GHEA Grapalat" w:hAnsi="GHEA Grapalat" w:cs="Sylfaen"/>
          <w:vertAlign w:val="superscript"/>
          <w:lang w:val="es-ES"/>
        </w:rPr>
        <w:t>անվանումը</w:t>
      </w:r>
      <w:proofErr w:type="spellEnd"/>
    </w:p>
    <w:p w14:paraId="5D20AE9D" w14:textId="77777777" w:rsidR="00E07E1A" w:rsidRPr="00E07E1A" w:rsidRDefault="00E07E1A" w:rsidP="00E07E1A">
      <w:pPr>
        <w:jc w:val="both"/>
        <w:rPr>
          <w:rFonts w:ascii="GHEA Grapalat" w:hAnsi="GHEA Grapalat" w:cs="Sylfaen"/>
          <w:sz w:val="20"/>
          <w:szCs w:val="20"/>
          <w:lang w:val="es-ES"/>
        </w:rPr>
      </w:pPr>
      <w:proofErr w:type="spellStart"/>
      <w:r w:rsidRPr="00E07E1A">
        <w:rPr>
          <w:rFonts w:ascii="GHEA Grapalat" w:hAnsi="GHEA Grapalat" w:cs="Sylfaen"/>
          <w:sz w:val="20"/>
          <w:szCs w:val="20"/>
          <w:lang w:val="es-ES"/>
        </w:rPr>
        <w:t>պայմանագիրը</w:t>
      </w:r>
      <w:proofErr w:type="spellEnd"/>
      <w:r w:rsidRPr="00E07E1A">
        <w:rPr>
          <w:rFonts w:ascii="GHEA Grapalat" w:hAnsi="GHEA Grapalat" w:cs="Sylfaen"/>
          <w:sz w:val="20"/>
          <w:szCs w:val="20"/>
          <w:lang w:val="es-ES"/>
        </w:rPr>
        <w:t>,</w:t>
      </w:r>
    </w:p>
    <w:p w14:paraId="49D7B6DE" w14:textId="77777777" w:rsidR="00E07E1A" w:rsidRPr="00E07E1A" w:rsidRDefault="00E07E1A" w:rsidP="00E07E1A">
      <w:pPr>
        <w:jc w:val="both"/>
        <w:rPr>
          <w:rFonts w:ascii="GHEA Grapalat" w:hAnsi="GHEA Grapalat" w:cs="Sylfaen"/>
          <w:sz w:val="20"/>
          <w:szCs w:val="20"/>
          <w:lang w:val="es-ES"/>
        </w:rPr>
      </w:pPr>
    </w:p>
    <w:p w14:paraId="738F49D2" w14:textId="568CA5B0" w:rsidR="00E07E1A" w:rsidRPr="00E07E1A" w:rsidRDefault="00E07E1A" w:rsidP="00E07E1A">
      <w:pPr>
        <w:numPr>
          <w:ilvl w:val="0"/>
          <w:numId w:val="15"/>
        </w:numPr>
        <w:contextualSpacing/>
        <w:jc w:val="both"/>
        <w:rPr>
          <w:rFonts w:ascii="GHEA Grapalat" w:hAnsi="GHEA Grapalat" w:cs="Sylfaen"/>
          <w:sz w:val="20"/>
          <w:szCs w:val="20"/>
          <w:lang w:val="es-ES" w:eastAsia="ru-RU"/>
        </w:rPr>
      </w:pPr>
      <w:proofErr w:type="spellStart"/>
      <w:r w:rsidRPr="00E07E1A">
        <w:rPr>
          <w:rFonts w:ascii="GHEA Grapalat" w:hAnsi="GHEA Grapalat" w:cs="Sylfaen"/>
          <w:sz w:val="20"/>
          <w:szCs w:val="20"/>
          <w:lang w:val="es-ES" w:eastAsia="ru-RU"/>
        </w:rPr>
        <w:t>համաձայն</w:t>
      </w:r>
      <w:proofErr w:type="spellEnd"/>
      <w:r w:rsidRPr="00E07E1A">
        <w:rPr>
          <w:rFonts w:ascii="GHEA Grapalat" w:hAnsi="GHEA Grapalat" w:cs="Sylfaen"/>
          <w:sz w:val="20"/>
          <w:szCs w:val="20"/>
          <w:lang w:val="es-ES" w:eastAsia="ru-RU"/>
        </w:rPr>
        <w:t xml:space="preserve"> է </w:t>
      </w:r>
      <w:proofErr w:type="spellStart"/>
      <w:r w:rsidRPr="00E07E1A">
        <w:rPr>
          <w:rFonts w:ascii="GHEA Grapalat" w:hAnsi="GHEA Grapalat" w:cs="Sylfaen"/>
          <w:sz w:val="20"/>
          <w:szCs w:val="20"/>
          <w:lang w:val="es-ES" w:eastAsia="ru-RU"/>
        </w:rPr>
        <w:t>Պայմանագրի</w:t>
      </w:r>
      <w:proofErr w:type="spellEnd"/>
      <w:r w:rsidRPr="00E07E1A">
        <w:rPr>
          <w:rFonts w:ascii="GHEA Grapalat" w:hAnsi="GHEA Grapalat" w:cs="Sylfaen"/>
          <w:sz w:val="20"/>
          <w:szCs w:val="20"/>
          <w:lang w:val="es-ES" w:eastAsia="ru-RU"/>
        </w:rPr>
        <w:t xml:space="preserve"> 8.1</w:t>
      </w:r>
      <w:r>
        <w:rPr>
          <w:rFonts w:ascii="GHEA Grapalat" w:hAnsi="GHEA Grapalat" w:cs="Sylfaen"/>
          <w:sz w:val="20"/>
          <w:szCs w:val="20"/>
          <w:lang w:val="es-ES" w:eastAsia="ru-RU"/>
        </w:rPr>
        <w:t>2</w:t>
      </w:r>
      <w:r w:rsidRPr="00E07E1A">
        <w:rPr>
          <w:rFonts w:ascii="GHEA Grapalat" w:hAnsi="GHEA Grapalat" w:cs="Sylfaen"/>
          <w:sz w:val="20"/>
          <w:szCs w:val="20"/>
          <w:lang w:val="es-ES" w:eastAsia="ru-RU"/>
        </w:rPr>
        <w:t xml:space="preserve"> </w:t>
      </w:r>
      <w:proofErr w:type="spellStart"/>
      <w:r w:rsidRPr="00E07E1A">
        <w:rPr>
          <w:rFonts w:ascii="GHEA Grapalat" w:hAnsi="GHEA Grapalat" w:cs="Sylfaen"/>
          <w:sz w:val="20"/>
          <w:szCs w:val="20"/>
          <w:lang w:val="es-ES" w:eastAsia="ru-RU"/>
        </w:rPr>
        <w:t>կետով</w:t>
      </w:r>
      <w:proofErr w:type="spellEnd"/>
      <w:r w:rsidRPr="00E07E1A">
        <w:rPr>
          <w:rFonts w:ascii="GHEA Grapalat" w:hAnsi="GHEA Grapalat" w:cs="Sylfaen"/>
          <w:sz w:val="20"/>
          <w:szCs w:val="20"/>
          <w:lang w:val="es-ES" w:eastAsia="ru-RU"/>
        </w:rPr>
        <w:t xml:space="preserve"> </w:t>
      </w:r>
      <w:proofErr w:type="spellStart"/>
      <w:r w:rsidRPr="00E07E1A">
        <w:rPr>
          <w:rFonts w:ascii="GHEA Grapalat" w:hAnsi="GHEA Grapalat" w:cs="Sylfaen"/>
          <w:sz w:val="20"/>
          <w:szCs w:val="20"/>
          <w:lang w:val="es-ES" w:eastAsia="ru-RU"/>
        </w:rPr>
        <w:t>սահմանված</w:t>
      </w:r>
      <w:proofErr w:type="spellEnd"/>
      <w:r w:rsidRPr="00E07E1A">
        <w:rPr>
          <w:rFonts w:ascii="GHEA Grapalat" w:hAnsi="GHEA Grapalat" w:cs="Sylfaen"/>
          <w:sz w:val="20"/>
          <w:szCs w:val="20"/>
          <w:lang w:val="es-ES" w:eastAsia="ru-RU"/>
        </w:rPr>
        <w:t xml:space="preserve"> </w:t>
      </w:r>
      <w:proofErr w:type="spellStart"/>
      <w:r w:rsidRPr="00E07E1A">
        <w:rPr>
          <w:rFonts w:ascii="GHEA Grapalat" w:hAnsi="GHEA Grapalat" w:cs="Sylfaen"/>
          <w:sz w:val="20"/>
          <w:szCs w:val="20"/>
          <w:lang w:val="es-ES" w:eastAsia="ru-RU"/>
        </w:rPr>
        <w:t>պահանջներին</w:t>
      </w:r>
      <w:proofErr w:type="spellEnd"/>
      <w:r w:rsidRPr="00E07E1A">
        <w:rPr>
          <w:rFonts w:ascii="GHEA Grapalat" w:hAnsi="GHEA Grapalat" w:cs="Sylfaen"/>
          <w:sz w:val="20"/>
          <w:szCs w:val="20"/>
          <w:lang w:val="es-ES" w:eastAsia="ru-RU"/>
        </w:rPr>
        <w:t>:</w:t>
      </w:r>
    </w:p>
    <w:p w14:paraId="5B100210" w14:textId="77777777" w:rsidR="00E07E1A" w:rsidRPr="00E07E1A" w:rsidRDefault="00E07E1A" w:rsidP="00E07E1A">
      <w:pPr>
        <w:jc w:val="center"/>
        <w:rPr>
          <w:rFonts w:ascii="GHEA Grapalat" w:hAnsi="GHEA Grapalat" w:cs="GHEA Grapalat"/>
          <w:sz w:val="22"/>
          <w:szCs w:val="22"/>
          <w:lang w:val="es-ES"/>
        </w:rPr>
      </w:pPr>
    </w:p>
    <w:p w14:paraId="102BF48F" w14:textId="77777777" w:rsidR="00E07E1A" w:rsidRPr="00E07E1A" w:rsidRDefault="00E07E1A" w:rsidP="00E07E1A">
      <w:pPr>
        <w:ind w:firstLine="709"/>
        <w:jc w:val="both"/>
        <w:rPr>
          <w:lang w:val="es-ES"/>
        </w:rPr>
      </w:pPr>
    </w:p>
    <w:p w14:paraId="0151D623" w14:textId="77777777" w:rsidR="00E07E1A" w:rsidRPr="00E07E1A" w:rsidRDefault="00E07E1A" w:rsidP="00E07E1A">
      <w:pPr>
        <w:ind w:firstLine="709"/>
        <w:jc w:val="both"/>
        <w:rPr>
          <w:lang w:val="es-ES"/>
        </w:rPr>
      </w:pPr>
    </w:p>
    <w:p w14:paraId="3B90BB6E" w14:textId="77777777" w:rsidR="00E07E1A" w:rsidRPr="00E07E1A" w:rsidRDefault="00E07E1A" w:rsidP="00E07E1A">
      <w:pPr>
        <w:ind w:firstLine="709"/>
        <w:jc w:val="both"/>
        <w:rPr>
          <w:lang w:val="es-ES"/>
        </w:rPr>
      </w:pPr>
    </w:p>
    <w:p w14:paraId="3A734613" w14:textId="77777777" w:rsidR="00E07E1A" w:rsidRPr="00E07E1A" w:rsidRDefault="00E07E1A" w:rsidP="00E07E1A">
      <w:pPr>
        <w:ind w:firstLine="709"/>
        <w:jc w:val="both"/>
        <w:rPr>
          <w:lang w:val="es-ES"/>
        </w:rPr>
      </w:pPr>
    </w:p>
    <w:p w14:paraId="73542768" w14:textId="77777777" w:rsidR="00E07E1A" w:rsidRPr="00E07E1A" w:rsidRDefault="00E07E1A" w:rsidP="00E07E1A">
      <w:pPr>
        <w:ind w:left="720" w:firstLine="720"/>
        <w:jc w:val="both"/>
        <w:rPr>
          <w:rFonts w:ascii="GHEA Grapalat" w:hAnsi="GHEA Grapalat"/>
          <w:sz w:val="20"/>
          <w:lang w:val="hy-AM"/>
        </w:rPr>
      </w:pPr>
      <w:r w:rsidRPr="00E07E1A">
        <w:rPr>
          <w:rFonts w:ascii="GHEA Grapalat" w:hAnsi="GHEA Grapalat"/>
          <w:sz w:val="20"/>
          <w:lang w:val="es-ES"/>
        </w:rPr>
        <w:t xml:space="preserve">     </w:t>
      </w:r>
      <w:r w:rsidRPr="00E07E1A">
        <w:rPr>
          <w:rFonts w:ascii="GHEA Grapalat" w:hAnsi="GHEA Grapalat"/>
          <w:sz w:val="20"/>
          <w:lang w:val="hy-AM"/>
        </w:rPr>
        <w:t xml:space="preserve">___________________________________________ </w:t>
      </w:r>
      <w:r w:rsidRPr="00E07E1A">
        <w:rPr>
          <w:rFonts w:ascii="GHEA Grapalat" w:hAnsi="GHEA Grapalat"/>
          <w:sz w:val="20"/>
          <w:lang w:val="hy-AM"/>
        </w:rPr>
        <w:tab/>
        <w:t xml:space="preserve">                </w:t>
      </w:r>
      <w:r w:rsidRPr="00E07E1A">
        <w:rPr>
          <w:rFonts w:ascii="GHEA Grapalat" w:hAnsi="GHEA Grapalat"/>
          <w:sz w:val="20"/>
          <w:lang w:val="es-ES"/>
        </w:rPr>
        <w:t xml:space="preserve">       </w:t>
      </w:r>
      <w:r w:rsidRPr="00E07E1A">
        <w:rPr>
          <w:rFonts w:ascii="GHEA Grapalat" w:hAnsi="GHEA Grapalat"/>
          <w:sz w:val="20"/>
          <w:lang w:val="hy-AM"/>
        </w:rPr>
        <w:t xml:space="preserve">_____________ </w:t>
      </w:r>
    </w:p>
    <w:p w14:paraId="7E78BF2F" w14:textId="77777777" w:rsidR="00E07E1A" w:rsidRPr="00E07E1A" w:rsidRDefault="00E07E1A" w:rsidP="00E07E1A">
      <w:pPr>
        <w:jc w:val="both"/>
        <w:rPr>
          <w:rFonts w:ascii="GHEA Grapalat" w:hAnsi="GHEA Grapalat"/>
          <w:sz w:val="20"/>
          <w:vertAlign w:val="superscript"/>
          <w:lang w:val="hy-AM"/>
        </w:rPr>
      </w:pPr>
      <w:r w:rsidRPr="00E07E1A">
        <w:rPr>
          <w:rFonts w:ascii="GHEA Grapalat" w:hAnsi="GHEA Grapalat"/>
          <w:sz w:val="20"/>
          <w:vertAlign w:val="superscript"/>
          <w:lang w:val="hy-AM"/>
        </w:rPr>
        <w:t xml:space="preserve">                                                     ֆինանսական գործակալի անվանումը (ղեկավարի պաշտոնը, անուն ազգանունը)                                                     </w:t>
      </w:r>
    </w:p>
    <w:p w14:paraId="794B5865" w14:textId="77777777" w:rsidR="00E07E1A" w:rsidRPr="00E07E1A" w:rsidRDefault="00E07E1A" w:rsidP="00E07E1A">
      <w:pPr>
        <w:jc w:val="both"/>
        <w:rPr>
          <w:rFonts w:ascii="GHEA Grapalat" w:hAnsi="GHEA Grapalat"/>
          <w:sz w:val="20"/>
          <w:vertAlign w:val="superscript"/>
          <w:lang w:val="hy-AM"/>
        </w:rPr>
      </w:pPr>
      <w:r w:rsidRPr="00E07E1A">
        <w:rPr>
          <w:rFonts w:ascii="GHEA Grapalat" w:hAnsi="GHEA Grapalat"/>
          <w:sz w:val="20"/>
          <w:vertAlign w:val="superscript"/>
          <w:lang w:val="hy-AM"/>
        </w:rPr>
        <w:t xml:space="preserve">                                                                                                                                                                                                                        ստորագրությունը</w:t>
      </w:r>
      <w:r w:rsidRPr="00E07E1A">
        <w:rPr>
          <w:rFonts w:ascii="GHEA Grapalat" w:hAnsi="GHEA Grapalat"/>
          <w:sz w:val="20"/>
          <w:vertAlign w:val="superscript"/>
          <w:lang w:val="hy-AM"/>
        </w:rPr>
        <w:tab/>
      </w:r>
    </w:p>
    <w:p w14:paraId="5A8B114D" w14:textId="77777777" w:rsidR="00E07E1A" w:rsidRPr="00E07E1A" w:rsidRDefault="00E07E1A" w:rsidP="00E07E1A">
      <w:pPr>
        <w:jc w:val="right"/>
        <w:rPr>
          <w:rFonts w:ascii="GHEA Grapalat" w:hAnsi="GHEA Grapalat"/>
          <w:sz w:val="20"/>
          <w:lang w:val="hy-AM"/>
        </w:rPr>
      </w:pPr>
      <w:r w:rsidRPr="00E07E1A">
        <w:rPr>
          <w:rFonts w:ascii="GHEA Grapalat" w:hAnsi="GHEA Grapalat"/>
          <w:sz w:val="20"/>
          <w:lang w:val="hy-AM"/>
        </w:rPr>
        <w:t xml:space="preserve">    </w:t>
      </w:r>
    </w:p>
    <w:p w14:paraId="2423A57E" w14:textId="77777777" w:rsidR="00E07E1A" w:rsidRPr="00E07E1A" w:rsidRDefault="00E07E1A" w:rsidP="00E07E1A">
      <w:pPr>
        <w:jc w:val="center"/>
        <w:rPr>
          <w:rFonts w:ascii="GHEA Grapalat" w:hAnsi="GHEA Grapalat" w:cs="Sylfaen"/>
          <w:sz w:val="16"/>
          <w:szCs w:val="16"/>
          <w:lang w:val="es-ES"/>
        </w:rPr>
      </w:pPr>
      <w:r w:rsidRPr="00E07E1A">
        <w:rPr>
          <w:rFonts w:ascii="GHEA Grapalat" w:hAnsi="GHEA Grapalat"/>
          <w:sz w:val="20"/>
        </w:rPr>
        <w:t xml:space="preserve">                                                                                                      </w:t>
      </w:r>
      <w:r w:rsidRPr="00E07E1A">
        <w:rPr>
          <w:rFonts w:ascii="GHEA Grapalat" w:hAnsi="GHEA Grapalat"/>
          <w:sz w:val="20"/>
          <w:lang w:val="hy-AM"/>
        </w:rPr>
        <w:t>Կ. Տ.</w:t>
      </w:r>
      <w:r w:rsidRPr="00E07E1A">
        <w:rPr>
          <w:rFonts w:ascii="GHEA Grapalat" w:hAnsi="GHEA Grapalat" w:cs="Sylfaen"/>
          <w:sz w:val="20"/>
          <w:szCs w:val="20"/>
          <w:lang w:val="es-ES"/>
        </w:rPr>
        <w:t xml:space="preserve"> </w:t>
      </w:r>
      <w:r w:rsidRPr="00E07E1A">
        <w:rPr>
          <w:rFonts w:ascii="GHEA Grapalat" w:hAnsi="GHEA Grapalat" w:cs="Sylfaen"/>
          <w:sz w:val="16"/>
          <w:szCs w:val="16"/>
          <w:lang w:val="es-ES"/>
        </w:rPr>
        <w:t>(</w:t>
      </w:r>
      <w:proofErr w:type="spellStart"/>
      <w:r w:rsidRPr="00E07E1A">
        <w:rPr>
          <w:rFonts w:ascii="GHEA Grapalat" w:hAnsi="GHEA Grapalat" w:cs="Sylfaen"/>
          <w:sz w:val="16"/>
          <w:szCs w:val="16"/>
          <w:lang w:val="es-ES"/>
        </w:rPr>
        <w:t>առկայության</w:t>
      </w:r>
      <w:proofErr w:type="spellEnd"/>
      <w:r w:rsidRPr="00E07E1A">
        <w:rPr>
          <w:rFonts w:ascii="GHEA Grapalat" w:hAnsi="GHEA Grapalat" w:cs="Sylfaen"/>
          <w:sz w:val="16"/>
          <w:szCs w:val="16"/>
          <w:lang w:val="es-ES"/>
        </w:rPr>
        <w:t xml:space="preserve"> դեպքում)</w:t>
      </w:r>
    </w:p>
    <w:p w14:paraId="0690A98B" w14:textId="77777777" w:rsidR="00E07E1A" w:rsidRPr="00E07E1A" w:rsidRDefault="00E07E1A" w:rsidP="00E07E1A">
      <w:pPr>
        <w:jc w:val="center"/>
        <w:rPr>
          <w:rFonts w:ascii="GHEA Grapalat" w:hAnsi="GHEA Grapalat" w:cs="Sylfaen"/>
          <w:sz w:val="16"/>
          <w:szCs w:val="16"/>
          <w:lang w:val="es-ES"/>
        </w:rPr>
      </w:pPr>
      <w:r w:rsidRPr="00E07E1A">
        <w:rPr>
          <w:rFonts w:ascii="GHEA Grapalat" w:hAnsi="GHEA Grapalat" w:cs="Sylfaen"/>
          <w:sz w:val="16"/>
          <w:szCs w:val="16"/>
          <w:lang w:val="es-ES"/>
        </w:rPr>
        <w:t xml:space="preserve">                                               </w:t>
      </w:r>
    </w:p>
    <w:p w14:paraId="76C4FA02" w14:textId="77777777" w:rsidR="00E07E1A" w:rsidRPr="00E07E1A" w:rsidRDefault="00E07E1A" w:rsidP="00E07E1A">
      <w:pPr>
        <w:jc w:val="center"/>
        <w:rPr>
          <w:rFonts w:ascii="GHEA Grapalat" w:hAnsi="GHEA Grapalat" w:cs="Sylfaen"/>
          <w:sz w:val="16"/>
          <w:szCs w:val="16"/>
          <w:lang w:val="es-ES"/>
        </w:rPr>
      </w:pPr>
    </w:p>
    <w:p w14:paraId="7DB8079F" w14:textId="77777777" w:rsidR="00E07E1A" w:rsidRPr="00E07E1A" w:rsidRDefault="00E07E1A" w:rsidP="00E07E1A">
      <w:pPr>
        <w:jc w:val="right"/>
        <w:rPr>
          <w:rFonts w:ascii="GHEA Grapalat" w:hAnsi="GHEA Grapalat"/>
          <w:sz w:val="20"/>
          <w:lang w:val="hy-AM"/>
        </w:rPr>
      </w:pPr>
      <w:r w:rsidRPr="00E07E1A">
        <w:rPr>
          <w:rFonts w:ascii="GHEA Grapalat" w:hAnsi="GHEA Grapalat" w:cs="Sylfaen"/>
          <w:sz w:val="20"/>
          <w:szCs w:val="20"/>
          <w:lang w:val="es-ES"/>
        </w:rPr>
        <w:t>«--»         20</w:t>
      </w:r>
      <w:r w:rsidRPr="00E07E1A">
        <w:rPr>
          <w:rFonts w:ascii="GHEA Grapalat" w:hAnsi="GHEA Grapalat" w:cs="Sylfaen"/>
          <w:sz w:val="20"/>
          <w:szCs w:val="20"/>
          <w:lang w:val="hy-AM"/>
        </w:rPr>
        <w:t>25</w:t>
      </w:r>
      <w:r w:rsidRPr="00E07E1A">
        <w:rPr>
          <w:rFonts w:ascii="GHEA Grapalat" w:hAnsi="GHEA Grapalat" w:cs="Sylfaen"/>
          <w:sz w:val="20"/>
          <w:szCs w:val="20"/>
          <w:lang w:val="es-ES"/>
        </w:rPr>
        <w:t>թ.</w:t>
      </w:r>
      <w:r w:rsidRPr="00E07E1A">
        <w:rPr>
          <w:rFonts w:ascii="GHEA Grapalat" w:hAnsi="GHEA Grapalat"/>
          <w:sz w:val="20"/>
          <w:lang w:val="hy-AM"/>
        </w:rPr>
        <w:tab/>
        <w:t xml:space="preserve"> </w:t>
      </w:r>
    </w:p>
    <w:bookmarkEnd w:id="11"/>
    <w:p w14:paraId="18096A5B" w14:textId="77777777" w:rsidR="00E07E1A" w:rsidRPr="00E07E1A" w:rsidRDefault="00E07E1A" w:rsidP="00E07E1A">
      <w:pPr>
        <w:ind w:firstLine="709"/>
        <w:jc w:val="both"/>
        <w:rPr>
          <w:lang w:val="es-ES"/>
        </w:rPr>
      </w:pPr>
    </w:p>
    <w:p w14:paraId="4451B9E7" w14:textId="77777777" w:rsidR="00565307" w:rsidRPr="00287BCA" w:rsidRDefault="00565307" w:rsidP="00EF3662">
      <w:pPr>
        <w:jc w:val="right"/>
        <w:rPr>
          <w:rFonts w:ascii="GHEA Grapalat" w:hAnsi="GHEA Grapalat" w:cs="GHEA Grapalat"/>
          <w:i/>
          <w:sz w:val="18"/>
          <w:szCs w:val="18"/>
          <w:lang w:val="hy-AM"/>
        </w:rPr>
      </w:pPr>
    </w:p>
    <w:p w14:paraId="0E55A6C4" w14:textId="77777777" w:rsidR="00B2572B" w:rsidRPr="00131E9C" w:rsidRDefault="00B2572B" w:rsidP="00EF3662">
      <w:pPr>
        <w:jc w:val="center"/>
        <w:rPr>
          <w:rFonts w:ascii="GHEA Grapalat" w:hAnsi="GHEA Grapalat" w:cs="GHEA Grapalat"/>
          <w:sz w:val="22"/>
          <w:szCs w:val="22"/>
          <w:lang w:val="hy-AM"/>
        </w:rPr>
      </w:pPr>
    </w:p>
    <w:sectPr w:rsidR="00B2572B" w:rsidRPr="00131E9C"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499089" w14:textId="77777777" w:rsidR="006B51A6" w:rsidRDefault="006B51A6">
      <w:r>
        <w:separator/>
      </w:r>
    </w:p>
  </w:endnote>
  <w:endnote w:type="continuationSeparator" w:id="0">
    <w:p w14:paraId="02F34867" w14:textId="77777777" w:rsidR="006B51A6" w:rsidRDefault="006B5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swiss"/>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820D0B" w14:textId="77777777" w:rsidR="006B51A6" w:rsidRDefault="006B51A6">
      <w:r>
        <w:separator/>
      </w:r>
    </w:p>
  </w:footnote>
  <w:footnote w:type="continuationSeparator" w:id="0">
    <w:p w14:paraId="4F82F1AC" w14:textId="77777777" w:rsidR="006B51A6" w:rsidRDefault="006B51A6">
      <w:r>
        <w:continuationSeparator/>
      </w:r>
    </w:p>
  </w:footnote>
  <w:footnote w:id="1">
    <w:p w14:paraId="4EA97DC4" w14:textId="77777777" w:rsidR="007C1D02" w:rsidDel="000677B2" w:rsidRDefault="007C1D02" w:rsidP="008A0DF4">
      <w:pPr>
        <w:pStyle w:val="FootnoteText"/>
        <w:jc w:val="both"/>
        <w:rPr>
          <w:del w:id="3" w:author="Sergey Shahnazaryan" w:date="2019-10-25T09:28:00Z"/>
        </w:rPr>
      </w:pPr>
      <w:r>
        <w:rPr>
          <w:vertAlign w:val="superscript"/>
          <w:lang w:val="en-US"/>
        </w:rPr>
        <w:t>7</w:t>
      </w:r>
      <w:r w:rsidRPr="00CC3A77">
        <w:rPr>
          <w:rStyle w:val="FootnoteReference"/>
          <w:i/>
          <w:color w:val="FFFFFF"/>
        </w:rPr>
        <w:footnoteRef/>
      </w:r>
      <w:r w:rsidRPr="003053EF">
        <w:t xml:space="preserve">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 xml:space="preserve"> է, ապա առաջին քայլով պետք է Համակարգում «Հայտ» դաշտում նախապես նշել այն չափաբաժինը կամ չափաբաժինները, որոնց համար </w:t>
      </w:r>
      <w:r w:rsidRPr="003053EF">
        <w:rPr>
          <w:rFonts w:ascii="GHEA Grapalat" w:hAnsi="GHEA Grapalat" w:cs="Sylfaen"/>
          <w:i/>
          <w:sz w:val="16"/>
          <w:szCs w:val="16"/>
          <w:lang w:val="en-US"/>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27BC1307" w14:textId="77777777" w:rsidR="007C1D02" w:rsidRPr="006A626F" w:rsidRDefault="007C1D02" w:rsidP="008E5495">
      <w:pPr>
        <w:pStyle w:val="FootnoteText"/>
        <w:jc w:val="both"/>
        <w:rPr>
          <w:lang w:val="af-ZA"/>
        </w:rPr>
      </w:pPr>
      <w:r w:rsidRPr="006A626F">
        <w:rPr>
          <w:color w:val="000000"/>
          <w:vertAlign w:val="superscript"/>
          <w:lang w:val="af-ZA"/>
        </w:rPr>
        <w:t>9</w:t>
      </w:r>
      <w:r w:rsidRPr="00F939A5">
        <w:rPr>
          <w:rFonts w:ascii="GHEA Grapalat" w:hAnsi="GHEA Grapalat" w:cs="Sylfaen"/>
          <w:i/>
          <w:sz w:val="16"/>
          <w:szCs w:val="16"/>
          <w:lang w:val="hy-AM"/>
        </w:rPr>
        <w:t>Ենթակետը</w:t>
      </w:r>
      <w:r w:rsidRPr="006A626F">
        <w:rPr>
          <w:rFonts w:ascii="GHEA Grapalat" w:hAnsi="GHEA Grapalat" w:cs="Sylfaen"/>
          <w:i/>
          <w:sz w:val="16"/>
          <w:szCs w:val="16"/>
          <w:lang w:val="af-ZA"/>
        </w:rPr>
        <w:t xml:space="preserve"> </w:t>
      </w:r>
      <w:r w:rsidRPr="00F939A5">
        <w:rPr>
          <w:rFonts w:ascii="GHEA Grapalat" w:hAnsi="GHEA Grapalat" w:cs="Sylfaen"/>
          <w:i/>
          <w:sz w:val="16"/>
          <w:szCs w:val="16"/>
          <w:lang w:val="hy-AM"/>
        </w:rPr>
        <w:t>հանվում</w:t>
      </w:r>
      <w:r w:rsidRPr="006A626F">
        <w:rPr>
          <w:rFonts w:ascii="GHEA Grapalat" w:hAnsi="GHEA Grapalat" w:cs="Sylfaen"/>
          <w:i/>
          <w:sz w:val="16"/>
          <w:szCs w:val="16"/>
          <w:lang w:val="af-ZA"/>
        </w:rPr>
        <w:t xml:space="preserve"> </w:t>
      </w:r>
      <w:r w:rsidRPr="00F939A5">
        <w:rPr>
          <w:rFonts w:ascii="GHEA Grapalat" w:hAnsi="GHEA Grapalat" w:cs="Sylfaen"/>
          <w:i/>
          <w:sz w:val="16"/>
          <w:szCs w:val="16"/>
          <w:lang w:val="hy-AM"/>
        </w:rPr>
        <w:t>է</w:t>
      </w:r>
      <w:r w:rsidRPr="006A626F">
        <w:rPr>
          <w:rFonts w:ascii="GHEA Grapalat" w:hAnsi="GHEA Grapalat" w:cs="Sylfaen"/>
          <w:i/>
          <w:sz w:val="16"/>
          <w:szCs w:val="16"/>
          <w:lang w:val="af-ZA"/>
        </w:rPr>
        <w:t xml:space="preserve">, </w:t>
      </w:r>
      <w:r w:rsidRPr="00F939A5">
        <w:rPr>
          <w:rFonts w:ascii="GHEA Grapalat" w:hAnsi="GHEA Grapalat" w:cs="Sylfaen"/>
          <w:i/>
          <w:sz w:val="16"/>
          <w:szCs w:val="16"/>
          <w:lang w:val="hy-AM"/>
        </w:rPr>
        <w:t>եթե</w:t>
      </w:r>
      <w:r w:rsidRPr="006A626F">
        <w:rPr>
          <w:rFonts w:ascii="GHEA Grapalat" w:hAnsi="GHEA Grapalat" w:cs="Sylfaen"/>
          <w:i/>
          <w:sz w:val="16"/>
          <w:szCs w:val="16"/>
          <w:lang w:val="af-ZA"/>
        </w:rPr>
        <w:t xml:space="preserve"> </w:t>
      </w:r>
      <w:r w:rsidRPr="00F939A5">
        <w:rPr>
          <w:rFonts w:ascii="GHEA Grapalat" w:hAnsi="GHEA Grapalat" w:cs="Sylfaen"/>
          <w:i/>
          <w:sz w:val="16"/>
          <w:szCs w:val="16"/>
          <w:lang w:val="hy-AM"/>
        </w:rPr>
        <w:t>հայտի</w:t>
      </w:r>
      <w:r w:rsidRPr="006A626F">
        <w:rPr>
          <w:rFonts w:ascii="GHEA Grapalat" w:hAnsi="GHEA Grapalat" w:cs="Sylfaen"/>
          <w:i/>
          <w:sz w:val="16"/>
          <w:szCs w:val="16"/>
          <w:lang w:val="af-ZA"/>
        </w:rPr>
        <w:t xml:space="preserve"> </w:t>
      </w:r>
      <w:r w:rsidRPr="00F939A5">
        <w:rPr>
          <w:rFonts w:ascii="GHEA Grapalat" w:hAnsi="GHEA Grapalat" w:cs="Sylfaen"/>
          <w:i/>
          <w:sz w:val="16"/>
          <w:szCs w:val="16"/>
          <w:lang w:val="hy-AM"/>
        </w:rPr>
        <w:t>ապահովման</w:t>
      </w:r>
      <w:r w:rsidRPr="006A626F">
        <w:rPr>
          <w:rFonts w:ascii="GHEA Grapalat" w:hAnsi="GHEA Grapalat" w:cs="Sylfaen"/>
          <w:i/>
          <w:sz w:val="16"/>
          <w:szCs w:val="16"/>
          <w:lang w:val="af-ZA"/>
        </w:rPr>
        <w:t xml:space="preserve"> </w:t>
      </w:r>
      <w:r w:rsidRPr="00F939A5">
        <w:rPr>
          <w:rFonts w:ascii="GHEA Grapalat" w:hAnsi="GHEA Grapalat" w:cs="Sylfaen"/>
          <w:i/>
          <w:sz w:val="16"/>
          <w:szCs w:val="16"/>
          <w:lang w:val="hy-AM"/>
        </w:rPr>
        <w:t>պահանջ</w:t>
      </w:r>
      <w:r w:rsidRPr="006A626F">
        <w:rPr>
          <w:rFonts w:ascii="GHEA Grapalat" w:hAnsi="GHEA Grapalat" w:cs="Sylfaen"/>
          <w:i/>
          <w:sz w:val="16"/>
          <w:szCs w:val="16"/>
          <w:lang w:val="af-ZA"/>
        </w:rPr>
        <w:t xml:space="preserve"> </w:t>
      </w:r>
      <w:r w:rsidRPr="00F939A5">
        <w:rPr>
          <w:rFonts w:ascii="GHEA Grapalat" w:hAnsi="GHEA Grapalat" w:cs="Sylfaen"/>
          <w:i/>
          <w:sz w:val="16"/>
          <w:szCs w:val="16"/>
          <w:lang w:val="hy-AM"/>
        </w:rPr>
        <w:t>սահմանված</w:t>
      </w:r>
      <w:r w:rsidRPr="006A626F">
        <w:rPr>
          <w:rFonts w:ascii="GHEA Grapalat" w:hAnsi="GHEA Grapalat" w:cs="Sylfaen"/>
          <w:i/>
          <w:sz w:val="16"/>
          <w:szCs w:val="16"/>
          <w:lang w:val="af-ZA"/>
        </w:rPr>
        <w:t xml:space="preserve"> </w:t>
      </w:r>
      <w:r w:rsidRPr="00F939A5">
        <w:rPr>
          <w:rFonts w:ascii="GHEA Grapalat" w:hAnsi="GHEA Grapalat" w:cs="Sylfaen"/>
          <w:i/>
          <w:sz w:val="16"/>
          <w:szCs w:val="16"/>
          <w:lang w:val="hy-AM"/>
        </w:rPr>
        <w:t>չէ</w:t>
      </w:r>
      <w:r w:rsidRPr="006A626F">
        <w:rPr>
          <w:rFonts w:ascii="GHEA Grapalat" w:hAnsi="GHEA Grapalat" w:cs="Sylfaen"/>
          <w:i/>
          <w:sz w:val="16"/>
          <w:szCs w:val="16"/>
          <w:lang w:val="af-ZA"/>
        </w:rPr>
        <w:t>:</w:t>
      </w:r>
    </w:p>
  </w:footnote>
  <w:footnote w:id="3">
    <w:p w14:paraId="0EAB0233" w14:textId="77777777" w:rsidR="007C1D02" w:rsidRPr="00954C1B" w:rsidRDefault="007C1D02" w:rsidP="00402BC5">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118B63FD" w14:textId="77777777" w:rsidR="007C1D02" w:rsidRPr="00ED3AD7" w:rsidRDefault="007C1D02" w:rsidP="00317A9D">
      <w:pPr>
        <w:pStyle w:val="FootnoteText"/>
        <w:rPr>
          <w:rFonts w:ascii="GHEA Grapalat" w:hAnsi="GHEA Grapalat"/>
          <w:i/>
          <w:sz w:val="18"/>
          <w:szCs w:val="18"/>
          <w:lang w:val="hy-AM"/>
        </w:rPr>
      </w:pPr>
      <w:r>
        <w:rPr>
          <w:rStyle w:val="FootnoteReference"/>
        </w:rPr>
        <w:footnoteRef/>
      </w:r>
      <w:r>
        <w:t xml:space="preserve"> </w:t>
      </w:r>
      <w:r w:rsidRPr="00ED3AD7">
        <w:rPr>
          <w:rFonts w:ascii="GHEA Grapalat" w:hAnsi="GHEA Grapalat"/>
          <w:i/>
          <w:sz w:val="18"/>
          <w:szCs w:val="18"/>
          <w:lang w:val="hy-AM"/>
        </w:rPr>
        <w:t>Եթե գնման հայտով տվյալ չափաբաժնի գնման գինը</w:t>
      </w:r>
      <w:r w:rsidRPr="00ED3AD7">
        <w:rPr>
          <w:rFonts w:ascii="Cambria Math" w:hAnsi="Cambria Math" w:cs="Cambria Math"/>
          <w:i/>
          <w:sz w:val="18"/>
          <w:szCs w:val="18"/>
          <w:lang w:val="hy-AM"/>
        </w:rPr>
        <w:t>․</w:t>
      </w:r>
    </w:p>
    <w:p w14:paraId="2B87A8B1" w14:textId="77777777" w:rsidR="007C1D02" w:rsidRPr="00ED3AD7" w:rsidRDefault="007C1D02" w:rsidP="00317A9D">
      <w:pPr>
        <w:pStyle w:val="FootnoteText"/>
        <w:rPr>
          <w:rFonts w:ascii="GHEA Grapalat" w:hAnsi="GHEA Grapalat"/>
          <w:i/>
          <w:sz w:val="18"/>
          <w:szCs w:val="18"/>
          <w:lang w:val="hy-AM"/>
        </w:rPr>
      </w:pPr>
      <w:r w:rsidRPr="00ED3AD7">
        <w:rPr>
          <w:rFonts w:ascii="GHEA Grapalat" w:hAnsi="GHEA Grapalat"/>
          <w:i/>
          <w:sz w:val="18"/>
          <w:szCs w:val="18"/>
          <w:lang w:val="hy-AM"/>
        </w:rPr>
        <w:t xml:space="preserve">- չի գերազանցում գնումների բազային միավորի քսանհինգապատիկը,ապա սույն </w:t>
      </w:r>
      <w:r>
        <w:rPr>
          <w:rFonts w:ascii="GHEA Grapalat" w:hAnsi="GHEA Grapalat"/>
          <w:i/>
          <w:sz w:val="18"/>
          <w:szCs w:val="18"/>
          <w:lang w:val="hy-AM"/>
        </w:rPr>
        <w:t>պարբերությունից</w:t>
      </w:r>
      <w:r w:rsidRPr="00ED3AD7">
        <w:rPr>
          <w:rFonts w:ascii="GHEA Grapalat" w:hAnsi="GHEA Grapalat"/>
          <w:i/>
          <w:sz w:val="18"/>
          <w:szCs w:val="18"/>
          <w:lang w:val="hy-AM"/>
        </w:rPr>
        <w:t xml:space="preserve"> հանվում են &lt;&lt; կամ բանկերի կողմից տրամադրված երաշխիքների &gt;&gt; բառերը</w:t>
      </w:r>
      <w:r w:rsidRPr="00ED3AD7">
        <w:rPr>
          <w:rFonts w:ascii="Cambria Math" w:hAnsi="Cambria Math" w:cs="Cambria Math"/>
          <w:i/>
          <w:sz w:val="18"/>
          <w:szCs w:val="18"/>
          <w:lang w:val="hy-AM"/>
        </w:rPr>
        <w:t>․</w:t>
      </w:r>
    </w:p>
    <w:p w14:paraId="0E5F6898" w14:textId="77777777" w:rsidR="007C1D02" w:rsidRPr="00ED3AD7" w:rsidRDefault="007C1D02" w:rsidP="00317A9D">
      <w:pPr>
        <w:pStyle w:val="FootnoteText"/>
        <w:rPr>
          <w:rFonts w:ascii="GHEA Grapalat" w:hAnsi="GHEA Grapalat"/>
          <w:i/>
          <w:sz w:val="18"/>
          <w:szCs w:val="18"/>
          <w:lang w:val="hy-AM"/>
        </w:rPr>
      </w:pPr>
      <w:r w:rsidRPr="00ED3AD7">
        <w:rPr>
          <w:rFonts w:ascii="GHEA Grapalat" w:hAnsi="GHEA Grapalat"/>
          <w:i/>
          <w:sz w:val="18"/>
          <w:szCs w:val="18"/>
          <w:lang w:val="hy-AM"/>
        </w:rPr>
        <w:t xml:space="preserve">-- չի գերազանցում գնումների բազային միավորի ութսունապատիկը, բայց ավելի է քսանհինգապատիկից, ապա սույն </w:t>
      </w:r>
      <w:r>
        <w:rPr>
          <w:rFonts w:ascii="GHEA Grapalat" w:hAnsi="GHEA Grapalat"/>
          <w:i/>
          <w:sz w:val="18"/>
          <w:szCs w:val="18"/>
          <w:lang w:val="hy-AM"/>
        </w:rPr>
        <w:t>պարբերությունից</w:t>
      </w:r>
      <w:r w:rsidRPr="00ED3AD7">
        <w:rPr>
          <w:rFonts w:ascii="GHEA Grapalat" w:hAnsi="GHEA Grapalat"/>
          <w:i/>
          <w:sz w:val="18"/>
          <w:szCs w:val="18"/>
          <w:lang w:val="hy-AM"/>
        </w:rPr>
        <w:t xml:space="preserve"> հանվում են &lt;&lt; տուժանքի (հավելված 4</w:t>
      </w:r>
      <w:r w:rsidRPr="00ED3AD7">
        <w:rPr>
          <w:rFonts w:ascii="Cambria Math" w:hAnsi="Cambria Math" w:cs="Cambria Math"/>
          <w:i/>
          <w:sz w:val="18"/>
          <w:szCs w:val="18"/>
          <w:lang w:val="hy-AM"/>
        </w:rPr>
        <w:t>․</w:t>
      </w:r>
      <w:r w:rsidRPr="00ED3AD7">
        <w:rPr>
          <w:rFonts w:ascii="GHEA Grapalat" w:hAnsi="GHEA Grapalat"/>
          <w:i/>
          <w:sz w:val="18"/>
          <w:szCs w:val="18"/>
          <w:lang w:val="hy-AM"/>
        </w:rPr>
        <w:t xml:space="preserve">2) </w:t>
      </w:r>
      <w:r w:rsidRPr="00ED3AD7">
        <w:rPr>
          <w:rFonts w:ascii="GHEA Grapalat" w:hAnsi="GHEA Grapalat" w:cs="GHEA Grapalat"/>
          <w:i/>
          <w:sz w:val="18"/>
          <w:szCs w:val="18"/>
          <w:lang w:val="hy-AM"/>
        </w:rPr>
        <w:t>կամ</w:t>
      </w:r>
      <w:r w:rsidRPr="00ED3AD7">
        <w:rPr>
          <w:rFonts w:ascii="GHEA Grapalat" w:hAnsi="GHEA Grapalat"/>
          <w:i/>
          <w:sz w:val="18"/>
          <w:szCs w:val="18"/>
          <w:lang w:val="hy-AM"/>
        </w:rPr>
        <w:t xml:space="preserve"> &gt;&gt; </w:t>
      </w:r>
      <w:r w:rsidRPr="00ED3AD7">
        <w:rPr>
          <w:rFonts w:ascii="GHEA Grapalat" w:hAnsi="GHEA Grapalat" w:cs="GHEA Grapalat"/>
          <w:i/>
          <w:sz w:val="18"/>
          <w:szCs w:val="18"/>
          <w:lang w:val="hy-AM"/>
        </w:rPr>
        <w:t>բառերը</w:t>
      </w:r>
      <w:r w:rsidRPr="00ED3AD7">
        <w:rPr>
          <w:rFonts w:ascii="GHEA Grapalat" w:hAnsi="GHEA Grapalat"/>
          <w:i/>
          <w:sz w:val="18"/>
          <w:szCs w:val="18"/>
          <w:lang w:val="hy-AM"/>
        </w:rPr>
        <w:t xml:space="preserve">, </w:t>
      </w:r>
      <w:r w:rsidRPr="00ED3AD7">
        <w:rPr>
          <w:rFonts w:ascii="GHEA Grapalat" w:hAnsi="GHEA Grapalat" w:cs="GHEA Grapalat"/>
          <w:i/>
          <w:sz w:val="18"/>
          <w:szCs w:val="18"/>
          <w:lang w:val="hy-AM"/>
        </w:rPr>
        <w:t>իսկ</w:t>
      </w:r>
      <w:r w:rsidRPr="00ED3AD7">
        <w:rPr>
          <w:rFonts w:ascii="GHEA Grapalat" w:hAnsi="GHEA Grapalat"/>
          <w:i/>
          <w:sz w:val="18"/>
          <w:szCs w:val="18"/>
          <w:lang w:val="hy-AM"/>
        </w:rPr>
        <w:t xml:space="preserve"> &lt;&lt;20&gt;&gt; </w:t>
      </w:r>
      <w:r w:rsidRPr="00ED3AD7">
        <w:rPr>
          <w:rFonts w:ascii="GHEA Grapalat" w:hAnsi="GHEA Grapalat" w:cs="GHEA Grapalat"/>
          <w:i/>
          <w:sz w:val="18"/>
          <w:szCs w:val="18"/>
          <w:lang w:val="hy-AM"/>
        </w:rPr>
        <w:t>թիվը</w:t>
      </w:r>
      <w:r w:rsidRPr="00ED3AD7">
        <w:rPr>
          <w:rFonts w:ascii="GHEA Grapalat" w:hAnsi="GHEA Grapalat"/>
          <w:i/>
          <w:sz w:val="18"/>
          <w:szCs w:val="18"/>
          <w:lang w:val="hy-AM"/>
        </w:rPr>
        <w:t xml:space="preserve"> </w:t>
      </w:r>
      <w:r w:rsidRPr="00ED3AD7">
        <w:rPr>
          <w:rFonts w:ascii="GHEA Grapalat" w:hAnsi="GHEA Grapalat" w:cs="GHEA Grapalat"/>
          <w:i/>
          <w:sz w:val="18"/>
          <w:szCs w:val="18"/>
          <w:lang w:val="hy-AM"/>
        </w:rPr>
        <w:t>փոխարինվում</w:t>
      </w:r>
      <w:r w:rsidRPr="00ED3AD7">
        <w:rPr>
          <w:rFonts w:ascii="GHEA Grapalat" w:hAnsi="GHEA Grapalat"/>
          <w:i/>
          <w:sz w:val="18"/>
          <w:szCs w:val="18"/>
          <w:lang w:val="hy-AM"/>
        </w:rPr>
        <w:t xml:space="preserve"> </w:t>
      </w:r>
      <w:r w:rsidRPr="00ED3AD7">
        <w:rPr>
          <w:rFonts w:ascii="GHEA Grapalat" w:hAnsi="GHEA Grapalat" w:cs="GHEA Grapalat"/>
          <w:i/>
          <w:sz w:val="18"/>
          <w:szCs w:val="18"/>
          <w:lang w:val="hy-AM"/>
        </w:rPr>
        <w:t>է</w:t>
      </w:r>
      <w:r w:rsidRPr="00ED3AD7">
        <w:rPr>
          <w:rFonts w:ascii="GHEA Grapalat" w:hAnsi="GHEA Grapalat"/>
          <w:i/>
          <w:sz w:val="18"/>
          <w:szCs w:val="18"/>
          <w:lang w:val="hy-AM"/>
        </w:rPr>
        <w:t xml:space="preserve"> &lt;&lt;90&gt;&gt; </w:t>
      </w:r>
      <w:r w:rsidRPr="00ED3AD7">
        <w:rPr>
          <w:rFonts w:ascii="GHEA Grapalat" w:hAnsi="GHEA Grapalat" w:cs="GHEA Grapalat"/>
          <w:i/>
          <w:sz w:val="18"/>
          <w:szCs w:val="18"/>
          <w:lang w:val="hy-AM"/>
        </w:rPr>
        <w:t>թվով</w:t>
      </w:r>
      <w:r w:rsidRPr="00ED3AD7">
        <w:rPr>
          <w:rFonts w:ascii="GHEA Grapalat" w:hAnsi="GHEA Grapalat"/>
          <w:i/>
          <w:sz w:val="18"/>
          <w:szCs w:val="18"/>
          <w:lang w:val="hy-AM"/>
        </w:rPr>
        <w:t>,</w:t>
      </w:r>
    </w:p>
    <w:p w14:paraId="7D3C3DF8" w14:textId="77777777" w:rsidR="007C1D02" w:rsidRPr="00D533CD" w:rsidRDefault="007C1D02" w:rsidP="00317A9D">
      <w:pPr>
        <w:pStyle w:val="FootnoteText"/>
        <w:rPr>
          <w:rFonts w:ascii="Calibri" w:hAnsi="Calibri"/>
          <w:lang w:val="hy-AM"/>
        </w:rPr>
      </w:pPr>
      <w:r w:rsidRPr="00ED3AD7">
        <w:rPr>
          <w:rFonts w:ascii="GHEA Grapalat" w:hAnsi="GHEA Grapalat"/>
          <w:sz w:val="18"/>
          <w:szCs w:val="18"/>
          <w:lang w:val="hy-AM"/>
        </w:rPr>
        <w:t xml:space="preserve">- </w:t>
      </w:r>
      <w:r w:rsidRPr="001E4348">
        <w:rPr>
          <w:rFonts w:ascii="GHEA Grapalat" w:hAnsi="GHEA Grapalat"/>
          <w:i/>
          <w:sz w:val="18"/>
          <w:szCs w:val="18"/>
          <w:lang w:val="hy-AM"/>
        </w:rPr>
        <w:t xml:space="preserve">գերազանցում է գնումների բազային միավորի ութսունապատիկը, ապա սույն </w:t>
      </w:r>
      <w:r>
        <w:rPr>
          <w:rFonts w:ascii="GHEA Grapalat" w:hAnsi="GHEA Grapalat"/>
          <w:i/>
          <w:sz w:val="18"/>
          <w:szCs w:val="18"/>
          <w:lang w:val="hy-AM"/>
        </w:rPr>
        <w:t xml:space="preserve">պսրբերությունից </w:t>
      </w:r>
      <w:r w:rsidRPr="001E4348">
        <w:rPr>
          <w:rFonts w:ascii="GHEA Grapalat" w:hAnsi="GHEA Grapalat"/>
          <w:i/>
          <w:sz w:val="18"/>
          <w:szCs w:val="18"/>
          <w:lang w:val="hy-AM"/>
        </w:rPr>
        <w:t>հանվում է &lt;&lt; տուժանքի (հավելված 4</w:t>
      </w:r>
      <w:r w:rsidRPr="001E4348">
        <w:rPr>
          <w:rFonts w:ascii="Cambria Math" w:hAnsi="Cambria Math" w:cs="Cambria Math"/>
          <w:i/>
          <w:sz w:val="18"/>
          <w:szCs w:val="18"/>
          <w:lang w:val="hy-AM"/>
        </w:rPr>
        <w:t>․</w:t>
      </w:r>
      <w:r w:rsidRPr="001E4348">
        <w:rPr>
          <w:rFonts w:ascii="GHEA Grapalat" w:hAnsi="GHEA Grapalat"/>
          <w:i/>
          <w:sz w:val="18"/>
          <w:szCs w:val="18"/>
          <w:lang w:val="hy-AM"/>
        </w:rPr>
        <w:t>2) կամ &gt;&gt; բառերը, &lt;&lt;15&gt;&gt; թիվը փոխարինվում է &lt;&lt;30&gt;&gt; թվով, իսկ &lt;&lt;20&gt;&gt; թիվը՝ &lt;&lt;90&gt;&gt; թվով,</w:t>
      </w:r>
    </w:p>
    <w:p w14:paraId="0B22607D" w14:textId="77777777" w:rsidR="007C1D02" w:rsidRPr="0080329A" w:rsidRDefault="007C1D02" w:rsidP="00317A9D">
      <w:pPr>
        <w:pStyle w:val="FootnoteText"/>
        <w:rPr>
          <w:rFonts w:ascii="Sylfaen" w:hAnsi="Sylfaen"/>
          <w:lang w:val="hy-AM"/>
        </w:rPr>
      </w:pPr>
    </w:p>
  </w:footnote>
  <w:footnote w:id="5">
    <w:p w14:paraId="2C3D189A" w14:textId="77777777" w:rsidR="007C1D02" w:rsidRPr="003B135C" w:rsidRDefault="007C1D02" w:rsidP="00FA3F83">
      <w:pPr>
        <w:pStyle w:val="FootnoteText"/>
        <w:rPr>
          <w:rFonts w:ascii="GHEA Grapalat" w:hAnsi="GHEA Grapalat"/>
          <w:lang w:val="hy-AM"/>
        </w:rPr>
      </w:pPr>
      <w:r w:rsidRPr="0067632B">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Pr>
          <w:rFonts w:ascii="GHEA Grapalat" w:hAnsi="GHEA Grapalat" w:cs="Sylfaen"/>
          <w:i/>
          <w:sz w:val="16"/>
          <w:szCs w:val="16"/>
          <w:vertAlign w:val="superscript"/>
          <w:lang w:val="hy-AM"/>
        </w:rPr>
        <w:t>15</w:t>
      </w:r>
      <w:r w:rsidRPr="003B135C">
        <w:rPr>
          <w:rFonts w:ascii="GHEA Grapalat" w:hAnsi="GHEA Grapalat" w:cs="Sylfaen"/>
          <w:i/>
          <w:sz w:val="16"/>
          <w:szCs w:val="16"/>
          <w:vertAlign w:val="superscript"/>
          <w:lang w:val="hy-AM"/>
        </w:rP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3B135C">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3B135C">
        <w:rPr>
          <w:rFonts w:ascii="GHEA Grapalat" w:hAnsi="GHEA Grapalat"/>
          <w:lang w:val="hy-AM"/>
        </w:rPr>
        <w:t xml:space="preserve"> </w:t>
      </w:r>
    </w:p>
  </w:footnote>
  <w:footnote w:id="6">
    <w:p w14:paraId="5ADD49E4" w14:textId="77777777" w:rsidR="007C1D02" w:rsidRPr="00EC2CDE" w:rsidRDefault="007C1D02" w:rsidP="00EF4630">
      <w:pPr>
        <w:pStyle w:val="FootnoteText"/>
        <w:jc w:val="both"/>
        <w:rPr>
          <w:rFonts w:ascii="Sylfaen" w:hAnsi="Sylfaen" w:cs="Sylfaen"/>
          <w:lang w:val="af-ZA"/>
        </w:rPr>
      </w:pPr>
      <w:r w:rsidRPr="0067632B">
        <w:rPr>
          <w:rStyle w:val="FootnoteReference"/>
          <w:color w:val="FFFFFF"/>
        </w:rPr>
        <w:footnoteRef/>
      </w:r>
      <w:r w:rsidRPr="003053EF">
        <w:t xml:space="preserve"> </w:t>
      </w:r>
      <w:r>
        <w:rPr>
          <w:rFonts w:ascii="Sylfaen" w:hAnsi="Sylfaen"/>
          <w:vertAlign w:val="superscript"/>
          <w:lang w:val="hy-AM"/>
        </w:rPr>
        <w:t>16</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7">
    <w:p w14:paraId="5CD3E7FF" w14:textId="77777777" w:rsidR="007C1D02" w:rsidRPr="001E7733" w:rsidRDefault="007C1D02"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14:paraId="48780285" w14:textId="77777777" w:rsidR="007C1D02" w:rsidRPr="0015088E" w:rsidRDefault="007C1D02"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3F057CD6" w14:textId="77777777" w:rsidR="007C1D02" w:rsidRPr="001E7733" w:rsidDel="00856FDE" w:rsidRDefault="007C1D02" w:rsidP="00B2572B">
      <w:pPr>
        <w:pStyle w:val="FootnoteText"/>
        <w:rPr>
          <w:del w:id="10" w:author="User" w:date="2019-05-26T09:57:00Z"/>
          <w:i/>
          <w:lang w:val="af-ZA"/>
        </w:rPr>
      </w:pPr>
    </w:p>
  </w:footnote>
  <w:footnote w:id="8">
    <w:p w14:paraId="2119EB77" w14:textId="77777777" w:rsidR="007C1D02" w:rsidRPr="00381A2C" w:rsidRDefault="007C1D02" w:rsidP="00305869">
      <w:pPr>
        <w:pStyle w:val="FootnoteText"/>
        <w:rPr>
          <w:rFonts w:ascii="Sylfaen" w:hAnsi="Sylfaen"/>
        </w:rPr>
      </w:pPr>
      <w:r>
        <w:rPr>
          <w:rStyle w:val="FootnoteReference"/>
        </w:rPr>
        <w:footnoteRef/>
      </w:r>
      <w:r>
        <w:t xml:space="preserve"> </w:t>
      </w:r>
      <w:r w:rsidRPr="00130202">
        <w:rPr>
          <w:rFonts w:ascii="GHEA Grapalat" w:hAnsi="GHEA Grapalat"/>
          <w:i/>
          <w:sz w:val="16"/>
          <w:szCs w:val="24"/>
          <w:lang w:val="hy-AM" w:eastAsia="en-US"/>
        </w:rPr>
        <w:t xml:space="preserve">Եթե </w:t>
      </w:r>
      <w:r w:rsidRPr="009A5836">
        <w:rPr>
          <w:rFonts w:ascii="GHEA Grapalat" w:hAnsi="GHEA Grapalat"/>
          <w:i/>
          <w:sz w:val="16"/>
          <w:szCs w:val="24"/>
          <w:lang w:val="hy-AM" w:eastAsia="en-US"/>
        </w:rPr>
        <w:t>Վ</w:t>
      </w:r>
      <w:r w:rsidRPr="006D1826">
        <w:rPr>
          <w:rFonts w:ascii="GHEA Grapalat" w:hAnsi="GHEA Grapalat"/>
          <w:i/>
          <w:sz w:val="16"/>
          <w:szCs w:val="24"/>
          <w:lang w:val="hy-AM" w:eastAsia="en-US"/>
        </w:rPr>
        <w:t>աճառողի կողմից գնային ա</w:t>
      </w:r>
      <w:r w:rsidRPr="009A5836">
        <w:rPr>
          <w:rFonts w:ascii="GHEA Grapalat" w:hAnsi="GHEA Grapalat"/>
          <w:i/>
          <w:sz w:val="16"/>
          <w:szCs w:val="24"/>
          <w:lang w:val="hy-AM" w:eastAsia="en-US"/>
        </w:rPr>
        <w:t>ռաջարկը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ներկայացվել</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առանց</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9A5836">
        <w:rPr>
          <w:rFonts w:ascii="GHEA Grapalat" w:hAnsi="GHEA Grapalat"/>
          <w:i/>
          <w:sz w:val="16"/>
          <w:szCs w:val="24"/>
          <w:lang w:val="hy-AM" w:eastAsia="en-US"/>
        </w:rPr>
        <w:t>ի</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պայմանագիրը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կնքելիս</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ներառյալ</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9A5836">
        <w:rPr>
          <w:rFonts w:ascii="GHEA Grapalat" w:hAnsi="GHEA Grapalat"/>
          <w:i/>
          <w:sz w:val="16"/>
          <w:szCs w:val="24"/>
          <w:lang w:val="hy-AM" w:eastAsia="en-US"/>
        </w:rPr>
        <w:t>ն</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բառերը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են</w:t>
      </w:r>
      <w:r w:rsidRPr="001E7733">
        <w:rPr>
          <w:rFonts w:ascii="GHEA Grapalat" w:hAnsi="GHEA Grapalat"/>
          <w:i/>
          <w:sz w:val="16"/>
          <w:szCs w:val="24"/>
          <w:lang w:val="af-ZA" w:eastAsia="en-US"/>
        </w:rPr>
        <w:t>:</w:t>
      </w:r>
    </w:p>
  </w:footnote>
  <w:footnote w:id="9">
    <w:p w14:paraId="774FA27C" w14:textId="77777777" w:rsidR="007C1D02" w:rsidRPr="001D3B01" w:rsidRDefault="007C1D02" w:rsidP="00305869">
      <w:pPr>
        <w:pStyle w:val="FootnoteText"/>
        <w:rPr>
          <w:rFonts w:ascii="Sylfaen" w:hAnsi="Sylfaen"/>
        </w:rPr>
      </w:pPr>
      <w:r>
        <w:rPr>
          <w:rStyle w:val="FootnoteReference"/>
        </w:rPr>
        <w:footnoteRef/>
      </w:r>
      <w: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0">
    <w:p w14:paraId="7B0A44CA" w14:textId="77777777" w:rsidR="007C1D02" w:rsidRPr="002A4619" w:rsidRDefault="007C1D02" w:rsidP="00305869">
      <w:pPr>
        <w:pStyle w:val="FootnoteText"/>
        <w:jc w:val="both"/>
        <w:rPr>
          <w:rFonts w:ascii="GHEA Grapalat" w:hAnsi="GHEA Grapalat"/>
          <w:i/>
          <w:sz w:val="16"/>
          <w:szCs w:val="24"/>
          <w:lang w:val="hy-AM" w:eastAsia="en-US"/>
        </w:rPr>
      </w:pPr>
      <w:r>
        <w:rPr>
          <w:rStyle w:val="FootnoteReference"/>
        </w:rPr>
        <w:footnoteRef/>
      </w:r>
      <w:r>
        <w:t xml:space="preserve"> </w:t>
      </w:r>
      <w:r w:rsidRPr="002A4619">
        <w:rPr>
          <w:rFonts w:ascii="GHEA Grapalat" w:hAnsi="GHEA Grapalat"/>
          <w:i/>
          <w:sz w:val="16"/>
          <w:szCs w:val="24"/>
          <w:lang w:val="hy-AM" w:eastAsia="en-US"/>
        </w:rPr>
        <w:t xml:space="preserve">Եթե պայմանագիրը կնքվել է </w:t>
      </w:r>
      <w:r w:rsidRPr="009E45F3">
        <w:rPr>
          <w:rFonts w:ascii="GHEA Grapalat" w:hAnsi="GHEA Grapalat"/>
          <w:i/>
          <w:sz w:val="16"/>
          <w:szCs w:val="24"/>
          <w:lang w:val="hy-AM" w:eastAsia="en-US"/>
        </w:rPr>
        <w:t>«Գնումների մասին» ՀՀ</w:t>
      </w:r>
      <w:r w:rsidRPr="001E7733">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1E7733">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1E7733">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w:t>
      </w:r>
      <w:r w:rsidRPr="002A4619">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3FDE56E" w14:textId="77777777" w:rsidR="007C1D02" w:rsidRPr="004C75A4" w:rsidRDefault="007C1D02" w:rsidP="00305869">
      <w:pPr>
        <w:pStyle w:val="FootnoteText"/>
        <w:rPr>
          <w:rFonts w:ascii="Sylfaen" w:hAnsi="Sylfaen"/>
        </w:rPr>
      </w:pPr>
      <w:r w:rsidRPr="002A4619">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14:paraId="0E73BCCE" w14:textId="77777777" w:rsidR="007C1D02" w:rsidRPr="004C75A4" w:rsidRDefault="007C1D02" w:rsidP="00305869">
      <w:pPr>
        <w:pStyle w:val="FootnoteText"/>
        <w:rPr>
          <w:rFonts w:ascii="Sylfaen" w:hAnsi="Sylfaen"/>
        </w:rPr>
      </w:pPr>
      <w:r>
        <w:rPr>
          <w:rStyle w:val="FootnoteReference"/>
        </w:rPr>
        <w:footnoteRef/>
      </w:r>
      <w:r>
        <w:t xml:space="preserve"> </w:t>
      </w:r>
      <w:r w:rsidRPr="00B27E91">
        <w:rPr>
          <w:rFonts w:ascii="GHEA Grapalat" w:hAnsi="GHEA Grapalat"/>
          <w:i/>
          <w:sz w:val="16"/>
          <w:szCs w:val="24"/>
          <w:lang w:val="hy-AM" w:eastAsia="en-US"/>
        </w:rPr>
        <w:t>Ս</w:t>
      </w:r>
      <w:r w:rsidRPr="00325133">
        <w:rPr>
          <w:rFonts w:ascii="GHEA Grapalat" w:hAnsi="GHEA Grapalat"/>
          <w:i/>
          <w:sz w:val="16"/>
          <w:szCs w:val="24"/>
          <w:lang w:val="hy-AM" w:eastAsia="en-US"/>
        </w:rPr>
        <w:t>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2">
    <w:p w14:paraId="091ED8C5" w14:textId="77777777" w:rsidR="007C1D02" w:rsidRPr="0027235A" w:rsidRDefault="007C1D02" w:rsidP="00305869">
      <w:pPr>
        <w:pStyle w:val="FootnoteText"/>
        <w:rPr>
          <w:rFonts w:ascii="Sylfaen" w:hAnsi="Sylfaen"/>
          <w:lang w:val="hy-AM"/>
        </w:rPr>
      </w:pPr>
      <w:r>
        <w:rPr>
          <w:rStyle w:val="FootnoteReference"/>
        </w:rPr>
        <w:footnoteRef/>
      </w:r>
      <w: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3">
    <w:p w14:paraId="20A5B756" w14:textId="77777777" w:rsidR="007C1D02" w:rsidRPr="00CD51B9" w:rsidRDefault="007C1D02" w:rsidP="00023B76">
      <w:pPr>
        <w:pStyle w:val="FootnoteText"/>
        <w:jc w:val="both"/>
        <w:rPr>
          <w:rFonts w:ascii="Sylfaen" w:hAnsi="Sylfaen"/>
          <w:lang w:val="hy-AM"/>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023B76">
        <w:rPr>
          <w:rFonts w:ascii="GHEA Grapalat" w:hAnsi="GHEA Grapalat"/>
          <w:i/>
          <w:sz w:val="16"/>
          <w:szCs w:val="24"/>
          <w:lang w:val="hy-AM"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r w:rsidRPr="00023B76">
        <w:rPr>
          <w:rFonts w:ascii="GHEA Grapalat" w:hAnsi="GHEA Grapalat"/>
          <w:i/>
          <w:sz w:val="16"/>
          <w:szCs w:val="24"/>
          <w:lang w:val="hy-AM" w:eastAsia="en-US"/>
        </w:rPr>
        <w:t xml:space="preserve">որակավորման և </w:t>
      </w:r>
      <w:r w:rsidRPr="0089524D">
        <w:rPr>
          <w:rFonts w:ascii="GHEA Grapalat" w:hAnsi="GHEA Grapalat"/>
          <w:i/>
          <w:sz w:val="16"/>
          <w:szCs w:val="24"/>
          <w:lang w:val="hy-AM" w:eastAsia="en-US"/>
        </w:rPr>
        <w:t>պայմանագրի ապահով</w:t>
      </w:r>
      <w:r w:rsidRPr="00023B76">
        <w:rPr>
          <w:rFonts w:ascii="GHEA Grapalat" w:hAnsi="GHEA Grapalat"/>
          <w:i/>
          <w:sz w:val="16"/>
          <w:szCs w:val="24"/>
          <w:lang w:val="hy-AM" w:eastAsia="en-US"/>
        </w:rPr>
        <w:t xml:space="preserve">ումների </w:t>
      </w:r>
      <w:r w:rsidRPr="0089524D">
        <w:rPr>
          <w:rFonts w:ascii="GHEA Grapalat" w:hAnsi="GHEA Grapalat"/>
          <w:i/>
          <w:sz w:val="16"/>
          <w:szCs w:val="24"/>
          <w:lang w:val="hy-AM" w:eastAsia="en-US"/>
        </w:rPr>
        <w:t>փոխարինման դեպքում նաև նոր ապահովում</w:t>
      </w:r>
      <w:r w:rsidRPr="00023B76">
        <w:rPr>
          <w:rFonts w:ascii="GHEA Grapalat" w:hAnsi="GHEA Grapalat"/>
          <w:i/>
          <w:sz w:val="16"/>
          <w:szCs w:val="24"/>
          <w:lang w:val="hy-AM" w:eastAsia="en-US"/>
        </w:rPr>
        <w:t>ներ</w:t>
      </w:r>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023B76" w:rsidDel="008B32AF">
        <w:rPr>
          <w:rFonts w:ascii="GHEA Grapalat" w:hAnsi="GHEA Grapalat"/>
          <w:i/>
          <w:sz w:val="16"/>
          <w:szCs w:val="24"/>
          <w:lang w:val="hy-AM" w:eastAsia="en-US"/>
        </w:rPr>
        <w:t xml:space="preserve"> </w:t>
      </w:r>
    </w:p>
    <w:p w14:paraId="10772DF8" w14:textId="77777777" w:rsidR="007C1D02" w:rsidRPr="00D66974" w:rsidRDefault="007C1D02" w:rsidP="00023B76">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46263"/>
    <w:multiLevelType w:val="hybridMultilevel"/>
    <w:tmpl w:val="85E4D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487566"/>
    <w:multiLevelType w:val="hybridMultilevel"/>
    <w:tmpl w:val="1E922932"/>
    <w:lvl w:ilvl="0" w:tplc="04090011">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4E1ED7"/>
    <w:multiLevelType w:val="hybridMultilevel"/>
    <w:tmpl w:val="E444C53C"/>
    <w:lvl w:ilvl="0" w:tplc="04090003">
      <w:start w:val="1"/>
      <w:numFmt w:val="bullet"/>
      <w:lvlText w:val="o"/>
      <w:lvlJc w:val="left"/>
      <w:pPr>
        <w:tabs>
          <w:tab w:val="num" w:pos="1080"/>
        </w:tabs>
        <w:ind w:left="1080" w:hanging="360"/>
      </w:pPr>
      <w:rPr>
        <w:rFonts w:ascii="Courier New" w:hAnsi="Courier New" w:cs="Courier New" w:hint="default"/>
      </w:rPr>
    </w:lvl>
    <w:lvl w:ilvl="1" w:tplc="DB946D2A">
      <w:start w:val="1"/>
      <w:numFmt w:val="bullet"/>
      <w:lvlText w:val=""/>
      <w:lvlJc w:val="left"/>
      <w:pPr>
        <w:tabs>
          <w:tab w:val="num" w:pos="1800"/>
        </w:tabs>
        <w:ind w:left="1800" w:hanging="360"/>
      </w:pPr>
      <w:rPr>
        <w:rFonts w:ascii="Wingdings" w:hAnsi="Wingdings" w:hint="default"/>
      </w:rPr>
    </w:lvl>
    <w:lvl w:ilvl="2" w:tplc="4CC46E2E" w:tentative="1">
      <w:start w:val="1"/>
      <w:numFmt w:val="bullet"/>
      <w:lvlText w:val=""/>
      <w:lvlJc w:val="left"/>
      <w:pPr>
        <w:tabs>
          <w:tab w:val="num" w:pos="2520"/>
        </w:tabs>
        <w:ind w:left="2520" w:hanging="360"/>
      </w:pPr>
      <w:rPr>
        <w:rFonts w:ascii="Wingdings" w:hAnsi="Wingdings" w:hint="default"/>
      </w:rPr>
    </w:lvl>
    <w:lvl w:ilvl="3" w:tplc="7A081468" w:tentative="1">
      <w:start w:val="1"/>
      <w:numFmt w:val="bullet"/>
      <w:lvlText w:val=""/>
      <w:lvlJc w:val="left"/>
      <w:pPr>
        <w:tabs>
          <w:tab w:val="num" w:pos="3240"/>
        </w:tabs>
        <w:ind w:left="3240" w:hanging="360"/>
      </w:pPr>
      <w:rPr>
        <w:rFonts w:ascii="Wingdings" w:hAnsi="Wingdings" w:hint="default"/>
      </w:rPr>
    </w:lvl>
    <w:lvl w:ilvl="4" w:tplc="54AE23AE" w:tentative="1">
      <w:start w:val="1"/>
      <w:numFmt w:val="bullet"/>
      <w:lvlText w:val=""/>
      <w:lvlJc w:val="left"/>
      <w:pPr>
        <w:tabs>
          <w:tab w:val="num" w:pos="3960"/>
        </w:tabs>
        <w:ind w:left="3960" w:hanging="360"/>
      </w:pPr>
      <w:rPr>
        <w:rFonts w:ascii="Wingdings" w:hAnsi="Wingdings" w:hint="default"/>
      </w:rPr>
    </w:lvl>
    <w:lvl w:ilvl="5" w:tplc="17BA9D62" w:tentative="1">
      <w:start w:val="1"/>
      <w:numFmt w:val="bullet"/>
      <w:lvlText w:val=""/>
      <w:lvlJc w:val="left"/>
      <w:pPr>
        <w:tabs>
          <w:tab w:val="num" w:pos="4680"/>
        </w:tabs>
        <w:ind w:left="4680" w:hanging="360"/>
      </w:pPr>
      <w:rPr>
        <w:rFonts w:ascii="Wingdings" w:hAnsi="Wingdings" w:hint="default"/>
      </w:rPr>
    </w:lvl>
    <w:lvl w:ilvl="6" w:tplc="525CF974" w:tentative="1">
      <w:start w:val="1"/>
      <w:numFmt w:val="bullet"/>
      <w:lvlText w:val=""/>
      <w:lvlJc w:val="left"/>
      <w:pPr>
        <w:tabs>
          <w:tab w:val="num" w:pos="5400"/>
        </w:tabs>
        <w:ind w:left="5400" w:hanging="360"/>
      </w:pPr>
      <w:rPr>
        <w:rFonts w:ascii="Wingdings" w:hAnsi="Wingdings" w:hint="default"/>
      </w:rPr>
    </w:lvl>
    <w:lvl w:ilvl="7" w:tplc="59102E5C" w:tentative="1">
      <w:start w:val="1"/>
      <w:numFmt w:val="bullet"/>
      <w:lvlText w:val=""/>
      <w:lvlJc w:val="left"/>
      <w:pPr>
        <w:tabs>
          <w:tab w:val="num" w:pos="6120"/>
        </w:tabs>
        <w:ind w:left="6120" w:hanging="360"/>
      </w:pPr>
      <w:rPr>
        <w:rFonts w:ascii="Wingdings" w:hAnsi="Wingdings" w:hint="default"/>
      </w:rPr>
    </w:lvl>
    <w:lvl w:ilvl="8" w:tplc="D7C2CE2C"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8"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495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3B643CC7"/>
    <w:multiLevelType w:val="multilevel"/>
    <w:tmpl w:val="9C304AA8"/>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1"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num w:numId="1" w16cid:durableId="848759154">
    <w:abstractNumId w:val="12"/>
  </w:num>
  <w:num w:numId="2" w16cid:durableId="1767773518">
    <w:abstractNumId w:val="14"/>
    <w:lvlOverride w:ilvl="0">
      <w:startOverride w:val="1"/>
    </w:lvlOverride>
    <w:lvlOverride w:ilvl="1"/>
    <w:lvlOverride w:ilvl="2"/>
    <w:lvlOverride w:ilvl="3"/>
    <w:lvlOverride w:ilvl="4"/>
    <w:lvlOverride w:ilvl="5"/>
    <w:lvlOverride w:ilvl="6"/>
    <w:lvlOverride w:ilvl="7"/>
    <w:lvlOverride w:ilvl="8"/>
  </w:num>
  <w:num w:numId="3" w16cid:durableId="3601274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89946241">
    <w:abstractNumId w:val="4"/>
  </w:num>
  <w:num w:numId="5" w16cid:durableId="1390614270">
    <w:abstractNumId w:val="1"/>
  </w:num>
  <w:num w:numId="6" w16cid:durableId="652218630">
    <w:abstractNumId w:val="8"/>
  </w:num>
  <w:num w:numId="7" w16cid:durableId="2066250840">
    <w:abstractNumId w:val="11"/>
  </w:num>
  <w:num w:numId="8" w16cid:durableId="504130828">
    <w:abstractNumId w:val="6"/>
  </w:num>
  <w:num w:numId="9" w16cid:durableId="1435904323">
    <w:abstractNumId w:val="7"/>
  </w:num>
  <w:num w:numId="10" w16cid:durableId="913049970">
    <w:abstractNumId w:val="13"/>
  </w:num>
  <w:num w:numId="11" w16cid:durableId="1973051854">
    <w:abstractNumId w:val="10"/>
  </w:num>
  <w:num w:numId="12" w16cid:durableId="805196375">
    <w:abstractNumId w:val="3"/>
  </w:num>
  <w:num w:numId="13" w16cid:durableId="1778332703">
    <w:abstractNumId w:val="5"/>
  </w:num>
  <w:num w:numId="14" w16cid:durableId="1981954098">
    <w:abstractNumId w:val="0"/>
  </w:num>
  <w:num w:numId="15" w16cid:durableId="2120104874">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641"/>
    <w:rsid w:val="00000958"/>
    <w:rsid w:val="000013D6"/>
    <w:rsid w:val="000016BB"/>
    <w:rsid w:val="000018EA"/>
    <w:rsid w:val="00002C23"/>
    <w:rsid w:val="000031E3"/>
    <w:rsid w:val="000033BC"/>
    <w:rsid w:val="00003DF0"/>
    <w:rsid w:val="000046F6"/>
    <w:rsid w:val="00005347"/>
    <w:rsid w:val="000058C9"/>
    <w:rsid w:val="000058CF"/>
    <w:rsid w:val="00005D30"/>
    <w:rsid w:val="000076A1"/>
    <w:rsid w:val="0000776B"/>
    <w:rsid w:val="00010BCA"/>
    <w:rsid w:val="00012333"/>
    <w:rsid w:val="00012347"/>
    <w:rsid w:val="00012E2C"/>
    <w:rsid w:val="00013093"/>
    <w:rsid w:val="000132F3"/>
    <w:rsid w:val="00013C24"/>
    <w:rsid w:val="000140B5"/>
    <w:rsid w:val="0001439E"/>
    <w:rsid w:val="000149F3"/>
    <w:rsid w:val="00017484"/>
    <w:rsid w:val="000206DA"/>
    <w:rsid w:val="00020C83"/>
    <w:rsid w:val="000211FA"/>
    <w:rsid w:val="00021831"/>
    <w:rsid w:val="00021C2E"/>
    <w:rsid w:val="00022DC8"/>
    <w:rsid w:val="00023384"/>
    <w:rsid w:val="000238FE"/>
    <w:rsid w:val="00023B76"/>
    <w:rsid w:val="000246E6"/>
    <w:rsid w:val="00024D35"/>
    <w:rsid w:val="00025353"/>
    <w:rsid w:val="00026351"/>
    <w:rsid w:val="00026FA4"/>
    <w:rsid w:val="000271DE"/>
    <w:rsid w:val="000275BF"/>
    <w:rsid w:val="00027944"/>
    <w:rsid w:val="00030BB9"/>
    <w:rsid w:val="00030D40"/>
    <w:rsid w:val="0003123E"/>
    <w:rsid w:val="000312D9"/>
    <w:rsid w:val="000313A6"/>
    <w:rsid w:val="00032791"/>
    <w:rsid w:val="000330A3"/>
    <w:rsid w:val="00033946"/>
    <w:rsid w:val="00033B20"/>
    <w:rsid w:val="00034390"/>
    <w:rsid w:val="0003466E"/>
    <w:rsid w:val="00034B88"/>
    <w:rsid w:val="00034CED"/>
    <w:rsid w:val="000356CC"/>
    <w:rsid w:val="0003677C"/>
    <w:rsid w:val="0003687E"/>
    <w:rsid w:val="00037DDE"/>
    <w:rsid w:val="000408D8"/>
    <w:rsid w:val="0004369D"/>
    <w:rsid w:val="0004387F"/>
    <w:rsid w:val="00046BAC"/>
    <w:rsid w:val="0004724F"/>
    <w:rsid w:val="00050A22"/>
    <w:rsid w:val="00051490"/>
    <w:rsid w:val="00051B7F"/>
    <w:rsid w:val="000521E1"/>
    <w:rsid w:val="00052AF7"/>
    <w:rsid w:val="00052F61"/>
    <w:rsid w:val="000537DC"/>
    <w:rsid w:val="000537FF"/>
    <w:rsid w:val="00053BFB"/>
    <w:rsid w:val="000545B4"/>
    <w:rsid w:val="000550DA"/>
    <w:rsid w:val="00055129"/>
    <w:rsid w:val="00055195"/>
    <w:rsid w:val="00055BBB"/>
    <w:rsid w:val="00055CC2"/>
    <w:rsid w:val="00056516"/>
    <w:rsid w:val="00056AB4"/>
    <w:rsid w:val="00057264"/>
    <w:rsid w:val="00057588"/>
    <w:rsid w:val="000604CF"/>
    <w:rsid w:val="00060FB1"/>
    <w:rsid w:val="00061206"/>
    <w:rsid w:val="00062053"/>
    <w:rsid w:val="0006220B"/>
    <w:rsid w:val="0006311D"/>
    <w:rsid w:val="00063382"/>
    <w:rsid w:val="0006346D"/>
    <w:rsid w:val="000636FF"/>
    <w:rsid w:val="00065C3B"/>
    <w:rsid w:val="00066AC8"/>
    <w:rsid w:val="000677B2"/>
    <w:rsid w:val="00067967"/>
    <w:rsid w:val="000704B9"/>
    <w:rsid w:val="00070DBB"/>
    <w:rsid w:val="00071D1C"/>
    <w:rsid w:val="00073430"/>
    <w:rsid w:val="000735B0"/>
    <w:rsid w:val="00073A04"/>
    <w:rsid w:val="00073A09"/>
    <w:rsid w:val="00075997"/>
    <w:rsid w:val="00075FE8"/>
    <w:rsid w:val="00077062"/>
    <w:rsid w:val="00077BB9"/>
    <w:rsid w:val="00080C4E"/>
    <w:rsid w:val="00080E73"/>
    <w:rsid w:val="00081E7C"/>
    <w:rsid w:val="000822C1"/>
    <w:rsid w:val="00082922"/>
    <w:rsid w:val="00082ADC"/>
    <w:rsid w:val="00082DE0"/>
    <w:rsid w:val="00082E96"/>
    <w:rsid w:val="000831B3"/>
    <w:rsid w:val="00083558"/>
    <w:rsid w:val="00083D65"/>
    <w:rsid w:val="000845F6"/>
    <w:rsid w:val="00085931"/>
    <w:rsid w:val="000878DB"/>
    <w:rsid w:val="00087A30"/>
    <w:rsid w:val="0009024B"/>
    <w:rsid w:val="000911CA"/>
    <w:rsid w:val="00091EBC"/>
    <w:rsid w:val="00092D0A"/>
    <w:rsid w:val="0009380C"/>
    <w:rsid w:val="0009449B"/>
    <w:rsid w:val="000946A3"/>
    <w:rsid w:val="00095187"/>
    <w:rsid w:val="000952D8"/>
    <w:rsid w:val="00095EB1"/>
    <w:rsid w:val="00096865"/>
    <w:rsid w:val="00097DE8"/>
    <w:rsid w:val="000A0950"/>
    <w:rsid w:val="000A1430"/>
    <w:rsid w:val="000A1464"/>
    <w:rsid w:val="000A1C5A"/>
    <w:rsid w:val="000A37CE"/>
    <w:rsid w:val="000A4033"/>
    <w:rsid w:val="000A5B16"/>
    <w:rsid w:val="000A6B75"/>
    <w:rsid w:val="000A72AD"/>
    <w:rsid w:val="000A7528"/>
    <w:rsid w:val="000A770A"/>
    <w:rsid w:val="000B0300"/>
    <w:rsid w:val="000B033F"/>
    <w:rsid w:val="000B1088"/>
    <w:rsid w:val="000B150A"/>
    <w:rsid w:val="000B259E"/>
    <w:rsid w:val="000B4CF4"/>
    <w:rsid w:val="000B5AE5"/>
    <w:rsid w:val="000B700B"/>
    <w:rsid w:val="000B7641"/>
    <w:rsid w:val="000B7C54"/>
    <w:rsid w:val="000B7E09"/>
    <w:rsid w:val="000C0396"/>
    <w:rsid w:val="000C062F"/>
    <w:rsid w:val="000C0A9D"/>
    <w:rsid w:val="000C165F"/>
    <w:rsid w:val="000C3293"/>
    <w:rsid w:val="000C36C6"/>
    <w:rsid w:val="000C50BE"/>
    <w:rsid w:val="000C5259"/>
    <w:rsid w:val="000C5284"/>
    <w:rsid w:val="000C5A09"/>
    <w:rsid w:val="000C6F81"/>
    <w:rsid w:val="000D07E4"/>
    <w:rsid w:val="000D094F"/>
    <w:rsid w:val="000D10F1"/>
    <w:rsid w:val="000D16B6"/>
    <w:rsid w:val="000D2054"/>
    <w:rsid w:val="000D2527"/>
    <w:rsid w:val="000D2B2D"/>
    <w:rsid w:val="000D2E05"/>
    <w:rsid w:val="000D30CC"/>
    <w:rsid w:val="000D3188"/>
    <w:rsid w:val="000D34C8"/>
    <w:rsid w:val="000D3B6D"/>
    <w:rsid w:val="000D4471"/>
    <w:rsid w:val="000D52A5"/>
    <w:rsid w:val="000D5766"/>
    <w:rsid w:val="000D590A"/>
    <w:rsid w:val="000D5AE3"/>
    <w:rsid w:val="000D6A89"/>
    <w:rsid w:val="000D6C21"/>
    <w:rsid w:val="000D701E"/>
    <w:rsid w:val="000D77C1"/>
    <w:rsid w:val="000E0469"/>
    <w:rsid w:val="000E152F"/>
    <w:rsid w:val="000E195B"/>
    <w:rsid w:val="000E1AF8"/>
    <w:rsid w:val="000E1C31"/>
    <w:rsid w:val="000E21E6"/>
    <w:rsid w:val="000E2416"/>
    <w:rsid w:val="000E2427"/>
    <w:rsid w:val="000E2660"/>
    <w:rsid w:val="000E267C"/>
    <w:rsid w:val="000E2D7B"/>
    <w:rsid w:val="000E308B"/>
    <w:rsid w:val="000E3119"/>
    <w:rsid w:val="000E3D1E"/>
    <w:rsid w:val="000E3F9A"/>
    <w:rsid w:val="000E426E"/>
    <w:rsid w:val="000E4C35"/>
    <w:rsid w:val="000E5257"/>
    <w:rsid w:val="000E627E"/>
    <w:rsid w:val="000E7612"/>
    <w:rsid w:val="000E79BD"/>
    <w:rsid w:val="000F008F"/>
    <w:rsid w:val="000F04A2"/>
    <w:rsid w:val="000F109E"/>
    <w:rsid w:val="000F176D"/>
    <w:rsid w:val="000F24CE"/>
    <w:rsid w:val="000F332D"/>
    <w:rsid w:val="000F338E"/>
    <w:rsid w:val="000F3939"/>
    <w:rsid w:val="000F3B31"/>
    <w:rsid w:val="000F3D76"/>
    <w:rsid w:val="000F3DF7"/>
    <w:rsid w:val="000F494F"/>
    <w:rsid w:val="000F4B86"/>
    <w:rsid w:val="000F4D7B"/>
    <w:rsid w:val="000F5032"/>
    <w:rsid w:val="000F5238"/>
    <w:rsid w:val="000F5900"/>
    <w:rsid w:val="000F5E4B"/>
    <w:rsid w:val="000F5F6A"/>
    <w:rsid w:val="000F628A"/>
    <w:rsid w:val="000F6770"/>
    <w:rsid w:val="000F69B1"/>
    <w:rsid w:val="000F6E48"/>
    <w:rsid w:val="000F7026"/>
    <w:rsid w:val="000F7AE0"/>
    <w:rsid w:val="0010050E"/>
    <w:rsid w:val="00101445"/>
    <w:rsid w:val="00101C9A"/>
    <w:rsid w:val="00101F06"/>
    <w:rsid w:val="00102291"/>
    <w:rsid w:val="0010323D"/>
    <w:rsid w:val="00103BDF"/>
    <w:rsid w:val="00104861"/>
    <w:rsid w:val="00105C5A"/>
    <w:rsid w:val="00106365"/>
    <w:rsid w:val="00106D44"/>
    <w:rsid w:val="00106DEE"/>
    <w:rsid w:val="00106F3B"/>
    <w:rsid w:val="00107344"/>
    <w:rsid w:val="0010767A"/>
    <w:rsid w:val="001106A1"/>
    <w:rsid w:val="00110D13"/>
    <w:rsid w:val="00113F0D"/>
    <w:rsid w:val="0011572E"/>
    <w:rsid w:val="00115905"/>
    <w:rsid w:val="001159FA"/>
    <w:rsid w:val="00115E66"/>
    <w:rsid w:val="0011611E"/>
    <w:rsid w:val="00116E47"/>
    <w:rsid w:val="00117020"/>
    <w:rsid w:val="00117964"/>
    <w:rsid w:val="00117DAA"/>
    <w:rsid w:val="00122A6A"/>
    <w:rsid w:val="001242C4"/>
    <w:rsid w:val="00124461"/>
    <w:rsid w:val="00124CF5"/>
    <w:rsid w:val="0012506B"/>
    <w:rsid w:val="001276C9"/>
    <w:rsid w:val="00130202"/>
    <w:rsid w:val="001303E1"/>
    <w:rsid w:val="001305C6"/>
    <w:rsid w:val="00131772"/>
    <w:rsid w:val="00131E9C"/>
    <w:rsid w:val="001325D7"/>
    <w:rsid w:val="001326CE"/>
    <w:rsid w:val="001326FB"/>
    <w:rsid w:val="00132745"/>
    <w:rsid w:val="00132FA8"/>
    <w:rsid w:val="00133A5A"/>
    <w:rsid w:val="00133A7E"/>
    <w:rsid w:val="00133CE4"/>
    <w:rsid w:val="00134D6E"/>
    <w:rsid w:val="00134DC5"/>
    <w:rsid w:val="001355F9"/>
    <w:rsid w:val="00135840"/>
    <w:rsid w:val="00136650"/>
    <w:rsid w:val="001369CB"/>
    <w:rsid w:val="001377BA"/>
    <w:rsid w:val="00137A5C"/>
    <w:rsid w:val="00141299"/>
    <w:rsid w:val="00141B7A"/>
    <w:rsid w:val="00142496"/>
    <w:rsid w:val="00143BD7"/>
    <w:rsid w:val="00143E8C"/>
    <w:rsid w:val="0014472E"/>
    <w:rsid w:val="00144F73"/>
    <w:rsid w:val="001458D6"/>
    <w:rsid w:val="00145CC3"/>
    <w:rsid w:val="00146DAE"/>
    <w:rsid w:val="00147105"/>
    <w:rsid w:val="00147CD0"/>
    <w:rsid w:val="00147F14"/>
    <w:rsid w:val="00150CBE"/>
    <w:rsid w:val="001514D1"/>
    <w:rsid w:val="001515DE"/>
    <w:rsid w:val="001522CE"/>
    <w:rsid w:val="00152564"/>
    <w:rsid w:val="00152E19"/>
    <w:rsid w:val="0015308F"/>
    <w:rsid w:val="00153A85"/>
    <w:rsid w:val="00153C87"/>
    <w:rsid w:val="00153D81"/>
    <w:rsid w:val="001557AE"/>
    <w:rsid w:val="0015583C"/>
    <w:rsid w:val="0015589E"/>
    <w:rsid w:val="00155C35"/>
    <w:rsid w:val="001561A5"/>
    <w:rsid w:val="001561BB"/>
    <w:rsid w:val="00156776"/>
    <w:rsid w:val="001574C0"/>
    <w:rsid w:val="001578A1"/>
    <w:rsid w:val="001578D4"/>
    <w:rsid w:val="001600FF"/>
    <w:rsid w:val="0016055A"/>
    <w:rsid w:val="001609F6"/>
    <w:rsid w:val="00160AE4"/>
    <w:rsid w:val="00160BB4"/>
    <w:rsid w:val="0016111C"/>
    <w:rsid w:val="00161428"/>
    <w:rsid w:val="00161FE4"/>
    <w:rsid w:val="00162944"/>
    <w:rsid w:val="0016311E"/>
    <w:rsid w:val="001635B8"/>
    <w:rsid w:val="00164BBC"/>
    <w:rsid w:val="00164E23"/>
    <w:rsid w:val="0016519F"/>
    <w:rsid w:val="001669C1"/>
    <w:rsid w:val="001679A6"/>
    <w:rsid w:val="001708CF"/>
    <w:rsid w:val="001724D7"/>
    <w:rsid w:val="00172BD7"/>
    <w:rsid w:val="001732FB"/>
    <w:rsid w:val="00173380"/>
    <w:rsid w:val="00174FE1"/>
    <w:rsid w:val="00175F8F"/>
    <w:rsid w:val="00175FDC"/>
    <w:rsid w:val="001763F5"/>
    <w:rsid w:val="001765B8"/>
    <w:rsid w:val="00176A38"/>
    <w:rsid w:val="00176A92"/>
    <w:rsid w:val="00177245"/>
    <w:rsid w:val="00177A5C"/>
    <w:rsid w:val="00177D71"/>
    <w:rsid w:val="001808AF"/>
    <w:rsid w:val="00180EB9"/>
    <w:rsid w:val="00180EE9"/>
    <w:rsid w:val="0018107B"/>
    <w:rsid w:val="00181C60"/>
    <w:rsid w:val="00181F0F"/>
    <w:rsid w:val="00181F75"/>
    <w:rsid w:val="00182E47"/>
    <w:rsid w:val="00183004"/>
    <w:rsid w:val="0018301A"/>
    <w:rsid w:val="001830FF"/>
    <w:rsid w:val="001834D3"/>
    <w:rsid w:val="00183FEA"/>
    <w:rsid w:val="0018421A"/>
    <w:rsid w:val="00184D18"/>
    <w:rsid w:val="00184D86"/>
    <w:rsid w:val="00184F17"/>
    <w:rsid w:val="0018560E"/>
    <w:rsid w:val="00185684"/>
    <w:rsid w:val="0018591C"/>
    <w:rsid w:val="00185DF9"/>
    <w:rsid w:val="0018602E"/>
    <w:rsid w:val="0018652B"/>
    <w:rsid w:val="00191D5F"/>
    <w:rsid w:val="00192606"/>
    <w:rsid w:val="00192A1F"/>
    <w:rsid w:val="001932A7"/>
    <w:rsid w:val="00193871"/>
    <w:rsid w:val="00194598"/>
    <w:rsid w:val="00194DBD"/>
    <w:rsid w:val="001954E5"/>
    <w:rsid w:val="00195835"/>
    <w:rsid w:val="00195F24"/>
    <w:rsid w:val="0019638D"/>
    <w:rsid w:val="00196487"/>
    <w:rsid w:val="001966C5"/>
    <w:rsid w:val="00197CF4"/>
    <w:rsid w:val="001A1259"/>
    <w:rsid w:val="001A23A6"/>
    <w:rsid w:val="001A2579"/>
    <w:rsid w:val="001A2671"/>
    <w:rsid w:val="001A2F72"/>
    <w:rsid w:val="001A3FEC"/>
    <w:rsid w:val="001A43A4"/>
    <w:rsid w:val="001A46FF"/>
    <w:rsid w:val="001A4EF7"/>
    <w:rsid w:val="001A54DF"/>
    <w:rsid w:val="001A54E6"/>
    <w:rsid w:val="001A5BC8"/>
    <w:rsid w:val="001A5C02"/>
    <w:rsid w:val="001A5F36"/>
    <w:rsid w:val="001A693B"/>
    <w:rsid w:val="001B039F"/>
    <w:rsid w:val="001B0D9A"/>
    <w:rsid w:val="001B1370"/>
    <w:rsid w:val="001B13BB"/>
    <w:rsid w:val="001B1476"/>
    <w:rsid w:val="001B1FC4"/>
    <w:rsid w:val="001B1FCA"/>
    <w:rsid w:val="001B21A3"/>
    <w:rsid w:val="001B365B"/>
    <w:rsid w:val="001B37D2"/>
    <w:rsid w:val="001B45A9"/>
    <w:rsid w:val="001B478E"/>
    <w:rsid w:val="001B6FCF"/>
    <w:rsid w:val="001B7698"/>
    <w:rsid w:val="001C07C6"/>
    <w:rsid w:val="001C0849"/>
    <w:rsid w:val="001C0B2D"/>
    <w:rsid w:val="001C3D83"/>
    <w:rsid w:val="001C3F6C"/>
    <w:rsid w:val="001C53E8"/>
    <w:rsid w:val="001C76F7"/>
    <w:rsid w:val="001C798B"/>
    <w:rsid w:val="001C7C1A"/>
    <w:rsid w:val="001D1139"/>
    <w:rsid w:val="001D173D"/>
    <w:rsid w:val="001D1D00"/>
    <w:rsid w:val="001D2D62"/>
    <w:rsid w:val="001D5FF7"/>
    <w:rsid w:val="001D6531"/>
    <w:rsid w:val="001D7228"/>
    <w:rsid w:val="001D74FA"/>
    <w:rsid w:val="001D78C5"/>
    <w:rsid w:val="001E0216"/>
    <w:rsid w:val="001E17BA"/>
    <w:rsid w:val="001E2794"/>
    <w:rsid w:val="001E2814"/>
    <w:rsid w:val="001E36C8"/>
    <w:rsid w:val="001E3A7F"/>
    <w:rsid w:val="001E55B2"/>
    <w:rsid w:val="001E5866"/>
    <w:rsid w:val="001E7047"/>
    <w:rsid w:val="001E7733"/>
    <w:rsid w:val="001F0335"/>
    <w:rsid w:val="001F0371"/>
    <w:rsid w:val="001F1DF0"/>
    <w:rsid w:val="001F3237"/>
    <w:rsid w:val="001F330F"/>
    <w:rsid w:val="001F33EB"/>
    <w:rsid w:val="001F3550"/>
    <w:rsid w:val="001F386B"/>
    <w:rsid w:val="001F4A05"/>
    <w:rsid w:val="001F4F78"/>
    <w:rsid w:val="001F5FDE"/>
    <w:rsid w:val="001F6578"/>
    <w:rsid w:val="001F6E06"/>
    <w:rsid w:val="001F7040"/>
    <w:rsid w:val="001F760C"/>
    <w:rsid w:val="00201683"/>
    <w:rsid w:val="002017CB"/>
    <w:rsid w:val="00201DA0"/>
    <w:rsid w:val="00201F2E"/>
    <w:rsid w:val="00202F4D"/>
    <w:rsid w:val="002032CE"/>
    <w:rsid w:val="00203917"/>
    <w:rsid w:val="00204A67"/>
    <w:rsid w:val="00204B03"/>
    <w:rsid w:val="00204CB9"/>
    <w:rsid w:val="00204E53"/>
    <w:rsid w:val="00205689"/>
    <w:rsid w:val="002056EB"/>
    <w:rsid w:val="0020701A"/>
    <w:rsid w:val="002073DA"/>
    <w:rsid w:val="00207CF7"/>
    <w:rsid w:val="00207D84"/>
    <w:rsid w:val="002100B3"/>
    <w:rsid w:val="002101F2"/>
    <w:rsid w:val="002106E6"/>
    <w:rsid w:val="00210BDD"/>
    <w:rsid w:val="00210F0C"/>
    <w:rsid w:val="00211425"/>
    <w:rsid w:val="002115A9"/>
    <w:rsid w:val="0021339A"/>
    <w:rsid w:val="0021356C"/>
    <w:rsid w:val="002137E6"/>
    <w:rsid w:val="00213E8E"/>
    <w:rsid w:val="00213EB8"/>
    <w:rsid w:val="00213F87"/>
    <w:rsid w:val="00217710"/>
    <w:rsid w:val="00220491"/>
    <w:rsid w:val="00220ACB"/>
    <w:rsid w:val="00220AEB"/>
    <w:rsid w:val="00220C7C"/>
    <w:rsid w:val="00221888"/>
    <w:rsid w:val="002218FE"/>
    <w:rsid w:val="00222C29"/>
    <w:rsid w:val="002240AB"/>
    <w:rsid w:val="00224D14"/>
    <w:rsid w:val="002250D8"/>
    <w:rsid w:val="0022515E"/>
    <w:rsid w:val="002252CD"/>
    <w:rsid w:val="00226412"/>
    <w:rsid w:val="002273AD"/>
    <w:rsid w:val="0022770A"/>
    <w:rsid w:val="00227C9F"/>
    <w:rsid w:val="00227EF5"/>
    <w:rsid w:val="00230B12"/>
    <w:rsid w:val="00230C8F"/>
    <w:rsid w:val="0023114E"/>
    <w:rsid w:val="0023282B"/>
    <w:rsid w:val="0023291D"/>
    <w:rsid w:val="0023354E"/>
    <w:rsid w:val="00233E3C"/>
    <w:rsid w:val="00234B1A"/>
    <w:rsid w:val="0023537A"/>
    <w:rsid w:val="0023571C"/>
    <w:rsid w:val="00236B75"/>
    <w:rsid w:val="0023757C"/>
    <w:rsid w:val="0024027D"/>
    <w:rsid w:val="00240289"/>
    <w:rsid w:val="0024041A"/>
    <w:rsid w:val="0024186B"/>
    <w:rsid w:val="0024205E"/>
    <w:rsid w:val="00242292"/>
    <w:rsid w:val="00244642"/>
    <w:rsid w:val="00244B38"/>
    <w:rsid w:val="00246A7D"/>
    <w:rsid w:val="00246F46"/>
    <w:rsid w:val="0025145E"/>
    <w:rsid w:val="00251E84"/>
    <w:rsid w:val="00252538"/>
    <w:rsid w:val="00252C9C"/>
    <w:rsid w:val="00252E8F"/>
    <w:rsid w:val="002542AE"/>
    <w:rsid w:val="00254A36"/>
    <w:rsid w:val="002559B9"/>
    <w:rsid w:val="00257773"/>
    <w:rsid w:val="00260569"/>
    <w:rsid w:val="00260E64"/>
    <w:rsid w:val="00261272"/>
    <w:rsid w:val="0026158D"/>
    <w:rsid w:val="00262696"/>
    <w:rsid w:val="00263035"/>
    <w:rsid w:val="00263094"/>
    <w:rsid w:val="00263C42"/>
    <w:rsid w:val="00263D72"/>
    <w:rsid w:val="00263E28"/>
    <w:rsid w:val="0026426F"/>
    <w:rsid w:val="0026557B"/>
    <w:rsid w:val="00265D18"/>
    <w:rsid w:val="002665A4"/>
    <w:rsid w:val="002671C1"/>
    <w:rsid w:val="0027052A"/>
    <w:rsid w:val="00270AF6"/>
    <w:rsid w:val="00270D59"/>
    <w:rsid w:val="00271C52"/>
    <w:rsid w:val="00271CD8"/>
    <w:rsid w:val="00271DF6"/>
    <w:rsid w:val="0027208C"/>
    <w:rsid w:val="0027288B"/>
    <w:rsid w:val="002737E0"/>
    <w:rsid w:val="002738E8"/>
    <w:rsid w:val="00273A88"/>
    <w:rsid w:val="00273B4F"/>
    <w:rsid w:val="00274353"/>
    <w:rsid w:val="0027499F"/>
    <w:rsid w:val="00274BDF"/>
    <w:rsid w:val="00274F0E"/>
    <w:rsid w:val="002754C4"/>
    <w:rsid w:val="00275F06"/>
    <w:rsid w:val="00276398"/>
    <w:rsid w:val="00276441"/>
    <w:rsid w:val="00276B03"/>
    <w:rsid w:val="00277381"/>
    <w:rsid w:val="00277F14"/>
    <w:rsid w:val="0028014C"/>
    <w:rsid w:val="00280E91"/>
    <w:rsid w:val="0028147F"/>
    <w:rsid w:val="00281740"/>
    <w:rsid w:val="00281D16"/>
    <w:rsid w:val="00283198"/>
    <w:rsid w:val="0028362D"/>
    <w:rsid w:val="00283E26"/>
    <w:rsid w:val="00283F0A"/>
    <w:rsid w:val="002846B1"/>
    <w:rsid w:val="00285D2B"/>
    <w:rsid w:val="00286AD3"/>
    <w:rsid w:val="00286D41"/>
    <w:rsid w:val="0028726A"/>
    <w:rsid w:val="002877B9"/>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97C98"/>
    <w:rsid w:val="002A058F"/>
    <w:rsid w:val="002A10B2"/>
    <w:rsid w:val="002A1FAC"/>
    <w:rsid w:val="002A1FC4"/>
    <w:rsid w:val="002A26AE"/>
    <w:rsid w:val="002A2C2E"/>
    <w:rsid w:val="002A3785"/>
    <w:rsid w:val="002A4619"/>
    <w:rsid w:val="002A464D"/>
    <w:rsid w:val="002A5ABB"/>
    <w:rsid w:val="002A6953"/>
    <w:rsid w:val="002A6A99"/>
    <w:rsid w:val="002A7380"/>
    <w:rsid w:val="002A76C6"/>
    <w:rsid w:val="002A773D"/>
    <w:rsid w:val="002A7A40"/>
    <w:rsid w:val="002B01B8"/>
    <w:rsid w:val="002B0631"/>
    <w:rsid w:val="002B0733"/>
    <w:rsid w:val="002B084C"/>
    <w:rsid w:val="002B0AEA"/>
    <w:rsid w:val="002B103D"/>
    <w:rsid w:val="002B121D"/>
    <w:rsid w:val="002B12D9"/>
    <w:rsid w:val="002B155B"/>
    <w:rsid w:val="002B1ABE"/>
    <w:rsid w:val="002B1FC7"/>
    <w:rsid w:val="002B24A4"/>
    <w:rsid w:val="002B24E8"/>
    <w:rsid w:val="002B32D6"/>
    <w:rsid w:val="002B33CF"/>
    <w:rsid w:val="002B3E53"/>
    <w:rsid w:val="002B4FD9"/>
    <w:rsid w:val="002B5595"/>
    <w:rsid w:val="002B5885"/>
    <w:rsid w:val="002B5F87"/>
    <w:rsid w:val="002B61FC"/>
    <w:rsid w:val="002B7388"/>
    <w:rsid w:val="002B7594"/>
    <w:rsid w:val="002B7B58"/>
    <w:rsid w:val="002C071B"/>
    <w:rsid w:val="002C0D0C"/>
    <w:rsid w:val="002C0D78"/>
    <w:rsid w:val="002C0DD6"/>
    <w:rsid w:val="002C1050"/>
    <w:rsid w:val="002C1AE5"/>
    <w:rsid w:val="002C205F"/>
    <w:rsid w:val="002C27EB"/>
    <w:rsid w:val="002C2AAB"/>
    <w:rsid w:val="002C3CAA"/>
    <w:rsid w:val="002C4DBF"/>
    <w:rsid w:val="002C5EA7"/>
    <w:rsid w:val="002C653D"/>
    <w:rsid w:val="002C6CF7"/>
    <w:rsid w:val="002C7037"/>
    <w:rsid w:val="002D02FE"/>
    <w:rsid w:val="002D0689"/>
    <w:rsid w:val="002D1AAA"/>
    <w:rsid w:val="002D20E8"/>
    <w:rsid w:val="002D236D"/>
    <w:rsid w:val="002D30B7"/>
    <w:rsid w:val="002D3C41"/>
    <w:rsid w:val="002D3C61"/>
    <w:rsid w:val="002D4250"/>
    <w:rsid w:val="002D4575"/>
    <w:rsid w:val="002D5374"/>
    <w:rsid w:val="002D5CF0"/>
    <w:rsid w:val="002D601F"/>
    <w:rsid w:val="002E0768"/>
    <w:rsid w:val="002E0877"/>
    <w:rsid w:val="002E0966"/>
    <w:rsid w:val="002E3165"/>
    <w:rsid w:val="002E3A24"/>
    <w:rsid w:val="002E3B65"/>
    <w:rsid w:val="002E4305"/>
    <w:rsid w:val="002E4D37"/>
    <w:rsid w:val="002E52A2"/>
    <w:rsid w:val="002E530A"/>
    <w:rsid w:val="002E531D"/>
    <w:rsid w:val="002E67D3"/>
    <w:rsid w:val="002E79A1"/>
    <w:rsid w:val="002E7EE1"/>
    <w:rsid w:val="002F0605"/>
    <w:rsid w:val="002F0AAA"/>
    <w:rsid w:val="002F0ADE"/>
    <w:rsid w:val="002F0F62"/>
    <w:rsid w:val="002F13C9"/>
    <w:rsid w:val="002F1AB3"/>
    <w:rsid w:val="002F1F72"/>
    <w:rsid w:val="002F2B23"/>
    <w:rsid w:val="002F2C5F"/>
    <w:rsid w:val="002F2CE0"/>
    <w:rsid w:val="002F35FE"/>
    <w:rsid w:val="002F6164"/>
    <w:rsid w:val="002F69C9"/>
    <w:rsid w:val="002F6FA0"/>
    <w:rsid w:val="002F73BC"/>
    <w:rsid w:val="002F7649"/>
    <w:rsid w:val="002F7A7E"/>
    <w:rsid w:val="00301193"/>
    <w:rsid w:val="0030129D"/>
    <w:rsid w:val="00301705"/>
    <w:rsid w:val="003029D3"/>
    <w:rsid w:val="00303732"/>
    <w:rsid w:val="003041A8"/>
    <w:rsid w:val="00304436"/>
    <w:rsid w:val="00304D64"/>
    <w:rsid w:val="003053EF"/>
    <w:rsid w:val="00305869"/>
    <w:rsid w:val="00305E59"/>
    <w:rsid w:val="00305F6D"/>
    <w:rsid w:val="003064D4"/>
    <w:rsid w:val="00307011"/>
    <w:rsid w:val="00307313"/>
    <w:rsid w:val="00307F3C"/>
    <w:rsid w:val="003101E4"/>
    <w:rsid w:val="0031093B"/>
    <w:rsid w:val="00310A82"/>
    <w:rsid w:val="00310B63"/>
    <w:rsid w:val="00310B6E"/>
    <w:rsid w:val="00310ED2"/>
    <w:rsid w:val="00311076"/>
    <w:rsid w:val="003141B6"/>
    <w:rsid w:val="00316381"/>
    <w:rsid w:val="003169A4"/>
    <w:rsid w:val="00317A59"/>
    <w:rsid w:val="00317A9D"/>
    <w:rsid w:val="003206A1"/>
    <w:rsid w:val="0032071C"/>
    <w:rsid w:val="0032187C"/>
    <w:rsid w:val="00321A56"/>
    <w:rsid w:val="00321B20"/>
    <w:rsid w:val="00321F2F"/>
    <w:rsid w:val="00323B33"/>
    <w:rsid w:val="00324445"/>
    <w:rsid w:val="00325546"/>
    <w:rsid w:val="003257F0"/>
    <w:rsid w:val="003259C5"/>
    <w:rsid w:val="00325CC0"/>
    <w:rsid w:val="0032627E"/>
    <w:rsid w:val="00326507"/>
    <w:rsid w:val="00327436"/>
    <w:rsid w:val="003275D4"/>
    <w:rsid w:val="00330788"/>
    <w:rsid w:val="003318D2"/>
    <w:rsid w:val="00333314"/>
    <w:rsid w:val="003337C3"/>
    <w:rsid w:val="00334564"/>
    <w:rsid w:val="00334B2F"/>
    <w:rsid w:val="0033564D"/>
    <w:rsid w:val="0033571F"/>
    <w:rsid w:val="00335C2A"/>
    <w:rsid w:val="00336F9A"/>
    <w:rsid w:val="00337436"/>
    <w:rsid w:val="00337B83"/>
    <w:rsid w:val="00340083"/>
    <w:rsid w:val="0034032A"/>
    <w:rsid w:val="003414F9"/>
    <w:rsid w:val="00341A74"/>
    <w:rsid w:val="00341D7A"/>
    <w:rsid w:val="00341ED4"/>
    <w:rsid w:val="0034256D"/>
    <w:rsid w:val="003427DF"/>
    <w:rsid w:val="00342AC6"/>
    <w:rsid w:val="003430F4"/>
    <w:rsid w:val="0034365D"/>
    <w:rsid w:val="003436A5"/>
    <w:rsid w:val="00345909"/>
    <w:rsid w:val="00345F27"/>
    <w:rsid w:val="003467F7"/>
    <w:rsid w:val="003468B8"/>
    <w:rsid w:val="00347499"/>
    <w:rsid w:val="0034769E"/>
    <w:rsid w:val="0034777A"/>
    <w:rsid w:val="00350018"/>
    <w:rsid w:val="003500D1"/>
    <w:rsid w:val="00350C85"/>
    <w:rsid w:val="003517CC"/>
    <w:rsid w:val="0035254C"/>
    <w:rsid w:val="00352DB8"/>
    <w:rsid w:val="00353890"/>
    <w:rsid w:val="00355533"/>
    <w:rsid w:val="0035555B"/>
    <w:rsid w:val="003572A0"/>
    <w:rsid w:val="003579C1"/>
    <w:rsid w:val="00357A33"/>
    <w:rsid w:val="00357AA2"/>
    <w:rsid w:val="00357AFA"/>
    <w:rsid w:val="00357D48"/>
    <w:rsid w:val="00357E1B"/>
    <w:rsid w:val="00361308"/>
    <w:rsid w:val="00361AD2"/>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39"/>
    <w:rsid w:val="003738F3"/>
    <w:rsid w:val="00373EC9"/>
    <w:rsid w:val="00373EE1"/>
    <w:rsid w:val="003755FD"/>
    <w:rsid w:val="00375D38"/>
    <w:rsid w:val="00375FD2"/>
    <w:rsid w:val="003760B7"/>
    <w:rsid w:val="00376D5B"/>
    <w:rsid w:val="00380721"/>
    <w:rsid w:val="00381658"/>
    <w:rsid w:val="0038317B"/>
    <w:rsid w:val="00383931"/>
    <w:rsid w:val="0038400D"/>
    <w:rsid w:val="0038438D"/>
    <w:rsid w:val="003850A0"/>
    <w:rsid w:val="0038517B"/>
    <w:rsid w:val="003853EE"/>
    <w:rsid w:val="0038579B"/>
    <w:rsid w:val="003859C2"/>
    <w:rsid w:val="003860B5"/>
    <w:rsid w:val="003862E0"/>
    <w:rsid w:val="00386369"/>
    <w:rsid w:val="00386E4B"/>
    <w:rsid w:val="003871DA"/>
    <w:rsid w:val="00387F66"/>
    <w:rsid w:val="00391E56"/>
    <w:rsid w:val="00392525"/>
    <w:rsid w:val="0039338D"/>
    <w:rsid w:val="0039420F"/>
    <w:rsid w:val="003946B4"/>
    <w:rsid w:val="003948C5"/>
    <w:rsid w:val="003949A5"/>
    <w:rsid w:val="00395D32"/>
    <w:rsid w:val="00395D6D"/>
    <w:rsid w:val="0039646A"/>
    <w:rsid w:val="003964A0"/>
    <w:rsid w:val="00396B26"/>
    <w:rsid w:val="00396D60"/>
    <w:rsid w:val="003972CC"/>
    <w:rsid w:val="00397DC0"/>
    <w:rsid w:val="003A0A31"/>
    <w:rsid w:val="003A145D"/>
    <w:rsid w:val="003A26B9"/>
    <w:rsid w:val="003A26E6"/>
    <w:rsid w:val="003A2BE0"/>
    <w:rsid w:val="003A377C"/>
    <w:rsid w:val="003A4EAA"/>
    <w:rsid w:val="003A5049"/>
    <w:rsid w:val="003A5533"/>
    <w:rsid w:val="003A57F0"/>
    <w:rsid w:val="003A58F9"/>
    <w:rsid w:val="003A62A4"/>
    <w:rsid w:val="003A645E"/>
    <w:rsid w:val="003A67FB"/>
    <w:rsid w:val="003A7A32"/>
    <w:rsid w:val="003A7B12"/>
    <w:rsid w:val="003A7FC7"/>
    <w:rsid w:val="003B01FC"/>
    <w:rsid w:val="003B031D"/>
    <w:rsid w:val="003B0939"/>
    <w:rsid w:val="003B0ADF"/>
    <w:rsid w:val="003B0D6E"/>
    <w:rsid w:val="003B135C"/>
    <w:rsid w:val="003B13B8"/>
    <w:rsid w:val="003B1CB7"/>
    <w:rsid w:val="003B1FC0"/>
    <w:rsid w:val="003B3A13"/>
    <w:rsid w:val="003B4A74"/>
    <w:rsid w:val="003B585C"/>
    <w:rsid w:val="003B5AE9"/>
    <w:rsid w:val="003B60D5"/>
    <w:rsid w:val="003B6791"/>
    <w:rsid w:val="003B681E"/>
    <w:rsid w:val="003B7086"/>
    <w:rsid w:val="003B7CB4"/>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8"/>
    <w:rsid w:val="003C5AD7"/>
    <w:rsid w:val="003C5E16"/>
    <w:rsid w:val="003C66A5"/>
    <w:rsid w:val="003C66CF"/>
    <w:rsid w:val="003C6A92"/>
    <w:rsid w:val="003C7160"/>
    <w:rsid w:val="003C778C"/>
    <w:rsid w:val="003D0075"/>
    <w:rsid w:val="003D0940"/>
    <w:rsid w:val="003D14E9"/>
    <w:rsid w:val="003D1A3B"/>
    <w:rsid w:val="003D1CF4"/>
    <w:rsid w:val="003D1FE3"/>
    <w:rsid w:val="003D39F7"/>
    <w:rsid w:val="003D4374"/>
    <w:rsid w:val="003D4EBF"/>
    <w:rsid w:val="003D56A5"/>
    <w:rsid w:val="003D615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5EA"/>
    <w:rsid w:val="003E6048"/>
    <w:rsid w:val="003E6971"/>
    <w:rsid w:val="003E6EDB"/>
    <w:rsid w:val="003E7802"/>
    <w:rsid w:val="003E7941"/>
    <w:rsid w:val="003F174C"/>
    <w:rsid w:val="003F19ED"/>
    <w:rsid w:val="003F1EEA"/>
    <w:rsid w:val="003F206A"/>
    <w:rsid w:val="003F208A"/>
    <w:rsid w:val="003F264A"/>
    <w:rsid w:val="003F288F"/>
    <w:rsid w:val="003F2AD9"/>
    <w:rsid w:val="003F2F0D"/>
    <w:rsid w:val="003F300B"/>
    <w:rsid w:val="003F3613"/>
    <w:rsid w:val="003F3AE8"/>
    <w:rsid w:val="003F4C5E"/>
    <w:rsid w:val="003F6CF8"/>
    <w:rsid w:val="003F7B41"/>
    <w:rsid w:val="003F7E5D"/>
    <w:rsid w:val="0040112D"/>
    <w:rsid w:val="00401BA5"/>
    <w:rsid w:val="004021AA"/>
    <w:rsid w:val="00402644"/>
    <w:rsid w:val="00402941"/>
    <w:rsid w:val="00402AD9"/>
    <w:rsid w:val="00402BC5"/>
    <w:rsid w:val="00403109"/>
    <w:rsid w:val="00403BEB"/>
    <w:rsid w:val="004055C1"/>
    <w:rsid w:val="00405996"/>
    <w:rsid w:val="004064ED"/>
    <w:rsid w:val="004068F5"/>
    <w:rsid w:val="00406C77"/>
    <w:rsid w:val="004072C8"/>
    <w:rsid w:val="0040761D"/>
    <w:rsid w:val="0040799E"/>
    <w:rsid w:val="00407F37"/>
    <w:rsid w:val="004107A0"/>
    <w:rsid w:val="00410B68"/>
    <w:rsid w:val="00410C5F"/>
    <w:rsid w:val="00410FAF"/>
    <w:rsid w:val="004110AC"/>
    <w:rsid w:val="00411D9D"/>
    <w:rsid w:val="00412220"/>
    <w:rsid w:val="00412DE4"/>
    <w:rsid w:val="004134BB"/>
    <w:rsid w:val="00413A8A"/>
    <w:rsid w:val="00416F1E"/>
    <w:rsid w:val="00417104"/>
    <w:rsid w:val="00417553"/>
    <w:rsid w:val="004175B6"/>
    <w:rsid w:val="0041798E"/>
    <w:rsid w:val="0042084B"/>
    <w:rsid w:val="00422CA3"/>
    <w:rsid w:val="00423B75"/>
    <w:rsid w:val="00425AA6"/>
    <w:rsid w:val="00427635"/>
    <w:rsid w:val="00427B84"/>
    <w:rsid w:val="00427EAA"/>
    <w:rsid w:val="004306D6"/>
    <w:rsid w:val="00431998"/>
    <w:rsid w:val="004320F2"/>
    <w:rsid w:val="004329DF"/>
    <w:rsid w:val="00432D4C"/>
    <w:rsid w:val="00433F39"/>
    <w:rsid w:val="00434D1C"/>
    <w:rsid w:val="0043558D"/>
    <w:rsid w:val="00435D46"/>
    <w:rsid w:val="004361D6"/>
    <w:rsid w:val="0043641B"/>
    <w:rsid w:val="00436DF8"/>
    <w:rsid w:val="00437537"/>
    <w:rsid w:val="00437CDB"/>
    <w:rsid w:val="00440390"/>
    <w:rsid w:val="004407BB"/>
    <w:rsid w:val="004419CB"/>
    <w:rsid w:val="00441C20"/>
    <w:rsid w:val="00441CC1"/>
    <w:rsid w:val="00441D04"/>
    <w:rsid w:val="00442773"/>
    <w:rsid w:val="00443208"/>
    <w:rsid w:val="004434BF"/>
    <w:rsid w:val="00443B7A"/>
    <w:rsid w:val="00444069"/>
    <w:rsid w:val="004452A8"/>
    <w:rsid w:val="004454D8"/>
    <w:rsid w:val="0044556F"/>
    <w:rsid w:val="004459DF"/>
    <w:rsid w:val="004460B1"/>
    <w:rsid w:val="0044660E"/>
    <w:rsid w:val="00447808"/>
    <w:rsid w:val="00447FFD"/>
    <w:rsid w:val="004504F0"/>
    <w:rsid w:val="00450801"/>
    <w:rsid w:val="00451441"/>
    <w:rsid w:val="00452816"/>
    <w:rsid w:val="00452896"/>
    <w:rsid w:val="004542A2"/>
    <w:rsid w:val="00454D73"/>
    <w:rsid w:val="0045525D"/>
    <w:rsid w:val="004553DE"/>
    <w:rsid w:val="00457745"/>
    <w:rsid w:val="00460CA5"/>
    <w:rsid w:val="00460DA9"/>
    <w:rsid w:val="0046188C"/>
    <w:rsid w:val="00461E48"/>
    <w:rsid w:val="00463606"/>
    <w:rsid w:val="004636DA"/>
    <w:rsid w:val="00463732"/>
    <w:rsid w:val="00463808"/>
    <w:rsid w:val="00463B0B"/>
    <w:rsid w:val="0046481A"/>
    <w:rsid w:val="004648BD"/>
    <w:rsid w:val="00464BB8"/>
    <w:rsid w:val="00464D3A"/>
    <w:rsid w:val="00464DA7"/>
    <w:rsid w:val="0046522E"/>
    <w:rsid w:val="0046586E"/>
    <w:rsid w:val="00466714"/>
    <w:rsid w:val="00466BE6"/>
    <w:rsid w:val="004672FC"/>
    <w:rsid w:val="00467B47"/>
    <w:rsid w:val="00467B64"/>
    <w:rsid w:val="0047087C"/>
    <w:rsid w:val="00470BBF"/>
    <w:rsid w:val="0047117B"/>
    <w:rsid w:val="00471867"/>
    <w:rsid w:val="004722BC"/>
    <w:rsid w:val="00472963"/>
    <w:rsid w:val="00472C41"/>
    <w:rsid w:val="00472E68"/>
    <w:rsid w:val="00473CF5"/>
    <w:rsid w:val="004749BD"/>
    <w:rsid w:val="00475521"/>
    <w:rsid w:val="00475591"/>
    <w:rsid w:val="0047619C"/>
    <w:rsid w:val="00476579"/>
    <w:rsid w:val="00476A47"/>
    <w:rsid w:val="00476AC4"/>
    <w:rsid w:val="00480162"/>
    <w:rsid w:val="004813B3"/>
    <w:rsid w:val="00481928"/>
    <w:rsid w:val="00483944"/>
    <w:rsid w:val="0048419C"/>
    <w:rsid w:val="00484FED"/>
    <w:rsid w:val="004859E2"/>
    <w:rsid w:val="004863E1"/>
    <w:rsid w:val="00486B55"/>
    <w:rsid w:val="0048749B"/>
    <w:rsid w:val="004874EC"/>
    <w:rsid w:val="00487791"/>
    <w:rsid w:val="0049127C"/>
    <w:rsid w:val="004919D6"/>
    <w:rsid w:val="0049223B"/>
    <w:rsid w:val="004929E4"/>
    <w:rsid w:val="00493AF9"/>
    <w:rsid w:val="00493ED9"/>
    <w:rsid w:val="00494C6F"/>
    <w:rsid w:val="00496E18"/>
    <w:rsid w:val="004974D8"/>
    <w:rsid w:val="004A0735"/>
    <w:rsid w:val="004A0A2E"/>
    <w:rsid w:val="004A1734"/>
    <w:rsid w:val="004A1C5D"/>
    <w:rsid w:val="004A3051"/>
    <w:rsid w:val="004A4501"/>
    <w:rsid w:val="004A5F2A"/>
    <w:rsid w:val="004A712A"/>
    <w:rsid w:val="004A7484"/>
    <w:rsid w:val="004A7722"/>
    <w:rsid w:val="004B0DF7"/>
    <w:rsid w:val="004B2363"/>
    <w:rsid w:val="004B271D"/>
    <w:rsid w:val="004B28E1"/>
    <w:rsid w:val="004B2F56"/>
    <w:rsid w:val="004B383E"/>
    <w:rsid w:val="004B41A4"/>
    <w:rsid w:val="004B41E1"/>
    <w:rsid w:val="004B4580"/>
    <w:rsid w:val="004B5522"/>
    <w:rsid w:val="004B5B9C"/>
    <w:rsid w:val="004B61C2"/>
    <w:rsid w:val="004B6D52"/>
    <w:rsid w:val="004B7914"/>
    <w:rsid w:val="004B7B69"/>
    <w:rsid w:val="004B7C9F"/>
    <w:rsid w:val="004C090C"/>
    <w:rsid w:val="004C17D2"/>
    <w:rsid w:val="004C1D9B"/>
    <w:rsid w:val="004C217A"/>
    <w:rsid w:val="004C2EA1"/>
    <w:rsid w:val="004C3803"/>
    <w:rsid w:val="004C53A6"/>
    <w:rsid w:val="004C5CF3"/>
    <w:rsid w:val="004C74AE"/>
    <w:rsid w:val="004C77DB"/>
    <w:rsid w:val="004C7AA7"/>
    <w:rsid w:val="004D0281"/>
    <w:rsid w:val="004D0AE2"/>
    <w:rsid w:val="004D1C32"/>
    <w:rsid w:val="004D1E87"/>
    <w:rsid w:val="004D2727"/>
    <w:rsid w:val="004D28BA"/>
    <w:rsid w:val="004D2B4B"/>
    <w:rsid w:val="004D2F7F"/>
    <w:rsid w:val="004D304E"/>
    <w:rsid w:val="004D5333"/>
    <w:rsid w:val="004D557A"/>
    <w:rsid w:val="004D5671"/>
    <w:rsid w:val="004D5D9B"/>
    <w:rsid w:val="004D6073"/>
    <w:rsid w:val="004D7784"/>
    <w:rsid w:val="004D77AD"/>
    <w:rsid w:val="004D7943"/>
    <w:rsid w:val="004D7FB3"/>
    <w:rsid w:val="004E0423"/>
    <w:rsid w:val="004E0603"/>
    <w:rsid w:val="004E144F"/>
    <w:rsid w:val="004E1503"/>
    <w:rsid w:val="004E1977"/>
    <w:rsid w:val="004E1B0A"/>
    <w:rsid w:val="004E1C8E"/>
    <w:rsid w:val="004E27C5"/>
    <w:rsid w:val="004E2B77"/>
    <w:rsid w:val="004E2FC6"/>
    <w:rsid w:val="004E386A"/>
    <w:rsid w:val="004E4706"/>
    <w:rsid w:val="004E503C"/>
    <w:rsid w:val="004E54F5"/>
    <w:rsid w:val="004E5843"/>
    <w:rsid w:val="004E6A12"/>
    <w:rsid w:val="004E6E9A"/>
    <w:rsid w:val="004F0E55"/>
    <w:rsid w:val="004F1DB0"/>
    <w:rsid w:val="004F2130"/>
    <w:rsid w:val="004F2639"/>
    <w:rsid w:val="004F2E2A"/>
    <w:rsid w:val="004F30DA"/>
    <w:rsid w:val="004F3B83"/>
    <w:rsid w:val="004F3F9B"/>
    <w:rsid w:val="004F4D14"/>
    <w:rsid w:val="004F5190"/>
    <w:rsid w:val="004F5518"/>
    <w:rsid w:val="004F5616"/>
    <w:rsid w:val="004F78EF"/>
    <w:rsid w:val="00501295"/>
    <w:rsid w:val="00501516"/>
    <w:rsid w:val="0050161D"/>
    <w:rsid w:val="00501A05"/>
    <w:rsid w:val="00502330"/>
    <w:rsid w:val="00502397"/>
    <w:rsid w:val="005024D2"/>
    <w:rsid w:val="00503BFB"/>
    <w:rsid w:val="00503D91"/>
    <w:rsid w:val="00504841"/>
    <w:rsid w:val="00504862"/>
    <w:rsid w:val="00505AD4"/>
    <w:rsid w:val="00505C33"/>
    <w:rsid w:val="00506C14"/>
    <w:rsid w:val="00507FEA"/>
    <w:rsid w:val="00510110"/>
    <w:rsid w:val="00510176"/>
    <w:rsid w:val="005106CC"/>
    <w:rsid w:val="00510CB7"/>
    <w:rsid w:val="005111C3"/>
    <w:rsid w:val="00511D8D"/>
    <w:rsid w:val="00512292"/>
    <w:rsid w:val="0051230B"/>
    <w:rsid w:val="0051283A"/>
    <w:rsid w:val="00512D1F"/>
    <w:rsid w:val="0051341E"/>
    <w:rsid w:val="00513BF7"/>
    <w:rsid w:val="00513C9C"/>
    <w:rsid w:val="00514B2A"/>
    <w:rsid w:val="00514EC9"/>
    <w:rsid w:val="0051520A"/>
    <w:rsid w:val="005162B1"/>
    <w:rsid w:val="005167C7"/>
    <w:rsid w:val="00516DDC"/>
    <w:rsid w:val="005170F3"/>
    <w:rsid w:val="00520BDB"/>
    <w:rsid w:val="005215E3"/>
    <w:rsid w:val="005216EB"/>
    <w:rsid w:val="0052197C"/>
    <w:rsid w:val="005230A8"/>
    <w:rsid w:val="00523563"/>
    <w:rsid w:val="005236FD"/>
    <w:rsid w:val="00523D04"/>
    <w:rsid w:val="00524982"/>
    <w:rsid w:val="00524995"/>
    <w:rsid w:val="00524A23"/>
    <w:rsid w:val="00524DDF"/>
    <w:rsid w:val="00524EFA"/>
    <w:rsid w:val="005250B5"/>
    <w:rsid w:val="0052546C"/>
    <w:rsid w:val="00525BD2"/>
    <w:rsid w:val="00526B0F"/>
    <w:rsid w:val="00527D00"/>
    <w:rsid w:val="0053021B"/>
    <w:rsid w:val="00530C17"/>
    <w:rsid w:val="00530DA1"/>
    <w:rsid w:val="00530F97"/>
    <w:rsid w:val="0053164D"/>
    <w:rsid w:val="00531F2F"/>
    <w:rsid w:val="00532105"/>
    <w:rsid w:val="0053262C"/>
    <w:rsid w:val="00532641"/>
    <w:rsid w:val="00533989"/>
    <w:rsid w:val="00534395"/>
    <w:rsid w:val="00534468"/>
    <w:rsid w:val="00534EDE"/>
    <w:rsid w:val="005358F5"/>
    <w:rsid w:val="00536021"/>
    <w:rsid w:val="00536BFB"/>
    <w:rsid w:val="00536CCF"/>
    <w:rsid w:val="00536FD1"/>
    <w:rsid w:val="005370DC"/>
    <w:rsid w:val="00537173"/>
    <w:rsid w:val="00537694"/>
    <w:rsid w:val="005378EA"/>
    <w:rsid w:val="00537AFD"/>
    <w:rsid w:val="00537D28"/>
    <w:rsid w:val="00537E15"/>
    <w:rsid w:val="00540468"/>
    <w:rsid w:val="005409F4"/>
    <w:rsid w:val="00540D68"/>
    <w:rsid w:val="005421F0"/>
    <w:rsid w:val="005422AF"/>
    <w:rsid w:val="00542491"/>
    <w:rsid w:val="00542B06"/>
    <w:rsid w:val="00543250"/>
    <w:rsid w:val="00543262"/>
    <w:rsid w:val="00544728"/>
    <w:rsid w:val="005452C5"/>
    <w:rsid w:val="0054530D"/>
    <w:rsid w:val="005457B4"/>
    <w:rsid w:val="00545F4E"/>
    <w:rsid w:val="0054752B"/>
    <w:rsid w:val="0055186B"/>
    <w:rsid w:val="00551E52"/>
    <w:rsid w:val="005525A4"/>
    <w:rsid w:val="00552D6E"/>
    <w:rsid w:val="00553DFD"/>
    <w:rsid w:val="00556113"/>
    <w:rsid w:val="0055623A"/>
    <w:rsid w:val="005563D9"/>
    <w:rsid w:val="00557E3D"/>
    <w:rsid w:val="005608B5"/>
    <w:rsid w:val="00560961"/>
    <w:rsid w:val="00562765"/>
    <w:rsid w:val="00562EB1"/>
    <w:rsid w:val="00563192"/>
    <w:rsid w:val="0056331A"/>
    <w:rsid w:val="005639B0"/>
    <w:rsid w:val="00564FB7"/>
    <w:rsid w:val="00565307"/>
    <w:rsid w:val="0056571C"/>
    <w:rsid w:val="0056625A"/>
    <w:rsid w:val="00567040"/>
    <w:rsid w:val="005670AA"/>
    <w:rsid w:val="00570312"/>
    <w:rsid w:val="005716B8"/>
    <w:rsid w:val="00571702"/>
    <w:rsid w:val="00571E6C"/>
    <w:rsid w:val="00571F29"/>
    <w:rsid w:val="005739AB"/>
    <w:rsid w:val="00575481"/>
    <w:rsid w:val="005754F7"/>
    <w:rsid w:val="005759F8"/>
    <w:rsid w:val="00575C75"/>
    <w:rsid w:val="0057607E"/>
    <w:rsid w:val="00577582"/>
    <w:rsid w:val="00577979"/>
    <w:rsid w:val="00580DF0"/>
    <w:rsid w:val="00581057"/>
    <w:rsid w:val="005812BE"/>
    <w:rsid w:val="005817AE"/>
    <w:rsid w:val="00581DC3"/>
    <w:rsid w:val="0058298C"/>
    <w:rsid w:val="00582FEB"/>
    <w:rsid w:val="00583092"/>
    <w:rsid w:val="00583117"/>
    <w:rsid w:val="00583850"/>
    <w:rsid w:val="00584515"/>
    <w:rsid w:val="00584A70"/>
    <w:rsid w:val="005856C5"/>
    <w:rsid w:val="00585DD4"/>
    <w:rsid w:val="00585E16"/>
    <w:rsid w:val="0058649C"/>
    <w:rsid w:val="00586621"/>
    <w:rsid w:val="00586B7F"/>
    <w:rsid w:val="00586CD2"/>
    <w:rsid w:val="00587072"/>
    <w:rsid w:val="00587BCC"/>
    <w:rsid w:val="005900F2"/>
    <w:rsid w:val="005918A4"/>
    <w:rsid w:val="00592A50"/>
    <w:rsid w:val="005939DE"/>
    <w:rsid w:val="0059404D"/>
    <w:rsid w:val="00594FEE"/>
    <w:rsid w:val="00595213"/>
    <w:rsid w:val="005953F4"/>
    <w:rsid w:val="005956FA"/>
    <w:rsid w:val="005960B4"/>
    <w:rsid w:val="0059636E"/>
    <w:rsid w:val="005A0B0C"/>
    <w:rsid w:val="005A1236"/>
    <w:rsid w:val="005A16C6"/>
    <w:rsid w:val="005A1D54"/>
    <w:rsid w:val="005A3A35"/>
    <w:rsid w:val="005A3DC6"/>
    <w:rsid w:val="005A3EB8"/>
    <w:rsid w:val="005A3EDC"/>
    <w:rsid w:val="005A51C8"/>
    <w:rsid w:val="005A5B64"/>
    <w:rsid w:val="005A64FF"/>
    <w:rsid w:val="005A7FD2"/>
    <w:rsid w:val="005B051A"/>
    <w:rsid w:val="005B0DA5"/>
    <w:rsid w:val="005B1797"/>
    <w:rsid w:val="005B18D8"/>
    <w:rsid w:val="005B1CFC"/>
    <w:rsid w:val="005B1DD6"/>
    <w:rsid w:val="005B1E95"/>
    <w:rsid w:val="005B20E7"/>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9DE"/>
    <w:rsid w:val="005D4D30"/>
    <w:rsid w:val="005D4D37"/>
    <w:rsid w:val="005D5D7D"/>
    <w:rsid w:val="005D6138"/>
    <w:rsid w:val="005D71EF"/>
    <w:rsid w:val="005D7469"/>
    <w:rsid w:val="005E0E50"/>
    <w:rsid w:val="005E1F72"/>
    <w:rsid w:val="005E24FD"/>
    <w:rsid w:val="005E2581"/>
    <w:rsid w:val="005E2F4D"/>
    <w:rsid w:val="005E2FA5"/>
    <w:rsid w:val="005E3097"/>
    <w:rsid w:val="005E3209"/>
    <w:rsid w:val="005E3501"/>
    <w:rsid w:val="005E3FC4"/>
    <w:rsid w:val="005E4C8D"/>
    <w:rsid w:val="005E541F"/>
    <w:rsid w:val="005E573E"/>
    <w:rsid w:val="005E6606"/>
    <w:rsid w:val="005E6D42"/>
    <w:rsid w:val="005F1793"/>
    <w:rsid w:val="005F1B2A"/>
    <w:rsid w:val="005F1B96"/>
    <w:rsid w:val="005F1DBB"/>
    <w:rsid w:val="005F1F95"/>
    <w:rsid w:val="005F2F9A"/>
    <w:rsid w:val="005F35FC"/>
    <w:rsid w:val="005F4141"/>
    <w:rsid w:val="005F425D"/>
    <w:rsid w:val="005F4F3E"/>
    <w:rsid w:val="005F53F2"/>
    <w:rsid w:val="005F7C1D"/>
    <w:rsid w:val="00600DD3"/>
    <w:rsid w:val="006030D6"/>
    <w:rsid w:val="0060505A"/>
    <w:rsid w:val="0060526C"/>
    <w:rsid w:val="0060613B"/>
    <w:rsid w:val="00606328"/>
    <w:rsid w:val="0060652B"/>
    <w:rsid w:val="00606B84"/>
    <w:rsid w:val="0060715C"/>
    <w:rsid w:val="00607D6B"/>
    <w:rsid w:val="00611D0C"/>
    <w:rsid w:val="00613A7E"/>
    <w:rsid w:val="00614934"/>
    <w:rsid w:val="006149A5"/>
    <w:rsid w:val="00614A72"/>
    <w:rsid w:val="00615570"/>
    <w:rsid w:val="006158AD"/>
    <w:rsid w:val="00616808"/>
    <w:rsid w:val="00616971"/>
    <w:rsid w:val="006175DC"/>
    <w:rsid w:val="00617A6E"/>
    <w:rsid w:val="0062072A"/>
    <w:rsid w:val="00620934"/>
    <w:rsid w:val="00620AB7"/>
    <w:rsid w:val="00621350"/>
    <w:rsid w:val="00621D3B"/>
    <w:rsid w:val="00621FDC"/>
    <w:rsid w:val="006237BD"/>
    <w:rsid w:val="00623842"/>
    <w:rsid w:val="00623998"/>
    <w:rsid w:val="0062481A"/>
    <w:rsid w:val="0062510C"/>
    <w:rsid w:val="00625234"/>
    <w:rsid w:val="00625AD4"/>
    <w:rsid w:val="00627101"/>
    <w:rsid w:val="0062728A"/>
    <w:rsid w:val="00627976"/>
    <w:rsid w:val="00627E00"/>
    <w:rsid w:val="00630BF1"/>
    <w:rsid w:val="00630CC3"/>
    <w:rsid w:val="0063101C"/>
    <w:rsid w:val="00631658"/>
    <w:rsid w:val="006316D3"/>
    <w:rsid w:val="00631744"/>
    <w:rsid w:val="006322D7"/>
    <w:rsid w:val="00633389"/>
    <w:rsid w:val="0063395A"/>
    <w:rsid w:val="00633E1E"/>
    <w:rsid w:val="006341D0"/>
    <w:rsid w:val="006346F4"/>
    <w:rsid w:val="00634DC9"/>
    <w:rsid w:val="00635D52"/>
    <w:rsid w:val="006369C8"/>
    <w:rsid w:val="006379E3"/>
    <w:rsid w:val="00637DAB"/>
    <w:rsid w:val="00640329"/>
    <w:rsid w:val="00641AD5"/>
    <w:rsid w:val="0064240C"/>
    <w:rsid w:val="00642EFE"/>
    <w:rsid w:val="00642F24"/>
    <w:rsid w:val="00644133"/>
    <w:rsid w:val="006445D5"/>
    <w:rsid w:val="00644CE2"/>
    <w:rsid w:val="00646A9A"/>
    <w:rsid w:val="006475F3"/>
    <w:rsid w:val="00647B5C"/>
    <w:rsid w:val="00650073"/>
    <w:rsid w:val="0065015F"/>
    <w:rsid w:val="00650458"/>
    <w:rsid w:val="006505D2"/>
    <w:rsid w:val="00651408"/>
    <w:rsid w:val="00651E02"/>
    <w:rsid w:val="006521E5"/>
    <w:rsid w:val="00653219"/>
    <w:rsid w:val="00653E8C"/>
    <w:rsid w:val="006548A2"/>
    <w:rsid w:val="006549C2"/>
    <w:rsid w:val="00654ADD"/>
    <w:rsid w:val="00654D3D"/>
    <w:rsid w:val="006552C1"/>
    <w:rsid w:val="006554B1"/>
    <w:rsid w:val="00655E71"/>
    <w:rsid w:val="00655EBD"/>
    <w:rsid w:val="006568C9"/>
    <w:rsid w:val="00657F32"/>
    <w:rsid w:val="006607D5"/>
    <w:rsid w:val="006608AD"/>
    <w:rsid w:val="006618DE"/>
    <w:rsid w:val="00662165"/>
    <w:rsid w:val="00662623"/>
    <w:rsid w:val="0066349B"/>
    <w:rsid w:val="00664FD1"/>
    <w:rsid w:val="006657A3"/>
    <w:rsid w:val="006657EE"/>
    <w:rsid w:val="00667A56"/>
    <w:rsid w:val="0067102D"/>
    <w:rsid w:val="0067116C"/>
    <w:rsid w:val="00671A82"/>
    <w:rsid w:val="00671C3C"/>
    <w:rsid w:val="00671C5B"/>
    <w:rsid w:val="0067229B"/>
    <w:rsid w:val="00672E5B"/>
    <w:rsid w:val="00674827"/>
    <w:rsid w:val="0067562D"/>
    <w:rsid w:val="0067579A"/>
    <w:rsid w:val="00676114"/>
    <w:rsid w:val="00676178"/>
    <w:rsid w:val="00676231"/>
    <w:rsid w:val="00676317"/>
    <w:rsid w:val="0067632B"/>
    <w:rsid w:val="00677658"/>
    <w:rsid w:val="00677C72"/>
    <w:rsid w:val="006807C6"/>
    <w:rsid w:val="006818C6"/>
    <w:rsid w:val="00682D5C"/>
    <w:rsid w:val="00685962"/>
    <w:rsid w:val="00685A30"/>
    <w:rsid w:val="00685C48"/>
    <w:rsid w:val="00691009"/>
    <w:rsid w:val="006912BB"/>
    <w:rsid w:val="0069277B"/>
    <w:rsid w:val="00692C09"/>
    <w:rsid w:val="00692FA3"/>
    <w:rsid w:val="006931BD"/>
    <w:rsid w:val="00693C4E"/>
    <w:rsid w:val="00694407"/>
    <w:rsid w:val="006953B6"/>
    <w:rsid w:val="00695507"/>
    <w:rsid w:val="0069568D"/>
    <w:rsid w:val="006968E8"/>
    <w:rsid w:val="00697C38"/>
    <w:rsid w:val="006A0068"/>
    <w:rsid w:val="006A0D8B"/>
    <w:rsid w:val="006A0F27"/>
    <w:rsid w:val="006A134C"/>
    <w:rsid w:val="006A14B3"/>
    <w:rsid w:val="006A1922"/>
    <w:rsid w:val="006A1C97"/>
    <w:rsid w:val="006A1F61"/>
    <w:rsid w:val="006A26BE"/>
    <w:rsid w:val="006A26C5"/>
    <w:rsid w:val="006A2D46"/>
    <w:rsid w:val="006A2FD3"/>
    <w:rsid w:val="006A475C"/>
    <w:rsid w:val="006A5004"/>
    <w:rsid w:val="006A626F"/>
    <w:rsid w:val="006A6D19"/>
    <w:rsid w:val="006B0116"/>
    <w:rsid w:val="006B0566"/>
    <w:rsid w:val="006B12CF"/>
    <w:rsid w:val="006B1E8A"/>
    <w:rsid w:val="006B2148"/>
    <w:rsid w:val="006B21E1"/>
    <w:rsid w:val="006B2824"/>
    <w:rsid w:val="006B2F02"/>
    <w:rsid w:val="006B3E66"/>
    <w:rsid w:val="006B4238"/>
    <w:rsid w:val="006B4368"/>
    <w:rsid w:val="006B47C1"/>
    <w:rsid w:val="006B51A6"/>
    <w:rsid w:val="006B5588"/>
    <w:rsid w:val="006B572D"/>
    <w:rsid w:val="006B5849"/>
    <w:rsid w:val="006B5A7D"/>
    <w:rsid w:val="006B645C"/>
    <w:rsid w:val="006B6951"/>
    <w:rsid w:val="006B739E"/>
    <w:rsid w:val="006B7A24"/>
    <w:rsid w:val="006C08B6"/>
    <w:rsid w:val="006C11E0"/>
    <w:rsid w:val="006C1293"/>
    <w:rsid w:val="006C12EC"/>
    <w:rsid w:val="006C135E"/>
    <w:rsid w:val="006C1D25"/>
    <w:rsid w:val="006C3115"/>
    <w:rsid w:val="006C3873"/>
    <w:rsid w:val="006C3881"/>
    <w:rsid w:val="006C3909"/>
    <w:rsid w:val="006C459C"/>
    <w:rsid w:val="006C47F0"/>
    <w:rsid w:val="006C48C0"/>
    <w:rsid w:val="006C6678"/>
    <w:rsid w:val="006C679A"/>
    <w:rsid w:val="006C778B"/>
    <w:rsid w:val="006C7B6E"/>
    <w:rsid w:val="006C7FE2"/>
    <w:rsid w:val="006D0B02"/>
    <w:rsid w:val="006D0D6F"/>
    <w:rsid w:val="006D1643"/>
    <w:rsid w:val="006D1826"/>
    <w:rsid w:val="006D1BA0"/>
    <w:rsid w:val="006D3D3F"/>
    <w:rsid w:val="006D4C85"/>
    <w:rsid w:val="006D4E1D"/>
    <w:rsid w:val="006D5478"/>
    <w:rsid w:val="006D5516"/>
    <w:rsid w:val="006D5E0B"/>
    <w:rsid w:val="006D6150"/>
    <w:rsid w:val="006D62C5"/>
    <w:rsid w:val="006E0472"/>
    <w:rsid w:val="006E0CF2"/>
    <w:rsid w:val="006E0F22"/>
    <w:rsid w:val="006E1122"/>
    <w:rsid w:val="006E13DA"/>
    <w:rsid w:val="006E2F38"/>
    <w:rsid w:val="006E35A0"/>
    <w:rsid w:val="006E35C3"/>
    <w:rsid w:val="006E4901"/>
    <w:rsid w:val="006E49D7"/>
    <w:rsid w:val="006E732A"/>
    <w:rsid w:val="006E73AC"/>
    <w:rsid w:val="006E767C"/>
    <w:rsid w:val="006E7900"/>
    <w:rsid w:val="006E7947"/>
    <w:rsid w:val="006E7F44"/>
    <w:rsid w:val="006F012B"/>
    <w:rsid w:val="006F0D3F"/>
    <w:rsid w:val="006F112E"/>
    <w:rsid w:val="006F1542"/>
    <w:rsid w:val="006F1805"/>
    <w:rsid w:val="006F1A8E"/>
    <w:rsid w:val="006F246F"/>
    <w:rsid w:val="006F2817"/>
    <w:rsid w:val="006F3234"/>
    <w:rsid w:val="006F3372"/>
    <w:rsid w:val="006F3B78"/>
    <w:rsid w:val="006F4227"/>
    <w:rsid w:val="006F49AA"/>
    <w:rsid w:val="006F6413"/>
    <w:rsid w:val="006F6C61"/>
    <w:rsid w:val="007003E1"/>
    <w:rsid w:val="00700C81"/>
    <w:rsid w:val="007010F4"/>
    <w:rsid w:val="00701157"/>
    <w:rsid w:val="007019EA"/>
    <w:rsid w:val="00701BB2"/>
    <w:rsid w:val="007032AC"/>
    <w:rsid w:val="00703303"/>
    <w:rsid w:val="007035C9"/>
    <w:rsid w:val="00703C74"/>
    <w:rsid w:val="00704862"/>
    <w:rsid w:val="00704898"/>
    <w:rsid w:val="00705492"/>
    <w:rsid w:val="00705706"/>
    <w:rsid w:val="0070580D"/>
    <w:rsid w:val="0070731F"/>
    <w:rsid w:val="007074C8"/>
    <w:rsid w:val="00707B86"/>
    <w:rsid w:val="00712311"/>
    <w:rsid w:val="00712350"/>
    <w:rsid w:val="00712DB8"/>
    <w:rsid w:val="007131F4"/>
    <w:rsid w:val="00714C96"/>
    <w:rsid w:val="007154FC"/>
    <w:rsid w:val="00716605"/>
    <w:rsid w:val="00716680"/>
    <w:rsid w:val="0071687B"/>
    <w:rsid w:val="0071689A"/>
    <w:rsid w:val="00716DD3"/>
    <w:rsid w:val="00716F47"/>
    <w:rsid w:val="0071779B"/>
    <w:rsid w:val="007204FD"/>
    <w:rsid w:val="007210AC"/>
    <w:rsid w:val="00721CBC"/>
    <w:rsid w:val="007224D2"/>
    <w:rsid w:val="00722648"/>
    <w:rsid w:val="00722665"/>
    <w:rsid w:val="00722FDA"/>
    <w:rsid w:val="00723462"/>
    <w:rsid w:val="007248F1"/>
    <w:rsid w:val="00724B05"/>
    <w:rsid w:val="00725ED3"/>
    <w:rsid w:val="007268F5"/>
    <w:rsid w:val="00730FBF"/>
    <w:rsid w:val="00731BD1"/>
    <w:rsid w:val="00731D26"/>
    <w:rsid w:val="007329C7"/>
    <w:rsid w:val="0073400E"/>
    <w:rsid w:val="00735365"/>
    <w:rsid w:val="00736A43"/>
    <w:rsid w:val="00737986"/>
    <w:rsid w:val="00737B2F"/>
    <w:rsid w:val="00737D93"/>
    <w:rsid w:val="00740919"/>
    <w:rsid w:val="00741074"/>
    <w:rsid w:val="0074145B"/>
    <w:rsid w:val="0074188F"/>
    <w:rsid w:val="007431AB"/>
    <w:rsid w:val="0074334C"/>
    <w:rsid w:val="00743713"/>
    <w:rsid w:val="00743C2B"/>
    <w:rsid w:val="00744742"/>
    <w:rsid w:val="00744C89"/>
    <w:rsid w:val="00744D01"/>
    <w:rsid w:val="00745561"/>
    <w:rsid w:val="00746403"/>
    <w:rsid w:val="007471FF"/>
    <w:rsid w:val="00747893"/>
    <w:rsid w:val="00750406"/>
    <w:rsid w:val="0075067F"/>
    <w:rsid w:val="00750AED"/>
    <w:rsid w:val="00751116"/>
    <w:rsid w:val="00751127"/>
    <w:rsid w:val="007525C0"/>
    <w:rsid w:val="00752CC4"/>
    <w:rsid w:val="00753C9B"/>
    <w:rsid w:val="00753E6E"/>
    <w:rsid w:val="007542A6"/>
    <w:rsid w:val="00754697"/>
    <w:rsid w:val="007547BE"/>
    <w:rsid w:val="007554B5"/>
    <w:rsid w:val="00755AA2"/>
    <w:rsid w:val="0075679B"/>
    <w:rsid w:val="00757100"/>
    <w:rsid w:val="00757281"/>
    <w:rsid w:val="007579D0"/>
    <w:rsid w:val="00757A3F"/>
    <w:rsid w:val="00757D6C"/>
    <w:rsid w:val="00757D6D"/>
    <w:rsid w:val="007602A3"/>
    <w:rsid w:val="007602CF"/>
    <w:rsid w:val="00760462"/>
    <w:rsid w:val="00760632"/>
    <w:rsid w:val="007607B8"/>
    <w:rsid w:val="00760CCC"/>
    <w:rsid w:val="00760E9B"/>
    <w:rsid w:val="0076368E"/>
    <w:rsid w:val="0076384C"/>
    <w:rsid w:val="00763EF7"/>
    <w:rsid w:val="00764AAD"/>
    <w:rsid w:val="0076559A"/>
    <w:rsid w:val="00765AFC"/>
    <w:rsid w:val="00766D25"/>
    <w:rsid w:val="00767670"/>
    <w:rsid w:val="0076785A"/>
    <w:rsid w:val="00767AD3"/>
    <w:rsid w:val="00767B04"/>
    <w:rsid w:val="007706D9"/>
    <w:rsid w:val="00771A3C"/>
    <w:rsid w:val="00771A7D"/>
    <w:rsid w:val="00771A92"/>
    <w:rsid w:val="00771C0F"/>
    <w:rsid w:val="00771DCB"/>
    <w:rsid w:val="00772280"/>
    <w:rsid w:val="00772F69"/>
    <w:rsid w:val="00773485"/>
    <w:rsid w:val="0077364F"/>
    <w:rsid w:val="00773C6B"/>
    <w:rsid w:val="007749E0"/>
    <w:rsid w:val="00774C67"/>
    <w:rsid w:val="0077504D"/>
    <w:rsid w:val="00775CD1"/>
    <w:rsid w:val="007760A5"/>
    <w:rsid w:val="00776E6C"/>
    <w:rsid w:val="00780605"/>
    <w:rsid w:val="00780E3D"/>
    <w:rsid w:val="007811AE"/>
    <w:rsid w:val="007813EB"/>
    <w:rsid w:val="00781688"/>
    <w:rsid w:val="00782D3C"/>
    <w:rsid w:val="0078387F"/>
    <w:rsid w:val="007839E7"/>
    <w:rsid w:val="007842A9"/>
    <w:rsid w:val="00784B86"/>
    <w:rsid w:val="00784CB7"/>
    <w:rsid w:val="007862B1"/>
    <w:rsid w:val="0078774A"/>
    <w:rsid w:val="00787912"/>
    <w:rsid w:val="00787DFA"/>
    <w:rsid w:val="00790E82"/>
    <w:rsid w:val="00790F0D"/>
    <w:rsid w:val="007912D3"/>
    <w:rsid w:val="00791764"/>
    <w:rsid w:val="007919B5"/>
    <w:rsid w:val="007930CD"/>
    <w:rsid w:val="00793108"/>
    <w:rsid w:val="00793172"/>
    <w:rsid w:val="00793E8B"/>
    <w:rsid w:val="007942E8"/>
    <w:rsid w:val="00794562"/>
    <w:rsid w:val="00794790"/>
    <w:rsid w:val="00794CDD"/>
    <w:rsid w:val="00794CFD"/>
    <w:rsid w:val="0079574B"/>
    <w:rsid w:val="00796076"/>
    <w:rsid w:val="007961A6"/>
    <w:rsid w:val="0079658F"/>
    <w:rsid w:val="0079681B"/>
    <w:rsid w:val="007968A3"/>
    <w:rsid w:val="0079727E"/>
    <w:rsid w:val="00797748"/>
    <w:rsid w:val="007A024E"/>
    <w:rsid w:val="007A16FB"/>
    <w:rsid w:val="007A2020"/>
    <w:rsid w:val="007A2872"/>
    <w:rsid w:val="007A2E03"/>
    <w:rsid w:val="007A2E2C"/>
    <w:rsid w:val="007A2E3D"/>
    <w:rsid w:val="007A2FC9"/>
    <w:rsid w:val="007A3EE6"/>
    <w:rsid w:val="007A3F75"/>
    <w:rsid w:val="007A4BB9"/>
    <w:rsid w:val="007A5220"/>
    <w:rsid w:val="007A5810"/>
    <w:rsid w:val="007A5E2D"/>
    <w:rsid w:val="007A7DEB"/>
    <w:rsid w:val="007A7F48"/>
    <w:rsid w:val="007B100D"/>
    <w:rsid w:val="007B17A9"/>
    <w:rsid w:val="007B188A"/>
    <w:rsid w:val="007B207A"/>
    <w:rsid w:val="007B32B1"/>
    <w:rsid w:val="007B36E4"/>
    <w:rsid w:val="007B3D9D"/>
    <w:rsid w:val="007B67F7"/>
    <w:rsid w:val="007B6811"/>
    <w:rsid w:val="007C009B"/>
    <w:rsid w:val="007C081F"/>
    <w:rsid w:val="007C0837"/>
    <w:rsid w:val="007C0ED9"/>
    <w:rsid w:val="007C13B3"/>
    <w:rsid w:val="007C15C5"/>
    <w:rsid w:val="007C1825"/>
    <w:rsid w:val="007C1D02"/>
    <w:rsid w:val="007C1D08"/>
    <w:rsid w:val="007C2175"/>
    <w:rsid w:val="007C2A00"/>
    <w:rsid w:val="007C2B99"/>
    <w:rsid w:val="007C3D16"/>
    <w:rsid w:val="007C3FF3"/>
    <w:rsid w:val="007C4876"/>
    <w:rsid w:val="007C49D4"/>
    <w:rsid w:val="007C55BD"/>
    <w:rsid w:val="007C5F44"/>
    <w:rsid w:val="007C6F4D"/>
    <w:rsid w:val="007D01CE"/>
    <w:rsid w:val="007D0927"/>
    <w:rsid w:val="007D0C96"/>
    <w:rsid w:val="007D1213"/>
    <w:rsid w:val="007D12B1"/>
    <w:rsid w:val="007D13EE"/>
    <w:rsid w:val="007D2B56"/>
    <w:rsid w:val="007D3E45"/>
    <w:rsid w:val="007D4017"/>
    <w:rsid w:val="007D46FD"/>
    <w:rsid w:val="007D716A"/>
    <w:rsid w:val="007D7707"/>
    <w:rsid w:val="007D770B"/>
    <w:rsid w:val="007D7A6E"/>
    <w:rsid w:val="007E0DD7"/>
    <w:rsid w:val="007E0E5F"/>
    <w:rsid w:val="007E0EA0"/>
    <w:rsid w:val="007E0EB8"/>
    <w:rsid w:val="007E146D"/>
    <w:rsid w:val="007E15A7"/>
    <w:rsid w:val="007E1A5C"/>
    <w:rsid w:val="007E238F"/>
    <w:rsid w:val="007E28F6"/>
    <w:rsid w:val="007E3AEE"/>
    <w:rsid w:val="007E46FE"/>
    <w:rsid w:val="007E6804"/>
    <w:rsid w:val="007E6AEE"/>
    <w:rsid w:val="007E6E01"/>
    <w:rsid w:val="007F05D5"/>
    <w:rsid w:val="007F07D4"/>
    <w:rsid w:val="007F111E"/>
    <w:rsid w:val="007F12DE"/>
    <w:rsid w:val="007F1314"/>
    <w:rsid w:val="007F147C"/>
    <w:rsid w:val="007F1F51"/>
    <w:rsid w:val="007F2515"/>
    <w:rsid w:val="007F281F"/>
    <w:rsid w:val="007F3495"/>
    <w:rsid w:val="007F503F"/>
    <w:rsid w:val="007F5A5F"/>
    <w:rsid w:val="007F6722"/>
    <w:rsid w:val="008013DA"/>
    <w:rsid w:val="008024BC"/>
    <w:rsid w:val="0080270C"/>
    <w:rsid w:val="0080437A"/>
    <w:rsid w:val="008061D6"/>
    <w:rsid w:val="00806992"/>
    <w:rsid w:val="008069F0"/>
    <w:rsid w:val="00807178"/>
    <w:rsid w:val="008071F6"/>
    <w:rsid w:val="0080763E"/>
    <w:rsid w:val="00807F1E"/>
    <w:rsid w:val="00807F3B"/>
    <w:rsid w:val="008103B5"/>
    <w:rsid w:val="008105B4"/>
    <w:rsid w:val="008116AB"/>
    <w:rsid w:val="0081190C"/>
    <w:rsid w:val="00811D16"/>
    <w:rsid w:val="008124FE"/>
    <w:rsid w:val="008128C9"/>
    <w:rsid w:val="00814170"/>
    <w:rsid w:val="00814DBD"/>
    <w:rsid w:val="00816505"/>
    <w:rsid w:val="00820257"/>
    <w:rsid w:val="0082102B"/>
    <w:rsid w:val="00821921"/>
    <w:rsid w:val="008221B8"/>
    <w:rsid w:val="008223F5"/>
    <w:rsid w:val="008225FF"/>
    <w:rsid w:val="00822942"/>
    <w:rsid w:val="008229D3"/>
    <w:rsid w:val="008232D3"/>
    <w:rsid w:val="00824F68"/>
    <w:rsid w:val="008258A1"/>
    <w:rsid w:val="00826193"/>
    <w:rsid w:val="008264EB"/>
    <w:rsid w:val="00830036"/>
    <w:rsid w:val="0083072D"/>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463"/>
    <w:rsid w:val="00842193"/>
    <w:rsid w:val="00842CDF"/>
    <w:rsid w:val="00842DEA"/>
    <w:rsid w:val="008435A4"/>
    <w:rsid w:val="008435DB"/>
    <w:rsid w:val="00843892"/>
    <w:rsid w:val="00844434"/>
    <w:rsid w:val="008449C2"/>
    <w:rsid w:val="00845993"/>
    <w:rsid w:val="00845AA5"/>
    <w:rsid w:val="00847CEC"/>
    <w:rsid w:val="00847EB9"/>
    <w:rsid w:val="008504E0"/>
    <w:rsid w:val="00850570"/>
    <w:rsid w:val="00850857"/>
    <w:rsid w:val="008510F1"/>
    <w:rsid w:val="0085236E"/>
    <w:rsid w:val="00852545"/>
    <w:rsid w:val="00853563"/>
    <w:rsid w:val="00853D6F"/>
    <w:rsid w:val="00853E33"/>
    <w:rsid w:val="008546A0"/>
    <w:rsid w:val="00854796"/>
    <w:rsid w:val="00855074"/>
    <w:rsid w:val="008558B3"/>
    <w:rsid w:val="00855F55"/>
    <w:rsid w:val="0085683F"/>
    <w:rsid w:val="008568E9"/>
    <w:rsid w:val="00856FDE"/>
    <w:rsid w:val="0085736F"/>
    <w:rsid w:val="00857BF8"/>
    <w:rsid w:val="0086004A"/>
    <w:rsid w:val="008601B2"/>
    <w:rsid w:val="0086059D"/>
    <w:rsid w:val="00860B3B"/>
    <w:rsid w:val="008612C3"/>
    <w:rsid w:val="00861BEB"/>
    <w:rsid w:val="00862230"/>
    <w:rsid w:val="008626E5"/>
    <w:rsid w:val="008628CD"/>
    <w:rsid w:val="008628EC"/>
    <w:rsid w:val="00862B55"/>
    <w:rsid w:val="0086362D"/>
    <w:rsid w:val="00863F40"/>
    <w:rsid w:val="00864B45"/>
    <w:rsid w:val="008655AF"/>
    <w:rsid w:val="00865837"/>
    <w:rsid w:val="00866029"/>
    <w:rsid w:val="00866344"/>
    <w:rsid w:val="00867705"/>
    <w:rsid w:val="00867987"/>
    <w:rsid w:val="008702CB"/>
    <w:rsid w:val="00871557"/>
    <w:rsid w:val="0087155D"/>
    <w:rsid w:val="00871874"/>
    <w:rsid w:val="00871E55"/>
    <w:rsid w:val="008726F4"/>
    <w:rsid w:val="0087341E"/>
    <w:rsid w:val="0087360C"/>
    <w:rsid w:val="00873E83"/>
    <w:rsid w:val="00873FE9"/>
    <w:rsid w:val="008743F2"/>
    <w:rsid w:val="008769B4"/>
    <w:rsid w:val="00876F13"/>
    <w:rsid w:val="008777E0"/>
    <w:rsid w:val="00877F78"/>
    <w:rsid w:val="0088001E"/>
    <w:rsid w:val="00880500"/>
    <w:rsid w:val="0088082F"/>
    <w:rsid w:val="00881C05"/>
    <w:rsid w:val="00881C22"/>
    <w:rsid w:val="0088384C"/>
    <w:rsid w:val="00884204"/>
    <w:rsid w:val="008845D4"/>
    <w:rsid w:val="00884822"/>
    <w:rsid w:val="00886035"/>
    <w:rsid w:val="00886AA6"/>
    <w:rsid w:val="00886EFE"/>
    <w:rsid w:val="008870AF"/>
    <w:rsid w:val="008873AC"/>
    <w:rsid w:val="0088740B"/>
    <w:rsid w:val="00887757"/>
    <w:rsid w:val="00887807"/>
    <w:rsid w:val="008905B3"/>
    <w:rsid w:val="0089078F"/>
    <w:rsid w:val="008916DE"/>
    <w:rsid w:val="008920F8"/>
    <w:rsid w:val="0089384E"/>
    <w:rsid w:val="00893A92"/>
    <w:rsid w:val="00896212"/>
    <w:rsid w:val="0089622B"/>
    <w:rsid w:val="00896A13"/>
    <w:rsid w:val="00897000"/>
    <w:rsid w:val="008971B4"/>
    <w:rsid w:val="008A06E8"/>
    <w:rsid w:val="008A0842"/>
    <w:rsid w:val="008A0AF2"/>
    <w:rsid w:val="008A0DF4"/>
    <w:rsid w:val="008A120F"/>
    <w:rsid w:val="008A1E8D"/>
    <w:rsid w:val="008A24FA"/>
    <w:rsid w:val="008A2897"/>
    <w:rsid w:val="008A2FF1"/>
    <w:rsid w:val="008A345D"/>
    <w:rsid w:val="008A3652"/>
    <w:rsid w:val="008A3C43"/>
    <w:rsid w:val="008A403C"/>
    <w:rsid w:val="008A4DA3"/>
    <w:rsid w:val="008A56AD"/>
    <w:rsid w:val="008A5A42"/>
    <w:rsid w:val="008A5CEA"/>
    <w:rsid w:val="008A6638"/>
    <w:rsid w:val="008A73D0"/>
    <w:rsid w:val="008A7905"/>
    <w:rsid w:val="008A7F5D"/>
    <w:rsid w:val="008B12AF"/>
    <w:rsid w:val="008B1605"/>
    <w:rsid w:val="008B1B4F"/>
    <w:rsid w:val="008B2903"/>
    <w:rsid w:val="008B438C"/>
    <w:rsid w:val="008B4DB1"/>
    <w:rsid w:val="008B4FDA"/>
    <w:rsid w:val="008B59CE"/>
    <w:rsid w:val="008B73CD"/>
    <w:rsid w:val="008B7CFE"/>
    <w:rsid w:val="008C0E12"/>
    <w:rsid w:val="008C17DA"/>
    <w:rsid w:val="008C3315"/>
    <w:rsid w:val="008C343E"/>
    <w:rsid w:val="008C353D"/>
    <w:rsid w:val="008C417C"/>
    <w:rsid w:val="008C5FC1"/>
    <w:rsid w:val="008C6A78"/>
    <w:rsid w:val="008C750C"/>
    <w:rsid w:val="008C77F6"/>
    <w:rsid w:val="008C7ABA"/>
    <w:rsid w:val="008D0121"/>
    <w:rsid w:val="008D0FB6"/>
    <w:rsid w:val="008D11AA"/>
    <w:rsid w:val="008D2913"/>
    <w:rsid w:val="008D294A"/>
    <w:rsid w:val="008D2B99"/>
    <w:rsid w:val="008D2C19"/>
    <w:rsid w:val="008D3C71"/>
    <w:rsid w:val="008D442C"/>
    <w:rsid w:val="008D493D"/>
    <w:rsid w:val="008D5016"/>
    <w:rsid w:val="008D538D"/>
    <w:rsid w:val="008D5704"/>
    <w:rsid w:val="008D5EE7"/>
    <w:rsid w:val="008D6EF8"/>
    <w:rsid w:val="008D77B2"/>
    <w:rsid w:val="008D7FC9"/>
    <w:rsid w:val="008D7FF8"/>
    <w:rsid w:val="008E00F2"/>
    <w:rsid w:val="008E08BE"/>
    <w:rsid w:val="008E1FEB"/>
    <w:rsid w:val="008E24DC"/>
    <w:rsid w:val="008E3548"/>
    <w:rsid w:val="008E38E6"/>
    <w:rsid w:val="008E3B1B"/>
    <w:rsid w:val="008E4010"/>
    <w:rsid w:val="008E43BF"/>
    <w:rsid w:val="008E4477"/>
    <w:rsid w:val="008E5495"/>
    <w:rsid w:val="008E5B7C"/>
    <w:rsid w:val="008E5C09"/>
    <w:rsid w:val="008E60B3"/>
    <w:rsid w:val="008E68B3"/>
    <w:rsid w:val="008F2365"/>
    <w:rsid w:val="008F28FE"/>
    <w:rsid w:val="008F2B76"/>
    <w:rsid w:val="008F428D"/>
    <w:rsid w:val="008F4407"/>
    <w:rsid w:val="008F527F"/>
    <w:rsid w:val="008F6B74"/>
    <w:rsid w:val="009020ED"/>
    <w:rsid w:val="00902BB9"/>
    <w:rsid w:val="00902D0C"/>
    <w:rsid w:val="00903898"/>
    <w:rsid w:val="0090481C"/>
    <w:rsid w:val="00904926"/>
    <w:rsid w:val="0090510C"/>
    <w:rsid w:val="00905984"/>
    <w:rsid w:val="00906104"/>
    <w:rsid w:val="00906204"/>
    <w:rsid w:val="00906D65"/>
    <w:rsid w:val="009073A4"/>
    <w:rsid w:val="0090787D"/>
    <w:rsid w:val="00907CB5"/>
    <w:rsid w:val="0091042F"/>
    <w:rsid w:val="0091064F"/>
    <w:rsid w:val="00910DCB"/>
    <w:rsid w:val="00910F71"/>
    <w:rsid w:val="009114A5"/>
    <w:rsid w:val="009123CA"/>
    <w:rsid w:val="00912BAD"/>
    <w:rsid w:val="00913C9C"/>
    <w:rsid w:val="00915104"/>
    <w:rsid w:val="00915337"/>
    <w:rsid w:val="00915F0C"/>
    <w:rsid w:val="009160C2"/>
    <w:rsid w:val="00916A53"/>
    <w:rsid w:val="00916CA2"/>
    <w:rsid w:val="0091710C"/>
    <w:rsid w:val="00917234"/>
    <w:rsid w:val="0091775C"/>
    <w:rsid w:val="00917CE1"/>
    <w:rsid w:val="00917E5B"/>
    <w:rsid w:val="00917FAA"/>
    <w:rsid w:val="00920009"/>
    <w:rsid w:val="00920715"/>
    <w:rsid w:val="00921800"/>
    <w:rsid w:val="00922306"/>
    <w:rsid w:val="009228EC"/>
    <w:rsid w:val="009229DF"/>
    <w:rsid w:val="00926875"/>
    <w:rsid w:val="00926E95"/>
    <w:rsid w:val="0093014E"/>
    <w:rsid w:val="00931A1F"/>
    <w:rsid w:val="00931CE2"/>
    <w:rsid w:val="009334DB"/>
    <w:rsid w:val="009335A0"/>
    <w:rsid w:val="009343F3"/>
    <w:rsid w:val="0093460D"/>
    <w:rsid w:val="00934B33"/>
    <w:rsid w:val="00935003"/>
    <w:rsid w:val="009354D8"/>
    <w:rsid w:val="00936000"/>
    <w:rsid w:val="009365B5"/>
    <w:rsid w:val="009368E5"/>
    <w:rsid w:val="0093713C"/>
    <w:rsid w:val="009374A0"/>
    <w:rsid w:val="00937B6A"/>
    <w:rsid w:val="00937D9B"/>
    <w:rsid w:val="00940C2A"/>
    <w:rsid w:val="00941136"/>
    <w:rsid w:val="009414B2"/>
    <w:rsid w:val="00941728"/>
    <w:rsid w:val="00941924"/>
    <w:rsid w:val="00942F4B"/>
    <w:rsid w:val="0094684E"/>
    <w:rsid w:val="009471C4"/>
    <w:rsid w:val="00947D03"/>
    <w:rsid w:val="0095176C"/>
    <w:rsid w:val="0095199F"/>
    <w:rsid w:val="00953F12"/>
    <w:rsid w:val="00954F59"/>
    <w:rsid w:val="00955A1E"/>
    <w:rsid w:val="00955CC1"/>
    <w:rsid w:val="00955E87"/>
    <w:rsid w:val="009569C0"/>
    <w:rsid w:val="00956D11"/>
    <w:rsid w:val="00957DB5"/>
    <w:rsid w:val="00960802"/>
    <w:rsid w:val="00960ED7"/>
    <w:rsid w:val="00961895"/>
    <w:rsid w:val="00962585"/>
    <w:rsid w:val="00962791"/>
    <w:rsid w:val="00963E00"/>
    <w:rsid w:val="009647B3"/>
    <w:rsid w:val="009648D5"/>
    <w:rsid w:val="00965350"/>
    <w:rsid w:val="00965B76"/>
    <w:rsid w:val="00965CE3"/>
    <w:rsid w:val="00965E05"/>
    <w:rsid w:val="00965FCF"/>
    <w:rsid w:val="009666E0"/>
    <w:rsid w:val="00971128"/>
    <w:rsid w:val="00971CAE"/>
    <w:rsid w:val="00972668"/>
    <w:rsid w:val="009732B6"/>
    <w:rsid w:val="00973601"/>
    <w:rsid w:val="0097362A"/>
    <w:rsid w:val="00973BAB"/>
    <w:rsid w:val="00973FB1"/>
    <w:rsid w:val="009750D7"/>
    <w:rsid w:val="00975F7E"/>
    <w:rsid w:val="00976A32"/>
    <w:rsid w:val="009771B9"/>
    <w:rsid w:val="009775DB"/>
    <w:rsid w:val="00977FEB"/>
    <w:rsid w:val="00980E12"/>
    <w:rsid w:val="00980EB3"/>
    <w:rsid w:val="009813C4"/>
    <w:rsid w:val="00981540"/>
    <w:rsid w:val="0098244A"/>
    <w:rsid w:val="00982FD1"/>
    <w:rsid w:val="009838F0"/>
    <w:rsid w:val="00983AF5"/>
    <w:rsid w:val="00984456"/>
    <w:rsid w:val="00984BDB"/>
    <w:rsid w:val="00985291"/>
    <w:rsid w:val="00985458"/>
    <w:rsid w:val="00987D7C"/>
    <w:rsid w:val="00987E76"/>
    <w:rsid w:val="00987FEC"/>
    <w:rsid w:val="00990375"/>
    <w:rsid w:val="00990561"/>
    <w:rsid w:val="00990C42"/>
    <w:rsid w:val="009911F4"/>
    <w:rsid w:val="00991A45"/>
    <w:rsid w:val="00993191"/>
    <w:rsid w:val="00993B84"/>
    <w:rsid w:val="00994A77"/>
    <w:rsid w:val="00995045"/>
    <w:rsid w:val="00996C19"/>
    <w:rsid w:val="00997050"/>
    <w:rsid w:val="00997686"/>
    <w:rsid w:val="009A05AC"/>
    <w:rsid w:val="009A0F04"/>
    <w:rsid w:val="009A171D"/>
    <w:rsid w:val="009A1B95"/>
    <w:rsid w:val="009A2FDE"/>
    <w:rsid w:val="009A30B4"/>
    <w:rsid w:val="009A32B6"/>
    <w:rsid w:val="009A5190"/>
    <w:rsid w:val="009A73D5"/>
    <w:rsid w:val="009A796C"/>
    <w:rsid w:val="009A7A60"/>
    <w:rsid w:val="009A7E8F"/>
    <w:rsid w:val="009B0273"/>
    <w:rsid w:val="009B0824"/>
    <w:rsid w:val="009B0DA1"/>
    <w:rsid w:val="009B0E91"/>
    <w:rsid w:val="009B3CA3"/>
    <w:rsid w:val="009B44C3"/>
    <w:rsid w:val="009B5889"/>
    <w:rsid w:val="009B58F7"/>
    <w:rsid w:val="009B5ED1"/>
    <w:rsid w:val="009B5FF0"/>
    <w:rsid w:val="009B6D58"/>
    <w:rsid w:val="009B6FE2"/>
    <w:rsid w:val="009C0263"/>
    <w:rsid w:val="009C05DC"/>
    <w:rsid w:val="009C1586"/>
    <w:rsid w:val="009C1A9B"/>
    <w:rsid w:val="009C1D0F"/>
    <w:rsid w:val="009C1E64"/>
    <w:rsid w:val="009C28BE"/>
    <w:rsid w:val="009C33E0"/>
    <w:rsid w:val="009C370D"/>
    <w:rsid w:val="009C3A21"/>
    <w:rsid w:val="009C3B73"/>
    <w:rsid w:val="009C3EC5"/>
    <w:rsid w:val="009C6103"/>
    <w:rsid w:val="009C696B"/>
    <w:rsid w:val="009C6F9A"/>
    <w:rsid w:val="009C7DD3"/>
    <w:rsid w:val="009D03A4"/>
    <w:rsid w:val="009D158E"/>
    <w:rsid w:val="009D1B9C"/>
    <w:rsid w:val="009D2415"/>
    <w:rsid w:val="009D2800"/>
    <w:rsid w:val="009D352B"/>
    <w:rsid w:val="009D3747"/>
    <w:rsid w:val="009D4187"/>
    <w:rsid w:val="009D4781"/>
    <w:rsid w:val="009D47AF"/>
    <w:rsid w:val="009D4BDB"/>
    <w:rsid w:val="009D64FE"/>
    <w:rsid w:val="009D6D1A"/>
    <w:rsid w:val="009D78BC"/>
    <w:rsid w:val="009E02C3"/>
    <w:rsid w:val="009E058D"/>
    <w:rsid w:val="009E0CA6"/>
    <w:rsid w:val="009E0CCC"/>
    <w:rsid w:val="009E1525"/>
    <w:rsid w:val="009E19C7"/>
    <w:rsid w:val="009E2620"/>
    <w:rsid w:val="009E263B"/>
    <w:rsid w:val="009E27FC"/>
    <w:rsid w:val="009E35C5"/>
    <w:rsid w:val="009E38B9"/>
    <w:rsid w:val="009E45F3"/>
    <w:rsid w:val="009E4A0F"/>
    <w:rsid w:val="009E4E2D"/>
    <w:rsid w:val="009E6400"/>
    <w:rsid w:val="009E7100"/>
    <w:rsid w:val="009F0660"/>
    <w:rsid w:val="009F06BA"/>
    <w:rsid w:val="009F18D0"/>
    <w:rsid w:val="009F1FF7"/>
    <w:rsid w:val="009F232E"/>
    <w:rsid w:val="009F2B7E"/>
    <w:rsid w:val="009F337A"/>
    <w:rsid w:val="009F362C"/>
    <w:rsid w:val="009F4638"/>
    <w:rsid w:val="009F5155"/>
    <w:rsid w:val="009F5D9B"/>
    <w:rsid w:val="009F62BC"/>
    <w:rsid w:val="009F64A7"/>
    <w:rsid w:val="009F683B"/>
    <w:rsid w:val="009F7683"/>
    <w:rsid w:val="009F7C54"/>
    <w:rsid w:val="009F7D78"/>
    <w:rsid w:val="00A00439"/>
    <w:rsid w:val="00A00915"/>
    <w:rsid w:val="00A00BCA"/>
    <w:rsid w:val="00A00E74"/>
    <w:rsid w:val="00A0240B"/>
    <w:rsid w:val="00A02420"/>
    <w:rsid w:val="00A0285A"/>
    <w:rsid w:val="00A034E6"/>
    <w:rsid w:val="00A039FC"/>
    <w:rsid w:val="00A0474E"/>
    <w:rsid w:val="00A04DB0"/>
    <w:rsid w:val="00A05E6A"/>
    <w:rsid w:val="00A0752B"/>
    <w:rsid w:val="00A10D1E"/>
    <w:rsid w:val="00A10D1F"/>
    <w:rsid w:val="00A112E2"/>
    <w:rsid w:val="00A1152B"/>
    <w:rsid w:val="00A11BD0"/>
    <w:rsid w:val="00A11F49"/>
    <w:rsid w:val="00A1295D"/>
    <w:rsid w:val="00A12A5E"/>
    <w:rsid w:val="00A12C95"/>
    <w:rsid w:val="00A14278"/>
    <w:rsid w:val="00A14D19"/>
    <w:rsid w:val="00A14ED9"/>
    <w:rsid w:val="00A150A9"/>
    <w:rsid w:val="00A1623D"/>
    <w:rsid w:val="00A17592"/>
    <w:rsid w:val="00A20663"/>
    <w:rsid w:val="00A2068D"/>
    <w:rsid w:val="00A20B69"/>
    <w:rsid w:val="00A222D7"/>
    <w:rsid w:val="00A22548"/>
    <w:rsid w:val="00A22EB5"/>
    <w:rsid w:val="00A2476D"/>
    <w:rsid w:val="00A24827"/>
    <w:rsid w:val="00A249DB"/>
    <w:rsid w:val="00A24F80"/>
    <w:rsid w:val="00A26E38"/>
    <w:rsid w:val="00A273D3"/>
    <w:rsid w:val="00A27D90"/>
    <w:rsid w:val="00A27FAF"/>
    <w:rsid w:val="00A3062D"/>
    <w:rsid w:val="00A30B3F"/>
    <w:rsid w:val="00A31A12"/>
    <w:rsid w:val="00A31F51"/>
    <w:rsid w:val="00A32014"/>
    <w:rsid w:val="00A32208"/>
    <w:rsid w:val="00A3284C"/>
    <w:rsid w:val="00A34587"/>
    <w:rsid w:val="00A35F16"/>
    <w:rsid w:val="00A37070"/>
    <w:rsid w:val="00A40446"/>
    <w:rsid w:val="00A408CE"/>
    <w:rsid w:val="00A40BDF"/>
    <w:rsid w:val="00A41859"/>
    <w:rsid w:val="00A42216"/>
    <w:rsid w:val="00A42D1F"/>
    <w:rsid w:val="00A42E71"/>
    <w:rsid w:val="00A43166"/>
    <w:rsid w:val="00A4360B"/>
    <w:rsid w:val="00A4426D"/>
    <w:rsid w:val="00A45662"/>
    <w:rsid w:val="00A45946"/>
    <w:rsid w:val="00A45D0A"/>
    <w:rsid w:val="00A4729F"/>
    <w:rsid w:val="00A47C94"/>
    <w:rsid w:val="00A50354"/>
    <w:rsid w:val="00A5050E"/>
    <w:rsid w:val="00A50F51"/>
    <w:rsid w:val="00A51B73"/>
    <w:rsid w:val="00A51D7C"/>
    <w:rsid w:val="00A52061"/>
    <w:rsid w:val="00A524AC"/>
    <w:rsid w:val="00A530B3"/>
    <w:rsid w:val="00A5473D"/>
    <w:rsid w:val="00A5489A"/>
    <w:rsid w:val="00A5512C"/>
    <w:rsid w:val="00A552C3"/>
    <w:rsid w:val="00A558B9"/>
    <w:rsid w:val="00A55E59"/>
    <w:rsid w:val="00A55FEE"/>
    <w:rsid w:val="00A561A3"/>
    <w:rsid w:val="00A572D8"/>
    <w:rsid w:val="00A6088E"/>
    <w:rsid w:val="00A61746"/>
    <w:rsid w:val="00A619F2"/>
    <w:rsid w:val="00A629B7"/>
    <w:rsid w:val="00A63118"/>
    <w:rsid w:val="00A63445"/>
    <w:rsid w:val="00A63EB8"/>
    <w:rsid w:val="00A64339"/>
    <w:rsid w:val="00A65307"/>
    <w:rsid w:val="00A65C38"/>
    <w:rsid w:val="00A660E4"/>
    <w:rsid w:val="00A66431"/>
    <w:rsid w:val="00A66D17"/>
    <w:rsid w:val="00A6756D"/>
    <w:rsid w:val="00A67EAC"/>
    <w:rsid w:val="00A70355"/>
    <w:rsid w:val="00A713DA"/>
    <w:rsid w:val="00A7178B"/>
    <w:rsid w:val="00A71BBC"/>
    <w:rsid w:val="00A731B5"/>
    <w:rsid w:val="00A73661"/>
    <w:rsid w:val="00A738F6"/>
    <w:rsid w:val="00A739BA"/>
    <w:rsid w:val="00A747D4"/>
    <w:rsid w:val="00A74B2F"/>
    <w:rsid w:val="00A74D0E"/>
    <w:rsid w:val="00A76200"/>
    <w:rsid w:val="00A76C15"/>
    <w:rsid w:val="00A779D8"/>
    <w:rsid w:val="00A807C0"/>
    <w:rsid w:val="00A8134C"/>
    <w:rsid w:val="00A813A4"/>
    <w:rsid w:val="00A81620"/>
    <w:rsid w:val="00A81DD5"/>
    <w:rsid w:val="00A8328A"/>
    <w:rsid w:val="00A832D3"/>
    <w:rsid w:val="00A85E5D"/>
    <w:rsid w:val="00A87140"/>
    <w:rsid w:val="00A87F38"/>
    <w:rsid w:val="00A905A7"/>
    <w:rsid w:val="00A9072D"/>
    <w:rsid w:val="00A90AE9"/>
    <w:rsid w:val="00A921FF"/>
    <w:rsid w:val="00A93710"/>
    <w:rsid w:val="00A95C09"/>
    <w:rsid w:val="00A96293"/>
    <w:rsid w:val="00A96817"/>
    <w:rsid w:val="00AA06B7"/>
    <w:rsid w:val="00AA0AD8"/>
    <w:rsid w:val="00AA0F00"/>
    <w:rsid w:val="00AA13E4"/>
    <w:rsid w:val="00AA1568"/>
    <w:rsid w:val="00AA1BBF"/>
    <w:rsid w:val="00AA289B"/>
    <w:rsid w:val="00AA3C87"/>
    <w:rsid w:val="00AA3CB2"/>
    <w:rsid w:val="00AA44E6"/>
    <w:rsid w:val="00AA5305"/>
    <w:rsid w:val="00AA6175"/>
    <w:rsid w:val="00AA632C"/>
    <w:rsid w:val="00AA697C"/>
    <w:rsid w:val="00AA6F53"/>
    <w:rsid w:val="00AA75FA"/>
    <w:rsid w:val="00AA760D"/>
    <w:rsid w:val="00AA7805"/>
    <w:rsid w:val="00AA7E0D"/>
    <w:rsid w:val="00AB00B1"/>
    <w:rsid w:val="00AB0304"/>
    <w:rsid w:val="00AB14F4"/>
    <w:rsid w:val="00AB14FE"/>
    <w:rsid w:val="00AB16AE"/>
    <w:rsid w:val="00AB1DD6"/>
    <w:rsid w:val="00AB1E90"/>
    <w:rsid w:val="00AB227A"/>
    <w:rsid w:val="00AB2618"/>
    <w:rsid w:val="00AB2648"/>
    <w:rsid w:val="00AB3FCC"/>
    <w:rsid w:val="00AB3FFE"/>
    <w:rsid w:val="00AB4847"/>
    <w:rsid w:val="00AB540A"/>
    <w:rsid w:val="00AB5AF2"/>
    <w:rsid w:val="00AB5D5B"/>
    <w:rsid w:val="00AB5E50"/>
    <w:rsid w:val="00AB64C0"/>
    <w:rsid w:val="00AB77E2"/>
    <w:rsid w:val="00AB7D2E"/>
    <w:rsid w:val="00AC082E"/>
    <w:rsid w:val="00AC0AD5"/>
    <w:rsid w:val="00AC2A48"/>
    <w:rsid w:val="00AC2DFC"/>
    <w:rsid w:val="00AC2FD6"/>
    <w:rsid w:val="00AC3F2F"/>
    <w:rsid w:val="00AC45C7"/>
    <w:rsid w:val="00AC4EAF"/>
    <w:rsid w:val="00AC5807"/>
    <w:rsid w:val="00AC743C"/>
    <w:rsid w:val="00AC7A2E"/>
    <w:rsid w:val="00AD0AB3"/>
    <w:rsid w:val="00AD0BEB"/>
    <w:rsid w:val="00AD1345"/>
    <w:rsid w:val="00AD1BFE"/>
    <w:rsid w:val="00AD305B"/>
    <w:rsid w:val="00AD34C9"/>
    <w:rsid w:val="00AD3C79"/>
    <w:rsid w:val="00AD4D17"/>
    <w:rsid w:val="00AD4E7C"/>
    <w:rsid w:val="00AD522C"/>
    <w:rsid w:val="00AD5B50"/>
    <w:rsid w:val="00AD6D6A"/>
    <w:rsid w:val="00AD7B20"/>
    <w:rsid w:val="00AE0AA0"/>
    <w:rsid w:val="00AE1606"/>
    <w:rsid w:val="00AE210D"/>
    <w:rsid w:val="00AE224E"/>
    <w:rsid w:val="00AE26C8"/>
    <w:rsid w:val="00AE2929"/>
    <w:rsid w:val="00AE2BD3"/>
    <w:rsid w:val="00AE2C0C"/>
    <w:rsid w:val="00AE3822"/>
    <w:rsid w:val="00AE3B58"/>
    <w:rsid w:val="00AE4008"/>
    <w:rsid w:val="00AE411D"/>
    <w:rsid w:val="00AE43E4"/>
    <w:rsid w:val="00AE44A9"/>
    <w:rsid w:val="00AE492E"/>
    <w:rsid w:val="00AE52DD"/>
    <w:rsid w:val="00AE56B3"/>
    <w:rsid w:val="00AE5B93"/>
    <w:rsid w:val="00AE5E4B"/>
    <w:rsid w:val="00AE66F0"/>
    <w:rsid w:val="00AE679C"/>
    <w:rsid w:val="00AE73A7"/>
    <w:rsid w:val="00AE7FBD"/>
    <w:rsid w:val="00AF023B"/>
    <w:rsid w:val="00AF0728"/>
    <w:rsid w:val="00AF0BF9"/>
    <w:rsid w:val="00AF0ED7"/>
    <w:rsid w:val="00AF1218"/>
    <w:rsid w:val="00AF1563"/>
    <w:rsid w:val="00AF1673"/>
    <w:rsid w:val="00AF1CF1"/>
    <w:rsid w:val="00AF20D6"/>
    <w:rsid w:val="00AF2160"/>
    <w:rsid w:val="00AF2710"/>
    <w:rsid w:val="00AF27D0"/>
    <w:rsid w:val="00AF46FE"/>
    <w:rsid w:val="00AF4C36"/>
    <w:rsid w:val="00AF4E1A"/>
    <w:rsid w:val="00AF564E"/>
    <w:rsid w:val="00AF582B"/>
    <w:rsid w:val="00AF591C"/>
    <w:rsid w:val="00AF5B0F"/>
    <w:rsid w:val="00AF5CA3"/>
    <w:rsid w:val="00AF6B78"/>
    <w:rsid w:val="00AF6F6B"/>
    <w:rsid w:val="00AF7127"/>
    <w:rsid w:val="00AF7BE8"/>
    <w:rsid w:val="00B00EB4"/>
    <w:rsid w:val="00B00F49"/>
    <w:rsid w:val="00B011DF"/>
    <w:rsid w:val="00B01568"/>
    <w:rsid w:val="00B025A2"/>
    <w:rsid w:val="00B027B8"/>
    <w:rsid w:val="00B027EF"/>
    <w:rsid w:val="00B02851"/>
    <w:rsid w:val="00B02A31"/>
    <w:rsid w:val="00B04537"/>
    <w:rsid w:val="00B04806"/>
    <w:rsid w:val="00B04817"/>
    <w:rsid w:val="00B051BE"/>
    <w:rsid w:val="00B0568C"/>
    <w:rsid w:val="00B07345"/>
    <w:rsid w:val="00B07942"/>
    <w:rsid w:val="00B07B93"/>
    <w:rsid w:val="00B07E76"/>
    <w:rsid w:val="00B10A57"/>
    <w:rsid w:val="00B11297"/>
    <w:rsid w:val="00B113E5"/>
    <w:rsid w:val="00B11B38"/>
    <w:rsid w:val="00B12288"/>
    <w:rsid w:val="00B12330"/>
    <w:rsid w:val="00B12C72"/>
    <w:rsid w:val="00B14E2D"/>
    <w:rsid w:val="00B1537B"/>
    <w:rsid w:val="00B155B7"/>
    <w:rsid w:val="00B15AD9"/>
    <w:rsid w:val="00B1695D"/>
    <w:rsid w:val="00B169A3"/>
    <w:rsid w:val="00B16E83"/>
    <w:rsid w:val="00B176AF"/>
    <w:rsid w:val="00B2066D"/>
    <w:rsid w:val="00B209EE"/>
    <w:rsid w:val="00B21689"/>
    <w:rsid w:val="00B217A5"/>
    <w:rsid w:val="00B2283B"/>
    <w:rsid w:val="00B230C5"/>
    <w:rsid w:val="00B2394E"/>
    <w:rsid w:val="00B24D32"/>
    <w:rsid w:val="00B24F59"/>
    <w:rsid w:val="00B25392"/>
    <w:rsid w:val="00B25447"/>
    <w:rsid w:val="00B2561E"/>
    <w:rsid w:val="00B2572B"/>
    <w:rsid w:val="00B25876"/>
    <w:rsid w:val="00B25FC4"/>
    <w:rsid w:val="00B26428"/>
    <w:rsid w:val="00B2681D"/>
    <w:rsid w:val="00B2752E"/>
    <w:rsid w:val="00B27E91"/>
    <w:rsid w:val="00B30994"/>
    <w:rsid w:val="00B3157A"/>
    <w:rsid w:val="00B32124"/>
    <w:rsid w:val="00B323FD"/>
    <w:rsid w:val="00B32C46"/>
    <w:rsid w:val="00B333DF"/>
    <w:rsid w:val="00B3390B"/>
    <w:rsid w:val="00B36E56"/>
    <w:rsid w:val="00B37250"/>
    <w:rsid w:val="00B375A2"/>
    <w:rsid w:val="00B37B9B"/>
    <w:rsid w:val="00B40121"/>
    <w:rsid w:val="00B40233"/>
    <w:rsid w:val="00B40B78"/>
    <w:rsid w:val="00B40CC7"/>
    <w:rsid w:val="00B410C1"/>
    <w:rsid w:val="00B413A8"/>
    <w:rsid w:val="00B422FF"/>
    <w:rsid w:val="00B425F0"/>
    <w:rsid w:val="00B42F30"/>
    <w:rsid w:val="00B4364F"/>
    <w:rsid w:val="00B444F9"/>
    <w:rsid w:val="00B44A67"/>
    <w:rsid w:val="00B44DC4"/>
    <w:rsid w:val="00B45DB3"/>
    <w:rsid w:val="00B46279"/>
    <w:rsid w:val="00B46AA0"/>
    <w:rsid w:val="00B4794D"/>
    <w:rsid w:val="00B47B51"/>
    <w:rsid w:val="00B50D77"/>
    <w:rsid w:val="00B50F8D"/>
    <w:rsid w:val="00B514E8"/>
    <w:rsid w:val="00B51D9F"/>
    <w:rsid w:val="00B52987"/>
    <w:rsid w:val="00B52C16"/>
    <w:rsid w:val="00B5319F"/>
    <w:rsid w:val="00B53B93"/>
    <w:rsid w:val="00B53D73"/>
    <w:rsid w:val="00B54C65"/>
    <w:rsid w:val="00B54F63"/>
    <w:rsid w:val="00B553D4"/>
    <w:rsid w:val="00B5713B"/>
    <w:rsid w:val="00B578B0"/>
    <w:rsid w:val="00B57948"/>
    <w:rsid w:val="00B57B59"/>
    <w:rsid w:val="00B57D12"/>
    <w:rsid w:val="00B61677"/>
    <w:rsid w:val="00B61CF0"/>
    <w:rsid w:val="00B62020"/>
    <w:rsid w:val="00B62122"/>
    <w:rsid w:val="00B625F2"/>
    <w:rsid w:val="00B62D06"/>
    <w:rsid w:val="00B62DDA"/>
    <w:rsid w:val="00B63078"/>
    <w:rsid w:val="00B63E62"/>
    <w:rsid w:val="00B64118"/>
    <w:rsid w:val="00B64BF8"/>
    <w:rsid w:val="00B660FF"/>
    <w:rsid w:val="00B66C0B"/>
    <w:rsid w:val="00B67CCD"/>
    <w:rsid w:val="00B7087F"/>
    <w:rsid w:val="00B71D73"/>
    <w:rsid w:val="00B73AB8"/>
    <w:rsid w:val="00B73DE0"/>
    <w:rsid w:val="00B744F6"/>
    <w:rsid w:val="00B75687"/>
    <w:rsid w:val="00B75F40"/>
    <w:rsid w:val="00B7666B"/>
    <w:rsid w:val="00B7771E"/>
    <w:rsid w:val="00B81504"/>
    <w:rsid w:val="00B81AD3"/>
    <w:rsid w:val="00B8245B"/>
    <w:rsid w:val="00B834EF"/>
    <w:rsid w:val="00B83C84"/>
    <w:rsid w:val="00B84F37"/>
    <w:rsid w:val="00B853BF"/>
    <w:rsid w:val="00B855CA"/>
    <w:rsid w:val="00B8636F"/>
    <w:rsid w:val="00B86BCB"/>
    <w:rsid w:val="00B90A07"/>
    <w:rsid w:val="00B9100A"/>
    <w:rsid w:val="00B92001"/>
    <w:rsid w:val="00B925B0"/>
    <w:rsid w:val="00B941D0"/>
    <w:rsid w:val="00B95FE0"/>
    <w:rsid w:val="00B96B73"/>
    <w:rsid w:val="00B97237"/>
    <w:rsid w:val="00B975FA"/>
    <w:rsid w:val="00B9796D"/>
    <w:rsid w:val="00B97D91"/>
    <w:rsid w:val="00BA06C2"/>
    <w:rsid w:val="00BA3554"/>
    <w:rsid w:val="00BA607B"/>
    <w:rsid w:val="00BA632C"/>
    <w:rsid w:val="00BB1A5D"/>
    <w:rsid w:val="00BB1C9B"/>
    <w:rsid w:val="00BB32CE"/>
    <w:rsid w:val="00BB3575"/>
    <w:rsid w:val="00BB4ADD"/>
    <w:rsid w:val="00BB500A"/>
    <w:rsid w:val="00BB5278"/>
    <w:rsid w:val="00BB52F9"/>
    <w:rsid w:val="00BB5782"/>
    <w:rsid w:val="00BB5B35"/>
    <w:rsid w:val="00BB5B81"/>
    <w:rsid w:val="00BB5F0B"/>
    <w:rsid w:val="00BB682B"/>
    <w:rsid w:val="00BB6EAD"/>
    <w:rsid w:val="00BC0BAC"/>
    <w:rsid w:val="00BC0DF1"/>
    <w:rsid w:val="00BC12C0"/>
    <w:rsid w:val="00BC1555"/>
    <w:rsid w:val="00BC1804"/>
    <w:rsid w:val="00BC2255"/>
    <w:rsid w:val="00BC256B"/>
    <w:rsid w:val="00BC273E"/>
    <w:rsid w:val="00BC354F"/>
    <w:rsid w:val="00BC3DDE"/>
    <w:rsid w:val="00BC3E66"/>
    <w:rsid w:val="00BC4594"/>
    <w:rsid w:val="00BC6493"/>
    <w:rsid w:val="00BC6807"/>
    <w:rsid w:val="00BC6E1C"/>
    <w:rsid w:val="00BC6EE1"/>
    <w:rsid w:val="00BC6FA9"/>
    <w:rsid w:val="00BC723A"/>
    <w:rsid w:val="00BD0588"/>
    <w:rsid w:val="00BD0D0A"/>
    <w:rsid w:val="00BD2920"/>
    <w:rsid w:val="00BD3B55"/>
    <w:rsid w:val="00BD4817"/>
    <w:rsid w:val="00BD4D96"/>
    <w:rsid w:val="00BD572E"/>
    <w:rsid w:val="00BD57B2"/>
    <w:rsid w:val="00BD5F94"/>
    <w:rsid w:val="00BD6BF7"/>
    <w:rsid w:val="00BD72E6"/>
    <w:rsid w:val="00BE01AE"/>
    <w:rsid w:val="00BE12B6"/>
    <w:rsid w:val="00BE1A44"/>
    <w:rsid w:val="00BE2E09"/>
    <w:rsid w:val="00BE368E"/>
    <w:rsid w:val="00BE3AF9"/>
    <w:rsid w:val="00BE3F61"/>
    <w:rsid w:val="00BE439E"/>
    <w:rsid w:val="00BE45B6"/>
    <w:rsid w:val="00BE54A9"/>
    <w:rsid w:val="00BE557F"/>
    <w:rsid w:val="00BE5A4A"/>
    <w:rsid w:val="00BE6363"/>
    <w:rsid w:val="00BE6D39"/>
    <w:rsid w:val="00BE6F5D"/>
    <w:rsid w:val="00BE7276"/>
    <w:rsid w:val="00BE7FE1"/>
    <w:rsid w:val="00BF0913"/>
    <w:rsid w:val="00BF2633"/>
    <w:rsid w:val="00BF3B4E"/>
    <w:rsid w:val="00BF4360"/>
    <w:rsid w:val="00BF4538"/>
    <w:rsid w:val="00BF46D6"/>
    <w:rsid w:val="00BF4FFD"/>
    <w:rsid w:val="00BF5421"/>
    <w:rsid w:val="00BF6D34"/>
    <w:rsid w:val="00BF74AB"/>
    <w:rsid w:val="00BF762F"/>
    <w:rsid w:val="00BF7A35"/>
    <w:rsid w:val="00BF7D70"/>
    <w:rsid w:val="00C008F7"/>
    <w:rsid w:val="00C00E33"/>
    <w:rsid w:val="00C010D8"/>
    <w:rsid w:val="00C0193C"/>
    <w:rsid w:val="00C0209B"/>
    <w:rsid w:val="00C024D3"/>
    <w:rsid w:val="00C029B6"/>
    <w:rsid w:val="00C02B86"/>
    <w:rsid w:val="00C031E9"/>
    <w:rsid w:val="00C03431"/>
    <w:rsid w:val="00C03728"/>
    <w:rsid w:val="00C03817"/>
    <w:rsid w:val="00C0413D"/>
    <w:rsid w:val="00C04470"/>
    <w:rsid w:val="00C04939"/>
    <w:rsid w:val="00C063AB"/>
    <w:rsid w:val="00C105F6"/>
    <w:rsid w:val="00C10664"/>
    <w:rsid w:val="00C10DDB"/>
    <w:rsid w:val="00C11929"/>
    <w:rsid w:val="00C122A6"/>
    <w:rsid w:val="00C132F1"/>
    <w:rsid w:val="00C14561"/>
    <w:rsid w:val="00C14F1A"/>
    <w:rsid w:val="00C156C3"/>
    <w:rsid w:val="00C15BC3"/>
    <w:rsid w:val="00C16602"/>
    <w:rsid w:val="00C16F3F"/>
    <w:rsid w:val="00C17092"/>
    <w:rsid w:val="00C17414"/>
    <w:rsid w:val="00C203CF"/>
    <w:rsid w:val="00C207A1"/>
    <w:rsid w:val="00C2151D"/>
    <w:rsid w:val="00C22421"/>
    <w:rsid w:val="00C232E0"/>
    <w:rsid w:val="00C23410"/>
    <w:rsid w:val="00C23B1B"/>
    <w:rsid w:val="00C23D48"/>
    <w:rsid w:val="00C23F1D"/>
    <w:rsid w:val="00C24256"/>
    <w:rsid w:val="00C251AD"/>
    <w:rsid w:val="00C258A8"/>
    <w:rsid w:val="00C26B4D"/>
    <w:rsid w:val="00C26CF7"/>
    <w:rsid w:val="00C27288"/>
    <w:rsid w:val="00C3130B"/>
    <w:rsid w:val="00C31373"/>
    <w:rsid w:val="00C31CE8"/>
    <w:rsid w:val="00C324F0"/>
    <w:rsid w:val="00C337D1"/>
    <w:rsid w:val="00C338C6"/>
    <w:rsid w:val="00C34414"/>
    <w:rsid w:val="00C3484C"/>
    <w:rsid w:val="00C35169"/>
    <w:rsid w:val="00C35672"/>
    <w:rsid w:val="00C358EA"/>
    <w:rsid w:val="00C35F70"/>
    <w:rsid w:val="00C364E8"/>
    <w:rsid w:val="00C374F2"/>
    <w:rsid w:val="00C3782D"/>
    <w:rsid w:val="00C3797F"/>
    <w:rsid w:val="00C4095B"/>
    <w:rsid w:val="00C41818"/>
    <w:rsid w:val="00C421A1"/>
    <w:rsid w:val="00C4221F"/>
    <w:rsid w:val="00C43213"/>
    <w:rsid w:val="00C4327F"/>
    <w:rsid w:val="00C43524"/>
    <w:rsid w:val="00C435DD"/>
    <w:rsid w:val="00C4487D"/>
    <w:rsid w:val="00C45620"/>
    <w:rsid w:val="00C460D6"/>
    <w:rsid w:val="00C46121"/>
    <w:rsid w:val="00C464BA"/>
    <w:rsid w:val="00C47611"/>
    <w:rsid w:val="00C4795F"/>
    <w:rsid w:val="00C47D72"/>
    <w:rsid w:val="00C47F82"/>
    <w:rsid w:val="00C50B32"/>
    <w:rsid w:val="00C50D71"/>
    <w:rsid w:val="00C51210"/>
    <w:rsid w:val="00C51512"/>
    <w:rsid w:val="00C5220E"/>
    <w:rsid w:val="00C527F9"/>
    <w:rsid w:val="00C528FD"/>
    <w:rsid w:val="00C53926"/>
    <w:rsid w:val="00C53D1C"/>
    <w:rsid w:val="00C54CEE"/>
    <w:rsid w:val="00C559BE"/>
    <w:rsid w:val="00C56129"/>
    <w:rsid w:val="00C566F0"/>
    <w:rsid w:val="00C56BBA"/>
    <w:rsid w:val="00C57D7E"/>
    <w:rsid w:val="00C6056C"/>
    <w:rsid w:val="00C611EE"/>
    <w:rsid w:val="00C61526"/>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212"/>
    <w:rsid w:val="00C8263F"/>
    <w:rsid w:val="00C82B2A"/>
    <w:rsid w:val="00C82BD2"/>
    <w:rsid w:val="00C82CF8"/>
    <w:rsid w:val="00C83D8F"/>
    <w:rsid w:val="00C83F86"/>
    <w:rsid w:val="00C84419"/>
    <w:rsid w:val="00C84443"/>
    <w:rsid w:val="00C84D2D"/>
    <w:rsid w:val="00C85FFA"/>
    <w:rsid w:val="00C864DC"/>
    <w:rsid w:val="00C900F7"/>
    <w:rsid w:val="00C91F69"/>
    <w:rsid w:val="00C92051"/>
    <w:rsid w:val="00C93BB0"/>
    <w:rsid w:val="00C949FA"/>
    <w:rsid w:val="00C95B0F"/>
    <w:rsid w:val="00C95D4E"/>
    <w:rsid w:val="00C96641"/>
    <w:rsid w:val="00C978AF"/>
    <w:rsid w:val="00CA0015"/>
    <w:rsid w:val="00CA097A"/>
    <w:rsid w:val="00CA169D"/>
    <w:rsid w:val="00CA1747"/>
    <w:rsid w:val="00CA1C11"/>
    <w:rsid w:val="00CA2083"/>
    <w:rsid w:val="00CA2207"/>
    <w:rsid w:val="00CA30F7"/>
    <w:rsid w:val="00CA3877"/>
    <w:rsid w:val="00CA4510"/>
    <w:rsid w:val="00CA4AB2"/>
    <w:rsid w:val="00CA5587"/>
    <w:rsid w:val="00CA5671"/>
    <w:rsid w:val="00CA5B8D"/>
    <w:rsid w:val="00CA5DD1"/>
    <w:rsid w:val="00CA5E9D"/>
    <w:rsid w:val="00CA770E"/>
    <w:rsid w:val="00CA7F13"/>
    <w:rsid w:val="00CB0129"/>
    <w:rsid w:val="00CB0901"/>
    <w:rsid w:val="00CB0ADE"/>
    <w:rsid w:val="00CB2241"/>
    <w:rsid w:val="00CB287A"/>
    <w:rsid w:val="00CB2F56"/>
    <w:rsid w:val="00CB3CB1"/>
    <w:rsid w:val="00CB41AB"/>
    <w:rsid w:val="00CB4C1E"/>
    <w:rsid w:val="00CB4DF7"/>
    <w:rsid w:val="00CB5290"/>
    <w:rsid w:val="00CB57BB"/>
    <w:rsid w:val="00CB68EF"/>
    <w:rsid w:val="00CB6960"/>
    <w:rsid w:val="00CB7115"/>
    <w:rsid w:val="00CB71A2"/>
    <w:rsid w:val="00CB759C"/>
    <w:rsid w:val="00CB7853"/>
    <w:rsid w:val="00CB79A4"/>
    <w:rsid w:val="00CC0A8D"/>
    <w:rsid w:val="00CC1298"/>
    <w:rsid w:val="00CC16CF"/>
    <w:rsid w:val="00CC3419"/>
    <w:rsid w:val="00CC3A77"/>
    <w:rsid w:val="00CC3D99"/>
    <w:rsid w:val="00CC43F3"/>
    <w:rsid w:val="00CC49B7"/>
    <w:rsid w:val="00CC518E"/>
    <w:rsid w:val="00CC73F0"/>
    <w:rsid w:val="00CC7693"/>
    <w:rsid w:val="00CD043A"/>
    <w:rsid w:val="00CD1E5E"/>
    <w:rsid w:val="00CD2C4B"/>
    <w:rsid w:val="00CD3548"/>
    <w:rsid w:val="00CD4190"/>
    <w:rsid w:val="00CD435C"/>
    <w:rsid w:val="00CD43C8"/>
    <w:rsid w:val="00CD4898"/>
    <w:rsid w:val="00CD7C41"/>
    <w:rsid w:val="00CE0D95"/>
    <w:rsid w:val="00CE0DE7"/>
    <w:rsid w:val="00CE2264"/>
    <w:rsid w:val="00CE3A99"/>
    <w:rsid w:val="00CE4D1D"/>
    <w:rsid w:val="00CE5CB9"/>
    <w:rsid w:val="00CE7B83"/>
    <w:rsid w:val="00CE7BF1"/>
    <w:rsid w:val="00CF0197"/>
    <w:rsid w:val="00CF058D"/>
    <w:rsid w:val="00CF0AEA"/>
    <w:rsid w:val="00CF0D0D"/>
    <w:rsid w:val="00CF12EE"/>
    <w:rsid w:val="00CF1653"/>
    <w:rsid w:val="00CF1742"/>
    <w:rsid w:val="00CF2191"/>
    <w:rsid w:val="00CF2304"/>
    <w:rsid w:val="00CF30C0"/>
    <w:rsid w:val="00CF34D0"/>
    <w:rsid w:val="00CF389B"/>
    <w:rsid w:val="00CF3B8F"/>
    <w:rsid w:val="00CF3B92"/>
    <w:rsid w:val="00CF467D"/>
    <w:rsid w:val="00CF4CEB"/>
    <w:rsid w:val="00CF7537"/>
    <w:rsid w:val="00D00401"/>
    <w:rsid w:val="00D0068C"/>
    <w:rsid w:val="00D008B5"/>
    <w:rsid w:val="00D00A61"/>
    <w:rsid w:val="00D00BED"/>
    <w:rsid w:val="00D01B3C"/>
    <w:rsid w:val="00D0210C"/>
    <w:rsid w:val="00D02304"/>
    <w:rsid w:val="00D02861"/>
    <w:rsid w:val="00D03331"/>
    <w:rsid w:val="00D03E7C"/>
    <w:rsid w:val="00D048EE"/>
    <w:rsid w:val="00D04B17"/>
    <w:rsid w:val="00D05A4D"/>
    <w:rsid w:val="00D05F06"/>
    <w:rsid w:val="00D07D73"/>
    <w:rsid w:val="00D07E36"/>
    <w:rsid w:val="00D104E6"/>
    <w:rsid w:val="00D107CC"/>
    <w:rsid w:val="00D10B0C"/>
    <w:rsid w:val="00D110A2"/>
    <w:rsid w:val="00D113E0"/>
    <w:rsid w:val="00D11611"/>
    <w:rsid w:val="00D132BC"/>
    <w:rsid w:val="00D14B02"/>
    <w:rsid w:val="00D150B0"/>
    <w:rsid w:val="00D15272"/>
    <w:rsid w:val="00D15ED6"/>
    <w:rsid w:val="00D161B8"/>
    <w:rsid w:val="00D17209"/>
    <w:rsid w:val="00D17258"/>
    <w:rsid w:val="00D2007D"/>
    <w:rsid w:val="00D20DD6"/>
    <w:rsid w:val="00D219A5"/>
    <w:rsid w:val="00D21F8D"/>
    <w:rsid w:val="00D22464"/>
    <w:rsid w:val="00D23CDE"/>
    <w:rsid w:val="00D268C0"/>
    <w:rsid w:val="00D26AA2"/>
    <w:rsid w:val="00D26E4A"/>
    <w:rsid w:val="00D26FCF"/>
    <w:rsid w:val="00D27B1C"/>
    <w:rsid w:val="00D27C21"/>
    <w:rsid w:val="00D27D07"/>
    <w:rsid w:val="00D30487"/>
    <w:rsid w:val="00D30F7E"/>
    <w:rsid w:val="00D320A2"/>
    <w:rsid w:val="00D32414"/>
    <w:rsid w:val="00D326C7"/>
    <w:rsid w:val="00D32DD8"/>
    <w:rsid w:val="00D32F51"/>
    <w:rsid w:val="00D331CE"/>
    <w:rsid w:val="00D33205"/>
    <w:rsid w:val="00D3345B"/>
    <w:rsid w:val="00D33481"/>
    <w:rsid w:val="00D33721"/>
    <w:rsid w:val="00D33F62"/>
    <w:rsid w:val="00D354BA"/>
    <w:rsid w:val="00D359C1"/>
    <w:rsid w:val="00D359EB"/>
    <w:rsid w:val="00D362DB"/>
    <w:rsid w:val="00D36D97"/>
    <w:rsid w:val="00D371A7"/>
    <w:rsid w:val="00D411B6"/>
    <w:rsid w:val="00D433D6"/>
    <w:rsid w:val="00D4557B"/>
    <w:rsid w:val="00D463EA"/>
    <w:rsid w:val="00D46CE9"/>
    <w:rsid w:val="00D46D5B"/>
    <w:rsid w:val="00D47316"/>
    <w:rsid w:val="00D47541"/>
    <w:rsid w:val="00D47A5B"/>
    <w:rsid w:val="00D47A9C"/>
    <w:rsid w:val="00D50810"/>
    <w:rsid w:val="00D50B56"/>
    <w:rsid w:val="00D516BE"/>
    <w:rsid w:val="00D51753"/>
    <w:rsid w:val="00D517C1"/>
    <w:rsid w:val="00D52CC7"/>
    <w:rsid w:val="00D52D0B"/>
    <w:rsid w:val="00D530AD"/>
    <w:rsid w:val="00D5440E"/>
    <w:rsid w:val="00D54E6F"/>
    <w:rsid w:val="00D5541F"/>
    <w:rsid w:val="00D5674E"/>
    <w:rsid w:val="00D56D2A"/>
    <w:rsid w:val="00D57126"/>
    <w:rsid w:val="00D571F0"/>
    <w:rsid w:val="00D57531"/>
    <w:rsid w:val="00D60E8B"/>
    <w:rsid w:val="00D612BC"/>
    <w:rsid w:val="00D61B60"/>
    <w:rsid w:val="00D61D87"/>
    <w:rsid w:val="00D62549"/>
    <w:rsid w:val="00D627D0"/>
    <w:rsid w:val="00D62C0F"/>
    <w:rsid w:val="00D651D1"/>
    <w:rsid w:val="00D65BF2"/>
    <w:rsid w:val="00D65C34"/>
    <w:rsid w:val="00D65E4E"/>
    <w:rsid w:val="00D65EBA"/>
    <w:rsid w:val="00D66AF8"/>
    <w:rsid w:val="00D67EC5"/>
    <w:rsid w:val="00D708D0"/>
    <w:rsid w:val="00D71259"/>
    <w:rsid w:val="00D7354F"/>
    <w:rsid w:val="00D735A6"/>
    <w:rsid w:val="00D74267"/>
    <w:rsid w:val="00D7433F"/>
    <w:rsid w:val="00D7435F"/>
    <w:rsid w:val="00D746A0"/>
    <w:rsid w:val="00D74CCE"/>
    <w:rsid w:val="00D753A5"/>
    <w:rsid w:val="00D75499"/>
    <w:rsid w:val="00D7561D"/>
    <w:rsid w:val="00D758CA"/>
    <w:rsid w:val="00D75F27"/>
    <w:rsid w:val="00D76BBA"/>
    <w:rsid w:val="00D770E9"/>
    <w:rsid w:val="00D7776E"/>
    <w:rsid w:val="00D77ADB"/>
    <w:rsid w:val="00D77EF7"/>
    <w:rsid w:val="00D815D1"/>
    <w:rsid w:val="00D81660"/>
    <w:rsid w:val="00D81962"/>
    <w:rsid w:val="00D81FC2"/>
    <w:rsid w:val="00D820D2"/>
    <w:rsid w:val="00D82548"/>
    <w:rsid w:val="00D828CF"/>
    <w:rsid w:val="00D82DAD"/>
    <w:rsid w:val="00D83043"/>
    <w:rsid w:val="00D8313C"/>
    <w:rsid w:val="00D835A6"/>
    <w:rsid w:val="00D84287"/>
    <w:rsid w:val="00D84988"/>
    <w:rsid w:val="00D84F32"/>
    <w:rsid w:val="00D85304"/>
    <w:rsid w:val="00D86538"/>
    <w:rsid w:val="00D873FE"/>
    <w:rsid w:val="00D875CB"/>
    <w:rsid w:val="00D87747"/>
    <w:rsid w:val="00D879FD"/>
    <w:rsid w:val="00D922BB"/>
    <w:rsid w:val="00D93027"/>
    <w:rsid w:val="00D93F98"/>
    <w:rsid w:val="00D94044"/>
    <w:rsid w:val="00D94BDD"/>
    <w:rsid w:val="00D96053"/>
    <w:rsid w:val="00D9650F"/>
    <w:rsid w:val="00D970D2"/>
    <w:rsid w:val="00D976EB"/>
    <w:rsid w:val="00DA0390"/>
    <w:rsid w:val="00DA0948"/>
    <w:rsid w:val="00DA0A4E"/>
    <w:rsid w:val="00DA0F94"/>
    <w:rsid w:val="00DA0FDD"/>
    <w:rsid w:val="00DA10C9"/>
    <w:rsid w:val="00DA1AF1"/>
    <w:rsid w:val="00DA2289"/>
    <w:rsid w:val="00DA283E"/>
    <w:rsid w:val="00DA34F5"/>
    <w:rsid w:val="00DA41B1"/>
    <w:rsid w:val="00DA5057"/>
    <w:rsid w:val="00DA687B"/>
    <w:rsid w:val="00DA6C97"/>
    <w:rsid w:val="00DA6E20"/>
    <w:rsid w:val="00DB01A7"/>
    <w:rsid w:val="00DB0602"/>
    <w:rsid w:val="00DB1F25"/>
    <w:rsid w:val="00DB2BCC"/>
    <w:rsid w:val="00DB3E17"/>
    <w:rsid w:val="00DB41B7"/>
    <w:rsid w:val="00DB4273"/>
    <w:rsid w:val="00DB4CC7"/>
    <w:rsid w:val="00DB5400"/>
    <w:rsid w:val="00DB64C8"/>
    <w:rsid w:val="00DB6D02"/>
    <w:rsid w:val="00DC0528"/>
    <w:rsid w:val="00DC0F7B"/>
    <w:rsid w:val="00DC139A"/>
    <w:rsid w:val="00DC1945"/>
    <w:rsid w:val="00DC1B3F"/>
    <w:rsid w:val="00DC1D98"/>
    <w:rsid w:val="00DC225A"/>
    <w:rsid w:val="00DC3470"/>
    <w:rsid w:val="00DC3A3E"/>
    <w:rsid w:val="00DC4A79"/>
    <w:rsid w:val="00DC5332"/>
    <w:rsid w:val="00DC567F"/>
    <w:rsid w:val="00DC59F5"/>
    <w:rsid w:val="00DC6663"/>
    <w:rsid w:val="00DC6FEB"/>
    <w:rsid w:val="00DC769E"/>
    <w:rsid w:val="00DC7A3F"/>
    <w:rsid w:val="00DD1FD1"/>
    <w:rsid w:val="00DD2498"/>
    <w:rsid w:val="00DD322C"/>
    <w:rsid w:val="00DD3E3D"/>
    <w:rsid w:val="00DD4F48"/>
    <w:rsid w:val="00DD51F0"/>
    <w:rsid w:val="00DD56AA"/>
    <w:rsid w:val="00DD5CF9"/>
    <w:rsid w:val="00DD66E7"/>
    <w:rsid w:val="00DD6FDA"/>
    <w:rsid w:val="00DD732E"/>
    <w:rsid w:val="00DE1323"/>
    <w:rsid w:val="00DE134D"/>
    <w:rsid w:val="00DE1C00"/>
    <w:rsid w:val="00DE1F56"/>
    <w:rsid w:val="00DE21F8"/>
    <w:rsid w:val="00DE26E4"/>
    <w:rsid w:val="00DE3538"/>
    <w:rsid w:val="00DE3768"/>
    <w:rsid w:val="00DE3C28"/>
    <w:rsid w:val="00DE4085"/>
    <w:rsid w:val="00DE486D"/>
    <w:rsid w:val="00DE4A65"/>
    <w:rsid w:val="00DE5543"/>
    <w:rsid w:val="00DE5ADC"/>
    <w:rsid w:val="00DE5B89"/>
    <w:rsid w:val="00DE5D3F"/>
    <w:rsid w:val="00DE60A1"/>
    <w:rsid w:val="00DE65EA"/>
    <w:rsid w:val="00DE7B31"/>
    <w:rsid w:val="00DE7F8F"/>
    <w:rsid w:val="00DF0871"/>
    <w:rsid w:val="00DF11C4"/>
    <w:rsid w:val="00DF1625"/>
    <w:rsid w:val="00DF19A1"/>
    <w:rsid w:val="00DF40B5"/>
    <w:rsid w:val="00DF5182"/>
    <w:rsid w:val="00DF5EC0"/>
    <w:rsid w:val="00DF68A6"/>
    <w:rsid w:val="00E01503"/>
    <w:rsid w:val="00E020C1"/>
    <w:rsid w:val="00E02F60"/>
    <w:rsid w:val="00E038DA"/>
    <w:rsid w:val="00E040F0"/>
    <w:rsid w:val="00E04589"/>
    <w:rsid w:val="00E045AE"/>
    <w:rsid w:val="00E046C2"/>
    <w:rsid w:val="00E04FA9"/>
    <w:rsid w:val="00E05918"/>
    <w:rsid w:val="00E05F32"/>
    <w:rsid w:val="00E067AA"/>
    <w:rsid w:val="00E06E9D"/>
    <w:rsid w:val="00E070E6"/>
    <w:rsid w:val="00E07E1A"/>
    <w:rsid w:val="00E10031"/>
    <w:rsid w:val="00E10BB7"/>
    <w:rsid w:val="00E10EF7"/>
    <w:rsid w:val="00E13027"/>
    <w:rsid w:val="00E152E3"/>
    <w:rsid w:val="00E1546A"/>
    <w:rsid w:val="00E15826"/>
    <w:rsid w:val="00E15A77"/>
    <w:rsid w:val="00E161F1"/>
    <w:rsid w:val="00E1695E"/>
    <w:rsid w:val="00E17B5D"/>
    <w:rsid w:val="00E20011"/>
    <w:rsid w:val="00E2073B"/>
    <w:rsid w:val="00E20799"/>
    <w:rsid w:val="00E207EB"/>
    <w:rsid w:val="00E20B22"/>
    <w:rsid w:val="00E20B3E"/>
    <w:rsid w:val="00E20E95"/>
    <w:rsid w:val="00E21547"/>
    <w:rsid w:val="00E2217F"/>
    <w:rsid w:val="00E222A7"/>
    <w:rsid w:val="00E2245F"/>
    <w:rsid w:val="00E22E51"/>
    <w:rsid w:val="00E22FD4"/>
    <w:rsid w:val="00E23921"/>
    <w:rsid w:val="00E23A5A"/>
    <w:rsid w:val="00E23A9A"/>
    <w:rsid w:val="00E23F7F"/>
    <w:rsid w:val="00E2406F"/>
    <w:rsid w:val="00E242FF"/>
    <w:rsid w:val="00E24EBF"/>
    <w:rsid w:val="00E25D59"/>
    <w:rsid w:val="00E2620A"/>
    <w:rsid w:val="00E26927"/>
    <w:rsid w:val="00E26A48"/>
    <w:rsid w:val="00E26DCE"/>
    <w:rsid w:val="00E30D12"/>
    <w:rsid w:val="00E31A0F"/>
    <w:rsid w:val="00E326DD"/>
    <w:rsid w:val="00E327B8"/>
    <w:rsid w:val="00E33DDB"/>
    <w:rsid w:val="00E34189"/>
    <w:rsid w:val="00E347F7"/>
    <w:rsid w:val="00E36717"/>
    <w:rsid w:val="00E36A86"/>
    <w:rsid w:val="00E36D2A"/>
    <w:rsid w:val="00E410D5"/>
    <w:rsid w:val="00E41156"/>
    <w:rsid w:val="00E41620"/>
    <w:rsid w:val="00E4239E"/>
    <w:rsid w:val="00E425F9"/>
    <w:rsid w:val="00E42FEB"/>
    <w:rsid w:val="00E430BF"/>
    <w:rsid w:val="00E43CEB"/>
    <w:rsid w:val="00E441EC"/>
    <w:rsid w:val="00E449DE"/>
    <w:rsid w:val="00E449ED"/>
    <w:rsid w:val="00E44D86"/>
    <w:rsid w:val="00E44F95"/>
    <w:rsid w:val="00E45007"/>
    <w:rsid w:val="00E45ACA"/>
    <w:rsid w:val="00E45C7F"/>
    <w:rsid w:val="00E46422"/>
    <w:rsid w:val="00E46DBA"/>
    <w:rsid w:val="00E50E28"/>
    <w:rsid w:val="00E51117"/>
    <w:rsid w:val="00E51EEA"/>
    <w:rsid w:val="00E5348C"/>
    <w:rsid w:val="00E538CE"/>
    <w:rsid w:val="00E54297"/>
    <w:rsid w:val="00E54353"/>
    <w:rsid w:val="00E54B2C"/>
    <w:rsid w:val="00E54E6B"/>
    <w:rsid w:val="00E5510F"/>
    <w:rsid w:val="00E6008B"/>
    <w:rsid w:val="00E6044F"/>
    <w:rsid w:val="00E60526"/>
    <w:rsid w:val="00E61E2C"/>
    <w:rsid w:val="00E62FBE"/>
    <w:rsid w:val="00E6367A"/>
    <w:rsid w:val="00E6392F"/>
    <w:rsid w:val="00E63C8D"/>
    <w:rsid w:val="00E64337"/>
    <w:rsid w:val="00E656BF"/>
    <w:rsid w:val="00E65F37"/>
    <w:rsid w:val="00E66866"/>
    <w:rsid w:val="00E66AA9"/>
    <w:rsid w:val="00E673E3"/>
    <w:rsid w:val="00E674AE"/>
    <w:rsid w:val="00E67BA7"/>
    <w:rsid w:val="00E700E1"/>
    <w:rsid w:val="00E71CEE"/>
    <w:rsid w:val="00E73B1B"/>
    <w:rsid w:val="00E74033"/>
    <w:rsid w:val="00E74264"/>
    <w:rsid w:val="00E749B7"/>
    <w:rsid w:val="00E74BF6"/>
    <w:rsid w:val="00E74DFB"/>
    <w:rsid w:val="00E7522C"/>
    <w:rsid w:val="00E7544B"/>
    <w:rsid w:val="00E75456"/>
    <w:rsid w:val="00E75737"/>
    <w:rsid w:val="00E75A87"/>
    <w:rsid w:val="00E765B7"/>
    <w:rsid w:val="00E76F31"/>
    <w:rsid w:val="00E77EEE"/>
    <w:rsid w:val="00E805B6"/>
    <w:rsid w:val="00E81D32"/>
    <w:rsid w:val="00E830D6"/>
    <w:rsid w:val="00E840D0"/>
    <w:rsid w:val="00E84171"/>
    <w:rsid w:val="00E84D99"/>
    <w:rsid w:val="00E85A49"/>
    <w:rsid w:val="00E87070"/>
    <w:rsid w:val="00E87885"/>
    <w:rsid w:val="00E878E9"/>
    <w:rsid w:val="00E90A39"/>
    <w:rsid w:val="00E90E72"/>
    <w:rsid w:val="00E90FD0"/>
    <w:rsid w:val="00E92272"/>
    <w:rsid w:val="00E92B8E"/>
    <w:rsid w:val="00E92BAA"/>
    <w:rsid w:val="00E92DFA"/>
    <w:rsid w:val="00E93CA2"/>
    <w:rsid w:val="00E9479B"/>
    <w:rsid w:val="00E94D7F"/>
    <w:rsid w:val="00E95E47"/>
    <w:rsid w:val="00E96833"/>
    <w:rsid w:val="00E968EF"/>
    <w:rsid w:val="00E969ED"/>
    <w:rsid w:val="00E971DB"/>
    <w:rsid w:val="00E9746B"/>
    <w:rsid w:val="00E9764D"/>
    <w:rsid w:val="00E97AB0"/>
    <w:rsid w:val="00EA059F"/>
    <w:rsid w:val="00EA06E9"/>
    <w:rsid w:val="00EA150B"/>
    <w:rsid w:val="00EA1765"/>
    <w:rsid w:val="00EA29E8"/>
    <w:rsid w:val="00EA3E33"/>
    <w:rsid w:val="00EA3FD0"/>
    <w:rsid w:val="00EA40DF"/>
    <w:rsid w:val="00EA58C8"/>
    <w:rsid w:val="00EA625E"/>
    <w:rsid w:val="00EA655E"/>
    <w:rsid w:val="00EA68B2"/>
    <w:rsid w:val="00EA7474"/>
    <w:rsid w:val="00EA7727"/>
    <w:rsid w:val="00EA7FA5"/>
    <w:rsid w:val="00EB07BB"/>
    <w:rsid w:val="00EB0B3D"/>
    <w:rsid w:val="00EB1E34"/>
    <w:rsid w:val="00EB25F3"/>
    <w:rsid w:val="00EB2629"/>
    <w:rsid w:val="00EB2AE8"/>
    <w:rsid w:val="00EB35E7"/>
    <w:rsid w:val="00EB37ED"/>
    <w:rsid w:val="00EB395D"/>
    <w:rsid w:val="00EB42B2"/>
    <w:rsid w:val="00EB487B"/>
    <w:rsid w:val="00EB5068"/>
    <w:rsid w:val="00EB5695"/>
    <w:rsid w:val="00EB5989"/>
    <w:rsid w:val="00EB5F02"/>
    <w:rsid w:val="00EB602D"/>
    <w:rsid w:val="00EB6064"/>
    <w:rsid w:val="00EB6314"/>
    <w:rsid w:val="00EB6684"/>
    <w:rsid w:val="00EB6E54"/>
    <w:rsid w:val="00EB7E37"/>
    <w:rsid w:val="00EC0A92"/>
    <w:rsid w:val="00EC0C4F"/>
    <w:rsid w:val="00EC1AA8"/>
    <w:rsid w:val="00EC20BC"/>
    <w:rsid w:val="00EC22F7"/>
    <w:rsid w:val="00EC2345"/>
    <w:rsid w:val="00EC2CDE"/>
    <w:rsid w:val="00EC49B0"/>
    <w:rsid w:val="00EC51AD"/>
    <w:rsid w:val="00EC5856"/>
    <w:rsid w:val="00EC7188"/>
    <w:rsid w:val="00EC759E"/>
    <w:rsid w:val="00EC7897"/>
    <w:rsid w:val="00ED01B4"/>
    <w:rsid w:val="00ED0338"/>
    <w:rsid w:val="00ED0BF3"/>
    <w:rsid w:val="00ED0DE3"/>
    <w:rsid w:val="00ED1142"/>
    <w:rsid w:val="00ED1170"/>
    <w:rsid w:val="00ED2462"/>
    <w:rsid w:val="00ED36CA"/>
    <w:rsid w:val="00ED3AD7"/>
    <w:rsid w:val="00ED4BDD"/>
    <w:rsid w:val="00ED4C1D"/>
    <w:rsid w:val="00ED5C1C"/>
    <w:rsid w:val="00ED6836"/>
    <w:rsid w:val="00ED7FB7"/>
    <w:rsid w:val="00EE0172"/>
    <w:rsid w:val="00EE09A4"/>
    <w:rsid w:val="00EE0EB3"/>
    <w:rsid w:val="00EE0EF1"/>
    <w:rsid w:val="00EE11C5"/>
    <w:rsid w:val="00EE2663"/>
    <w:rsid w:val="00EE55F5"/>
    <w:rsid w:val="00EE5855"/>
    <w:rsid w:val="00EE5A09"/>
    <w:rsid w:val="00EE7019"/>
    <w:rsid w:val="00EE73A8"/>
    <w:rsid w:val="00EE7835"/>
    <w:rsid w:val="00EE7A99"/>
    <w:rsid w:val="00EF124E"/>
    <w:rsid w:val="00EF1616"/>
    <w:rsid w:val="00EF1C25"/>
    <w:rsid w:val="00EF2159"/>
    <w:rsid w:val="00EF24C7"/>
    <w:rsid w:val="00EF273B"/>
    <w:rsid w:val="00EF2954"/>
    <w:rsid w:val="00EF2B43"/>
    <w:rsid w:val="00EF352E"/>
    <w:rsid w:val="00EF3560"/>
    <w:rsid w:val="00EF3662"/>
    <w:rsid w:val="00EF4630"/>
    <w:rsid w:val="00EF4BBA"/>
    <w:rsid w:val="00EF6526"/>
    <w:rsid w:val="00EF6DF2"/>
    <w:rsid w:val="00EF774D"/>
    <w:rsid w:val="00EF7868"/>
    <w:rsid w:val="00F00499"/>
    <w:rsid w:val="00F00C96"/>
    <w:rsid w:val="00F01D1E"/>
    <w:rsid w:val="00F025FC"/>
    <w:rsid w:val="00F02669"/>
    <w:rsid w:val="00F02740"/>
    <w:rsid w:val="00F02DBC"/>
    <w:rsid w:val="00F03323"/>
    <w:rsid w:val="00F03B10"/>
    <w:rsid w:val="00F04755"/>
    <w:rsid w:val="00F049EA"/>
    <w:rsid w:val="00F04FC3"/>
    <w:rsid w:val="00F05954"/>
    <w:rsid w:val="00F0616C"/>
    <w:rsid w:val="00F06F30"/>
    <w:rsid w:val="00F0744D"/>
    <w:rsid w:val="00F11794"/>
    <w:rsid w:val="00F11AC7"/>
    <w:rsid w:val="00F11D9C"/>
    <w:rsid w:val="00F124AB"/>
    <w:rsid w:val="00F125C4"/>
    <w:rsid w:val="00F126A1"/>
    <w:rsid w:val="00F130E4"/>
    <w:rsid w:val="00F13372"/>
    <w:rsid w:val="00F13554"/>
    <w:rsid w:val="00F1389B"/>
    <w:rsid w:val="00F13FFF"/>
    <w:rsid w:val="00F141E2"/>
    <w:rsid w:val="00F15176"/>
    <w:rsid w:val="00F154A2"/>
    <w:rsid w:val="00F15F72"/>
    <w:rsid w:val="00F16EF4"/>
    <w:rsid w:val="00F1738A"/>
    <w:rsid w:val="00F20B78"/>
    <w:rsid w:val="00F20CF5"/>
    <w:rsid w:val="00F20DA5"/>
    <w:rsid w:val="00F21012"/>
    <w:rsid w:val="00F213D0"/>
    <w:rsid w:val="00F2156A"/>
    <w:rsid w:val="00F216CB"/>
    <w:rsid w:val="00F21C25"/>
    <w:rsid w:val="00F23100"/>
    <w:rsid w:val="00F23A51"/>
    <w:rsid w:val="00F24229"/>
    <w:rsid w:val="00F242D7"/>
    <w:rsid w:val="00F24327"/>
    <w:rsid w:val="00F24A51"/>
    <w:rsid w:val="00F24E9E"/>
    <w:rsid w:val="00F25B39"/>
    <w:rsid w:val="00F26162"/>
    <w:rsid w:val="00F263B3"/>
    <w:rsid w:val="00F2770D"/>
    <w:rsid w:val="00F27778"/>
    <w:rsid w:val="00F27F49"/>
    <w:rsid w:val="00F3008C"/>
    <w:rsid w:val="00F312E8"/>
    <w:rsid w:val="00F320B0"/>
    <w:rsid w:val="00F33914"/>
    <w:rsid w:val="00F339E3"/>
    <w:rsid w:val="00F34571"/>
    <w:rsid w:val="00F35311"/>
    <w:rsid w:val="00F36E1F"/>
    <w:rsid w:val="00F377C0"/>
    <w:rsid w:val="00F37F2C"/>
    <w:rsid w:val="00F37F51"/>
    <w:rsid w:val="00F403A5"/>
    <w:rsid w:val="00F406AC"/>
    <w:rsid w:val="00F40D4D"/>
    <w:rsid w:val="00F4140F"/>
    <w:rsid w:val="00F4142F"/>
    <w:rsid w:val="00F42D91"/>
    <w:rsid w:val="00F4395E"/>
    <w:rsid w:val="00F43E71"/>
    <w:rsid w:val="00F443B1"/>
    <w:rsid w:val="00F449C0"/>
    <w:rsid w:val="00F44C90"/>
    <w:rsid w:val="00F4506C"/>
    <w:rsid w:val="00F45999"/>
    <w:rsid w:val="00F45B4D"/>
    <w:rsid w:val="00F45B8B"/>
    <w:rsid w:val="00F50A5E"/>
    <w:rsid w:val="00F51B3A"/>
    <w:rsid w:val="00F53525"/>
    <w:rsid w:val="00F546F2"/>
    <w:rsid w:val="00F5526F"/>
    <w:rsid w:val="00F5541A"/>
    <w:rsid w:val="00F55654"/>
    <w:rsid w:val="00F556B0"/>
    <w:rsid w:val="00F562EA"/>
    <w:rsid w:val="00F5653D"/>
    <w:rsid w:val="00F60675"/>
    <w:rsid w:val="00F607C7"/>
    <w:rsid w:val="00F60A05"/>
    <w:rsid w:val="00F60C5F"/>
    <w:rsid w:val="00F61898"/>
    <w:rsid w:val="00F61A9D"/>
    <w:rsid w:val="00F61B64"/>
    <w:rsid w:val="00F61D7A"/>
    <w:rsid w:val="00F63223"/>
    <w:rsid w:val="00F633FF"/>
    <w:rsid w:val="00F63771"/>
    <w:rsid w:val="00F63ECD"/>
    <w:rsid w:val="00F64BF8"/>
    <w:rsid w:val="00F64DF9"/>
    <w:rsid w:val="00F658E7"/>
    <w:rsid w:val="00F676CB"/>
    <w:rsid w:val="00F67946"/>
    <w:rsid w:val="00F67AF4"/>
    <w:rsid w:val="00F67CD4"/>
    <w:rsid w:val="00F7009A"/>
    <w:rsid w:val="00F70A34"/>
    <w:rsid w:val="00F70A3D"/>
    <w:rsid w:val="00F70DBA"/>
    <w:rsid w:val="00F70E55"/>
    <w:rsid w:val="00F71DFC"/>
    <w:rsid w:val="00F7219E"/>
    <w:rsid w:val="00F72840"/>
    <w:rsid w:val="00F73CAB"/>
    <w:rsid w:val="00F743B3"/>
    <w:rsid w:val="00F7451F"/>
    <w:rsid w:val="00F7467F"/>
    <w:rsid w:val="00F74931"/>
    <w:rsid w:val="00F74984"/>
    <w:rsid w:val="00F7548C"/>
    <w:rsid w:val="00F7609B"/>
    <w:rsid w:val="00F76A75"/>
    <w:rsid w:val="00F802B6"/>
    <w:rsid w:val="00F8049A"/>
    <w:rsid w:val="00F80653"/>
    <w:rsid w:val="00F815EE"/>
    <w:rsid w:val="00F825AC"/>
    <w:rsid w:val="00F82623"/>
    <w:rsid w:val="00F82A35"/>
    <w:rsid w:val="00F839B3"/>
    <w:rsid w:val="00F83B76"/>
    <w:rsid w:val="00F8462A"/>
    <w:rsid w:val="00F8543F"/>
    <w:rsid w:val="00F85DFC"/>
    <w:rsid w:val="00F85F62"/>
    <w:rsid w:val="00F86162"/>
    <w:rsid w:val="00F86582"/>
    <w:rsid w:val="00F86ED5"/>
    <w:rsid w:val="00F871C2"/>
    <w:rsid w:val="00F914CF"/>
    <w:rsid w:val="00F930CD"/>
    <w:rsid w:val="00F932ED"/>
    <w:rsid w:val="00F9448B"/>
    <w:rsid w:val="00F94708"/>
    <w:rsid w:val="00F954E8"/>
    <w:rsid w:val="00F964A6"/>
    <w:rsid w:val="00F96621"/>
    <w:rsid w:val="00F97D3E"/>
    <w:rsid w:val="00F97F77"/>
    <w:rsid w:val="00FA0498"/>
    <w:rsid w:val="00FA0E41"/>
    <w:rsid w:val="00FA1CEA"/>
    <w:rsid w:val="00FA2975"/>
    <w:rsid w:val="00FA2BFA"/>
    <w:rsid w:val="00FA2FB6"/>
    <w:rsid w:val="00FA37C3"/>
    <w:rsid w:val="00FA3F83"/>
    <w:rsid w:val="00FA409E"/>
    <w:rsid w:val="00FA4725"/>
    <w:rsid w:val="00FA4F9D"/>
    <w:rsid w:val="00FA5146"/>
    <w:rsid w:val="00FA5CBD"/>
    <w:rsid w:val="00FA63AF"/>
    <w:rsid w:val="00FA6B94"/>
    <w:rsid w:val="00FA6F47"/>
    <w:rsid w:val="00FA70FC"/>
    <w:rsid w:val="00FA751D"/>
    <w:rsid w:val="00FA7A86"/>
    <w:rsid w:val="00FA7EAA"/>
    <w:rsid w:val="00FB068C"/>
    <w:rsid w:val="00FB0780"/>
    <w:rsid w:val="00FB12F4"/>
    <w:rsid w:val="00FB1530"/>
    <w:rsid w:val="00FB1C56"/>
    <w:rsid w:val="00FB1CB4"/>
    <w:rsid w:val="00FB35D5"/>
    <w:rsid w:val="00FB3AFB"/>
    <w:rsid w:val="00FB3CC9"/>
    <w:rsid w:val="00FB4ACF"/>
    <w:rsid w:val="00FB72F4"/>
    <w:rsid w:val="00FB78E7"/>
    <w:rsid w:val="00FB796B"/>
    <w:rsid w:val="00FC096C"/>
    <w:rsid w:val="00FC0FDC"/>
    <w:rsid w:val="00FC1BDA"/>
    <w:rsid w:val="00FC2233"/>
    <w:rsid w:val="00FC22F4"/>
    <w:rsid w:val="00FC283C"/>
    <w:rsid w:val="00FC31D8"/>
    <w:rsid w:val="00FC3312"/>
    <w:rsid w:val="00FC4412"/>
    <w:rsid w:val="00FC4B16"/>
    <w:rsid w:val="00FC5FA5"/>
    <w:rsid w:val="00FC6150"/>
    <w:rsid w:val="00FC6B2B"/>
    <w:rsid w:val="00FD06E3"/>
    <w:rsid w:val="00FD0747"/>
    <w:rsid w:val="00FD1148"/>
    <w:rsid w:val="00FD1DE8"/>
    <w:rsid w:val="00FD26FA"/>
    <w:rsid w:val="00FD2748"/>
    <w:rsid w:val="00FD2843"/>
    <w:rsid w:val="00FD2B51"/>
    <w:rsid w:val="00FD4CC6"/>
    <w:rsid w:val="00FD4DA5"/>
    <w:rsid w:val="00FD4DBF"/>
    <w:rsid w:val="00FD57B8"/>
    <w:rsid w:val="00FD7291"/>
    <w:rsid w:val="00FD7772"/>
    <w:rsid w:val="00FE1316"/>
    <w:rsid w:val="00FE188D"/>
    <w:rsid w:val="00FE20B2"/>
    <w:rsid w:val="00FE21D2"/>
    <w:rsid w:val="00FE230A"/>
    <w:rsid w:val="00FE2467"/>
    <w:rsid w:val="00FE4310"/>
    <w:rsid w:val="00FE455F"/>
    <w:rsid w:val="00FE54DC"/>
    <w:rsid w:val="00FE5743"/>
    <w:rsid w:val="00FE6887"/>
    <w:rsid w:val="00FE6C2A"/>
    <w:rsid w:val="00FE72F5"/>
    <w:rsid w:val="00FE76B9"/>
    <w:rsid w:val="00FE7898"/>
    <w:rsid w:val="00FE7AE1"/>
    <w:rsid w:val="00FF0766"/>
    <w:rsid w:val="00FF0775"/>
    <w:rsid w:val="00FF0BB2"/>
    <w:rsid w:val="00FF0FE2"/>
    <w:rsid w:val="00FF1424"/>
    <w:rsid w:val="00FF1D27"/>
    <w:rsid w:val="00FF207E"/>
    <w:rsid w:val="00FF28EE"/>
    <w:rsid w:val="00FF2E56"/>
    <w:rsid w:val="00FF3050"/>
    <w:rsid w:val="00FF32C4"/>
    <w:rsid w:val="00FF331F"/>
    <w:rsid w:val="00FF3D6A"/>
    <w:rsid w:val="00FF3E3D"/>
    <w:rsid w:val="00FF3F8F"/>
    <w:rsid w:val="00FF6156"/>
    <w:rsid w:val="00FF6934"/>
    <w:rsid w:val="00FF69B7"/>
    <w:rsid w:val="00FF6ACF"/>
    <w:rsid w:val="00FF6FFD"/>
    <w:rsid w:val="00FF71B0"/>
    <w:rsid w:val="00FF77C2"/>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EBF57E"/>
  <w15:docId w15:val="{7F4D7332-9F65-44FA-95B1-C04DAE1AB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543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
    <w:name w:val="Указатель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
    <w:name w:val="Указатель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paragraph" w:customStyle="1" w:styleId="Index11">
    <w:name w:val="Index 11"/>
    <w:basedOn w:val="Normal"/>
    <w:rsid w:val="00F50A5E"/>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F50A5E"/>
    <w:pPr>
      <w:suppressAutoHyphens/>
      <w:spacing w:line="100" w:lineRule="atLeast"/>
    </w:pPr>
    <w:rPr>
      <w:kern w:val="1"/>
      <w:sz w:val="20"/>
      <w:szCs w:val="20"/>
      <w:lang w:val="en-AU" w:eastAsia="ar-SA"/>
    </w:rPr>
  </w:style>
  <w:style w:type="character" w:customStyle="1" w:styleId="CommentTextChar">
    <w:name w:val="Comment Text Char"/>
    <w:link w:val="CommentText"/>
    <w:semiHidden/>
    <w:rsid w:val="00F50A5E"/>
    <w:rPr>
      <w:rFonts w:ascii="Times Armenian" w:hAnsi="Times Armenian"/>
      <w:lang w:eastAsia="ru-RU"/>
    </w:rPr>
  </w:style>
  <w:style w:type="character" w:customStyle="1" w:styleId="CommentSubjectChar">
    <w:name w:val="Comment Subject Char"/>
    <w:link w:val="CommentSubject"/>
    <w:semiHidden/>
    <w:rsid w:val="00F50A5E"/>
    <w:rPr>
      <w:rFonts w:ascii="Times Armenian" w:hAnsi="Times Armenian"/>
      <w:b/>
      <w:bCs/>
      <w:lang w:eastAsia="ru-RU"/>
    </w:rPr>
  </w:style>
  <w:style w:type="character" w:customStyle="1" w:styleId="EndnoteTextChar">
    <w:name w:val="Endnote Text Char"/>
    <w:link w:val="EndnoteText"/>
    <w:semiHidden/>
    <w:rsid w:val="00F50A5E"/>
    <w:rPr>
      <w:rFonts w:ascii="Times Armenian" w:hAnsi="Times Armenian"/>
      <w:lang w:eastAsia="ru-RU"/>
    </w:rPr>
  </w:style>
  <w:style w:type="character" w:customStyle="1" w:styleId="DocumentMapChar">
    <w:name w:val="Document Map Char"/>
    <w:link w:val="DocumentMap"/>
    <w:semiHidden/>
    <w:rsid w:val="00F50A5E"/>
    <w:rPr>
      <w:rFonts w:ascii="Tahoma" w:hAnsi="Tahoma" w:cs="Tahoma"/>
      <w:shd w:val="clear" w:color="auto" w:fill="000080"/>
      <w:lang w:eastAsia="ru-RU"/>
    </w:rPr>
  </w:style>
  <w:style w:type="character" w:customStyle="1" w:styleId="CharChar4">
    <w:name w:val="Char Char4"/>
    <w:locked/>
    <w:rsid w:val="00F50A5E"/>
    <w:rPr>
      <w:sz w:val="24"/>
      <w:szCs w:val="24"/>
      <w:lang w:val="en-US" w:eastAsia="en-US" w:bidi="ar-SA"/>
    </w:rPr>
  </w:style>
  <w:style w:type="paragraph" w:customStyle="1" w:styleId="msonormalcxspmiddle">
    <w:name w:val="msonormalcxspmiddle"/>
    <w:basedOn w:val="Normal"/>
    <w:rsid w:val="00F50A5E"/>
    <w:pPr>
      <w:spacing w:before="100" w:beforeAutospacing="1" w:after="100" w:afterAutospacing="1"/>
    </w:pPr>
  </w:style>
  <w:style w:type="character" w:customStyle="1" w:styleId="CharChar5">
    <w:name w:val="Char Char5"/>
    <w:locked/>
    <w:rsid w:val="00F50A5E"/>
    <w:rPr>
      <w:sz w:val="24"/>
      <w:szCs w:val="24"/>
      <w:lang w:val="en-US" w:eastAsia="en-US" w:bidi="ar-SA"/>
    </w:rPr>
  </w:style>
  <w:style w:type="paragraph" w:customStyle="1" w:styleId="ListParagraph1">
    <w:name w:val="List Paragraph1"/>
    <w:basedOn w:val="Normal"/>
    <w:uiPriority w:val="34"/>
    <w:qFormat/>
    <w:rsid w:val="00F50A5E"/>
    <w:pPr>
      <w:spacing w:after="200" w:line="276" w:lineRule="auto"/>
      <w:ind w:left="720"/>
      <w:contextualSpacing/>
    </w:pPr>
    <w:rPr>
      <w:rFonts w:ascii="Calibri" w:eastAsia="Calibri" w:hAnsi="Calibri"/>
      <w:sz w:val="22"/>
      <w:szCs w:val="22"/>
    </w:rPr>
  </w:style>
  <w:style w:type="paragraph" w:customStyle="1" w:styleId="Marin">
    <w:name w:val="Marin"/>
    <w:basedOn w:val="Normal"/>
    <w:rsid w:val="00402BC5"/>
    <w:pPr>
      <w:spacing w:after="120"/>
      <w:jc w:val="both"/>
    </w:pPr>
    <w:rPr>
      <w:rFonts w:ascii="Arial" w:hAnsi="Arial" w:cs="Arial"/>
    </w:rPr>
  </w:style>
  <w:style w:type="paragraph" w:customStyle="1" w:styleId="TableParagraph">
    <w:name w:val="Table Paragraph"/>
    <w:basedOn w:val="Normal"/>
    <w:uiPriority w:val="1"/>
    <w:qFormat/>
    <w:rsid w:val="00402BC5"/>
    <w:pPr>
      <w:widowControl w:val="0"/>
      <w:autoSpaceDE w:val="0"/>
      <w:autoSpaceDN w:val="0"/>
    </w:pPr>
    <w:rPr>
      <w:rFonts w:ascii="Trebuchet MS" w:eastAsia="Trebuchet MS" w:hAnsi="Trebuchet MS" w:cs="Trebuchet MS"/>
      <w:sz w:val="22"/>
      <w:szCs w:val="22"/>
      <w:lang w:val="nn-NO"/>
    </w:rPr>
  </w:style>
  <w:style w:type="character" w:customStyle="1" w:styleId="ng-binding">
    <w:name w:val="ng-binding"/>
    <w:basedOn w:val="DefaultParagraphFont"/>
    <w:rsid w:val="00402BC5"/>
  </w:style>
  <w:style w:type="paragraph" w:styleId="Subtitle">
    <w:name w:val="Subtitle"/>
    <w:basedOn w:val="Normal"/>
    <w:next w:val="Normal"/>
    <w:link w:val="SubtitleChar"/>
    <w:qFormat/>
    <w:rsid w:val="00BA607B"/>
    <w:pPr>
      <w:spacing w:after="60"/>
      <w:jc w:val="center"/>
      <w:outlineLvl w:val="1"/>
    </w:pPr>
    <w:rPr>
      <w:rFonts w:ascii="Cambria" w:hAnsi="Cambria"/>
      <w:lang w:val="ru-RU" w:eastAsia="ru-RU"/>
    </w:rPr>
  </w:style>
  <w:style w:type="character" w:customStyle="1" w:styleId="SubtitleChar">
    <w:name w:val="Subtitle Char"/>
    <w:basedOn w:val="DefaultParagraphFont"/>
    <w:link w:val="Subtitle"/>
    <w:rsid w:val="00BA607B"/>
    <w:rPr>
      <w:rFonts w:ascii="Cambria" w:hAnsi="Cambria"/>
      <w:sz w:val="24"/>
      <w:szCs w:val="24"/>
      <w:lang w:val="ru-RU" w:eastAsia="ru-RU"/>
    </w:rPr>
  </w:style>
  <w:style w:type="paragraph" w:styleId="NoSpacing">
    <w:name w:val="No Spacing"/>
    <w:uiPriority w:val="1"/>
    <w:qFormat/>
    <w:rsid w:val="00BA607B"/>
    <w:rPr>
      <w:rFonts w:ascii="Calibri" w:eastAsia="Calibri" w:hAnsi="Calibri"/>
      <w:sz w:val="22"/>
      <w:szCs w:val="22"/>
    </w:rPr>
  </w:style>
  <w:style w:type="paragraph" w:styleId="TOCHeading">
    <w:name w:val="TOC Heading"/>
    <w:basedOn w:val="Heading1"/>
    <w:next w:val="Normal"/>
    <w:uiPriority w:val="39"/>
    <w:semiHidden/>
    <w:unhideWhenUsed/>
    <w:qFormat/>
    <w:rsid w:val="00BA607B"/>
    <w:pPr>
      <w:keepLines/>
      <w:spacing w:before="480" w:line="276" w:lineRule="auto"/>
      <w:jc w:val="left"/>
      <w:outlineLvl w:val="9"/>
    </w:pPr>
    <w:rPr>
      <w:rFonts w:ascii="Cambria" w:hAnsi="Cambria"/>
      <w:b/>
      <w:bCs/>
      <w:color w:val="365F91"/>
      <w:szCs w:val="28"/>
      <w:lang w:eastAsia="en-US"/>
    </w:rPr>
  </w:style>
  <w:style w:type="character" w:styleId="SubtleEmphasis">
    <w:name w:val="Subtle Emphasis"/>
    <w:uiPriority w:val="19"/>
    <w:qFormat/>
    <w:rsid w:val="00BA607B"/>
    <w:rPr>
      <w:i/>
      <w:iCs/>
      <w:color w:val="404040"/>
    </w:rPr>
  </w:style>
  <w:style w:type="character" w:styleId="UnresolvedMention">
    <w:name w:val="Unresolved Mention"/>
    <w:basedOn w:val="DefaultParagraphFont"/>
    <w:uiPriority w:val="99"/>
    <w:semiHidden/>
    <w:unhideWhenUsed/>
    <w:rsid w:val="003738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612432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512632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01072213">
      <w:bodyDiv w:val="1"/>
      <w:marLeft w:val="0"/>
      <w:marRight w:val="0"/>
      <w:marTop w:val="0"/>
      <w:marBottom w:val="0"/>
      <w:divBdr>
        <w:top w:val="none" w:sz="0" w:space="0" w:color="auto"/>
        <w:left w:val="none" w:sz="0" w:space="0" w:color="auto"/>
        <w:bottom w:val="none" w:sz="0" w:space="0" w:color="auto"/>
        <w:right w:val="none" w:sz="0" w:space="0" w:color="auto"/>
      </w:divBdr>
    </w:div>
    <w:div w:id="847446725">
      <w:bodyDiv w:val="1"/>
      <w:marLeft w:val="0"/>
      <w:marRight w:val="0"/>
      <w:marTop w:val="0"/>
      <w:marBottom w:val="0"/>
      <w:divBdr>
        <w:top w:val="none" w:sz="0" w:space="0" w:color="auto"/>
        <w:left w:val="none" w:sz="0" w:space="0" w:color="auto"/>
        <w:bottom w:val="none" w:sz="0" w:space="0" w:color="auto"/>
        <w:right w:val="none" w:sz="0" w:space="0" w:color="auto"/>
      </w:divBdr>
    </w:div>
    <w:div w:id="909002264">
      <w:bodyDiv w:val="1"/>
      <w:marLeft w:val="0"/>
      <w:marRight w:val="0"/>
      <w:marTop w:val="0"/>
      <w:marBottom w:val="0"/>
      <w:divBdr>
        <w:top w:val="none" w:sz="0" w:space="0" w:color="auto"/>
        <w:left w:val="none" w:sz="0" w:space="0" w:color="auto"/>
        <w:bottom w:val="none" w:sz="0" w:space="0" w:color="auto"/>
        <w:right w:val="none" w:sz="0" w:space="0" w:color="auto"/>
      </w:divBdr>
    </w:div>
    <w:div w:id="966938155">
      <w:bodyDiv w:val="1"/>
      <w:marLeft w:val="0"/>
      <w:marRight w:val="0"/>
      <w:marTop w:val="0"/>
      <w:marBottom w:val="0"/>
      <w:divBdr>
        <w:top w:val="none" w:sz="0" w:space="0" w:color="auto"/>
        <w:left w:val="none" w:sz="0" w:space="0" w:color="auto"/>
        <w:bottom w:val="none" w:sz="0" w:space="0" w:color="auto"/>
        <w:right w:val="none" w:sz="0" w:space="0" w:color="auto"/>
      </w:divBdr>
    </w:div>
    <w:div w:id="104729139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0926121">
      <w:bodyDiv w:val="1"/>
      <w:marLeft w:val="0"/>
      <w:marRight w:val="0"/>
      <w:marTop w:val="0"/>
      <w:marBottom w:val="0"/>
      <w:divBdr>
        <w:top w:val="none" w:sz="0" w:space="0" w:color="auto"/>
        <w:left w:val="none" w:sz="0" w:space="0" w:color="auto"/>
        <w:bottom w:val="none" w:sz="0" w:space="0" w:color="auto"/>
        <w:right w:val="none" w:sz="0" w:space="0" w:color="auto"/>
      </w:divBdr>
    </w:div>
    <w:div w:id="163390429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6458735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narine.ghazar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D5%88%D5%92%D5%82%D4%B5%D5%91%D5%88%D5%92%D5%85%D5%91.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32147-FB77-462D-9A88-018F7D614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1465</TotalTime>
  <Pages>80</Pages>
  <Words>26520</Words>
  <Characters>151168</Characters>
  <Application>Microsoft Office Word</Application>
  <DocSecurity>0</DocSecurity>
  <Lines>1259</Lines>
  <Paragraphs>354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177334</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https:/mul2-minfin.gov.am/tasks/478235/oneclick/Apranq_elektronayin.docx?token=74ad4f6ef47a229b7fe31323c9a1757c</cp:keywords>
  <cp:lastModifiedBy>Narine Ghazaryan</cp:lastModifiedBy>
  <cp:revision>462</cp:revision>
  <cp:lastPrinted>2024-12-27T08:28:00Z</cp:lastPrinted>
  <dcterms:created xsi:type="dcterms:W3CDTF">2022-05-30T16:47:00Z</dcterms:created>
  <dcterms:modified xsi:type="dcterms:W3CDTF">2025-11-28T12:09:00Z</dcterms:modified>
</cp:coreProperties>
</file>